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F6EE9D" w14:textId="77777777" w:rsidR="003A4368" w:rsidRPr="008420E9" w:rsidRDefault="00D356A2" w:rsidP="00496FEC">
      <w:pPr>
        <w:pStyle w:val="Titel"/>
      </w:pPr>
      <w:r w:rsidRPr="008420E9">
        <w:t>Verta</w:t>
      </w:r>
      <w:r w:rsidR="00CF16DF" w:rsidRPr="008420E9">
        <w:t>al</w:t>
      </w:r>
      <w:r w:rsidR="00D54ACC" w:rsidRPr="008420E9">
        <w:t>regels</w:t>
      </w:r>
      <w:r w:rsidR="00D22A15" w:rsidRPr="008420E9">
        <w:t xml:space="preserve"> </w:t>
      </w:r>
      <w:r w:rsidR="00CF16DF" w:rsidRPr="008420E9">
        <w:t xml:space="preserve">voor </w:t>
      </w:r>
      <w:r w:rsidR="00B8098B" w:rsidRPr="008420E9">
        <w:t>het generen van StUF</w:t>
      </w:r>
      <w:r w:rsidR="00D22A15" w:rsidRPr="008420E9">
        <w:t>-</w:t>
      </w:r>
      <w:r w:rsidR="00926A1B" w:rsidRPr="008420E9">
        <w:t>basis</w:t>
      </w:r>
      <w:r w:rsidR="00D22A15" w:rsidRPr="008420E9">
        <w:t>schema’s</w:t>
      </w:r>
      <w:r w:rsidR="00B8098B" w:rsidRPr="008420E9">
        <w:t xml:space="preserve"> vanuit </w:t>
      </w:r>
      <w:r w:rsidR="00926A1B" w:rsidRPr="008420E9">
        <w:t xml:space="preserve">het </w:t>
      </w:r>
      <w:r w:rsidR="004E4050">
        <w:t>UGM</w:t>
      </w:r>
    </w:p>
    <w:p w14:paraId="2E2CD467" w14:textId="77777777" w:rsidR="00CD0ED5" w:rsidRDefault="00CD0ED5" w:rsidP="00CD42BA">
      <w:pPr>
        <w:pStyle w:val="Kop1"/>
      </w:pPr>
      <w:bookmarkStart w:id="0" w:name="_Ref402567913"/>
      <w:bookmarkStart w:id="1" w:name="_Ref476661106"/>
      <w:r>
        <w:t>Introductie</w:t>
      </w:r>
      <w:bookmarkEnd w:id="1"/>
    </w:p>
    <w:p w14:paraId="08DD4551" w14:textId="77777777" w:rsidR="00CD0ED5" w:rsidRDefault="00CD0ED5" w:rsidP="00E45B6B">
      <w:r>
        <w:t>To do:</w:t>
      </w:r>
    </w:p>
    <w:p w14:paraId="2BB8FC5C" w14:textId="77777777" w:rsidR="00CD0ED5" w:rsidRDefault="00CD0ED5" w:rsidP="00E45B6B">
      <w:pPr>
        <w:pStyle w:val="Lijstalinea"/>
        <w:numPr>
          <w:ilvl w:val="0"/>
          <w:numId w:val="11"/>
        </w:numPr>
      </w:pPr>
      <w:r>
        <w:t xml:space="preserve">Naamgevingsconventies </w:t>
      </w:r>
      <w:r w:rsidR="00867BBE">
        <w:t xml:space="preserve">voor de </w:t>
      </w:r>
      <w:r>
        <w:t>te genereren files</w:t>
      </w:r>
    </w:p>
    <w:p w14:paraId="72B61748" w14:textId="77777777" w:rsidR="001A4FCE" w:rsidRDefault="001A4FCE" w:rsidP="001A4FCE">
      <w:pPr>
        <w:pStyle w:val="Lijstalinea"/>
        <w:numPr>
          <w:ilvl w:val="0"/>
          <w:numId w:val="11"/>
        </w:numPr>
      </w:pPr>
      <w:r>
        <w:t>Checken wat er gebeurt met de gegenereerde schema’s als de nieuwe stuf0302.xsd eronder gezet wordt…</w:t>
      </w:r>
    </w:p>
    <w:p w14:paraId="4EA81865" w14:textId="77777777" w:rsidR="001A4FCE" w:rsidRDefault="001A4FCE" w:rsidP="00E45B6B">
      <w:pPr>
        <w:pStyle w:val="Lijstalinea"/>
        <w:numPr>
          <w:ilvl w:val="0"/>
          <w:numId w:val="11"/>
        </w:numPr>
      </w:pPr>
      <w:r>
        <w:t>Metagegevens in stuf0302.xsd bevatten nillables en exact attribute. Moet nog worden gecorrigeerd.</w:t>
      </w:r>
    </w:p>
    <w:p w14:paraId="21BCC29E" w14:textId="77777777" w:rsidR="001A4FCE" w:rsidRDefault="001A4FCE" w:rsidP="00E45B6B">
      <w:pPr>
        <w:pStyle w:val="Lijstalinea"/>
        <w:numPr>
          <w:ilvl w:val="0"/>
          <w:numId w:val="11"/>
        </w:numPr>
      </w:pPr>
      <w:r>
        <w:t>Uitzoeken wat de namespace van aanvullendeElementen is</w:t>
      </w:r>
    </w:p>
    <w:p w14:paraId="6182FEC3" w14:textId="77777777" w:rsidR="001A4FCE" w:rsidRDefault="001A4FCE" w:rsidP="00E45B6B">
      <w:pPr>
        <w:pStyle w:val="Lijstalinea"/>
        <w:numPr>
          <w:ilvl w:val="0"/>
          <w:numId w:val="11"/>
        </w:numPr>
      </w:pPr>
      <w:r>
        <w:t>Niet meer reffen van attributes behalve entiteittype. Voor noValue is dit al gedaan</w:t>
      </w:r>
    </w:p>
    <w:p w14:paraId="79747719" w14:textId="77777777" w:rsidR="00AC503A" w:rsidRDefault="00AC503A" w:rsidP="00E45B6B">
      <w:pPr>
        <w:pStyle w:val="Lijstalinea"/>
        <w:numPr>
          <w:ilvl w:val="0"/>
          <w:numId w:val="11"/>
        </w:numPr>
      </w:pPr>
      <w:r>
        <w:t>Includen van metagegeven gebeurtenis conditioneel maken. Hiervoor moet het MIG worden uitgebreid met een tagged value. Of moet dit metagegeven pas op berichtniveau worden toegevoegd?</w:t>
      </w:r>
    </w:p>
    <w:p w14:paraId="0409E861" w14:textId="77777777" w:rsidR="00044F88" w:rsidRDefault="00D22D9E" w:rsidP="00044F88">
      <w:pPr>
        <w:pStyle w:val="Lijstalinea"/>
        <w:numPr>
          <w:ilvl w:val="0"/>
          <w:numId w:val="11"/>
        </w:numPr>
      </w:pPr>
      <w:hyperlink r:id="rId8" w:history="1">
        <w:r w:rsidR="00044F88" w:rsidRPr="00044F88">
          <w:rPr>
            <w:rStyle w:val="Hyperlink"/>
          </w:rPr>
          <w:t>RFC0436</w:t>
        </w:r>
      </w:hyperlink>
      <w:r w:rsidR="00044F88">
        <w:t xml:space="preserve"> (Dynamische waardenlijsten) is nog niet verwerkt in het algoritme.</w:t>
      </w:r>
    </w:p>
    <w:p w14:paraId="0B24931B" w14:textId="77777777" w:rsidR="00DF6D15" w:rsidRDefault="00DF6D15" w:rsidP="00044F88">
      <w:pPr>
        <w:pStyle w:val="Lijstalinea"/>
        <w:numPr>
          <w:ilvl w:val="0"/>
          <w:numId w:val="11"/>
        </w:numPr>
      </w:pPr>
      <w:r>
        <w:t>Sorteringen wel of niet onderdeel van basi</w:t>
      </w:r>
      <w:r w:rsidR="008121C6">
        <w:t>s</w:t>
      </w:r>
      <w:r>
        <w:t>schema’s?</w:t>
      </w:r>
    </w:p>
    <w:p w14:paraId="152C1953" w14:textId="77777777" w:rsidR="00DF6D15" w:rsidRDefault="00DF6D15" w:rsidP="00044F88">
      <w:pPr>
        <w:pStyle w:val="Lijstalinea"/>
        <w:numPr>
          <w:ilvl w:val="0"/>
          <w:numId w:val="11"/>
        </w:numPr>
      </w:pPr>
      <w:r>
        <w:t>Voor enumeraties nog niet duidelijk</w:t>
      </w:r>
      <w:r w:rsidR="008121C6">
        <w:t xml:space="preserve"> of de naam of de alias (code) gegenereerd moet worden naar schema.</w:t>
      </w:r>
    </w:p>
    <w:p w14:paraId="57D44690" w14:textId="77777777" w:rsidR="00951491" w:rsidRDefault="00951491" w:rsidP="00044F88">
      <w:pPr>
        <w:pStyle w:val="Lijstalinea"/>
        <w:numPr>
          <w:ilvl w:val="0"/>
          <w:numId w:val="11"/>
        </w:numPr>
      </w:pPr>
      <w:r>
        <w:t>Algoritme uitbreiden met proxy-constructie</w:t>
      </w:r>
    </w:p>
    <w:p w14:paraId="05A3F21C" w14:textId="77777777" w:rsidR="00042645" w:rsidRPr="008420E9" w:rsidRDefault="00042645">
      <w:pPr>
        <w:pStyle w:val="Kop1"/>
      </w:pPr>
      <w:r w:rsidRPr="008420E9">
        <w:t>Notatie</w:t>
      </w:r>
    </w:p>
    <w:p w14:paraId="7D8BCFF2" w14:textId="77777777" w:rsidR="00982F1D" w:rsidRPr="008420E9" w:rsidRDefault="0028791D">
      <w:r w:rsidRPr="008420E9">
        <w:t>In dit document</w:t>
      </w:r>
      <w:r w:rsidR="00982F1D" w:rsidRPr="008420E9">
        <w:t xml:space="preserve"> worden rechte haken […] </w:t>
      </w:r>
      <w:r w:rsidR="00511F74" w:rsidRPr="008420E9">
        <w:t xml:space="preserve"> als p</w:t>
      </w:r>
      <w:r w:rsidR="00B85EB9" w:rsidRPr="008420E9">
        <w:t>l</w:t>
      </w:r>
      <w:r w:rsidR="00511F74" w:rsidRPr="008420E9">
        <w:t xml:space="preserve">aceholder </w:t>
      </w:r>
      <w:r w:rsidR="00982F1D" w:rsidRPr="008420E9">
        <w:t xml:space="preserve">gebruikt </w:t>
      </w:r>
      <w:r w:rsidR="00511F74" w:rsidRPr="008420E9">
        <w:t xml:space="preserve">om het XSD-template te binden aan </w:t>
      </w:r>
      <w:r w:rsidR="00224DAE" w:rsidRPr="008420E9">
        <w:t xml:space="preserve">het </w:t>
      </w:r>
      <w:r w:rsidR="00891DB0" w:rsidRPr="008420E9">
        <w:t>UGM</w:t>
      </w:r>
      <w:r w:rsidRPr="008420E9">
        <w:t>.</w:t>
      </w:r>
    </w:p>
    <w:tbl>
      <w:tblPr>
        <w:tblStyle w:val="Tabelraster"/>
        <w:tblW w:w="0" w:type="auto"/>
        <w:tblLook w:val="04A0" w:firstRow="1" w:lastRow="0" w:firstColumn="1" w:lastColumn="0" w:noHBand="0" w:noVBand="1"/>
      </w:tblPr>
      <w:tblGrid>
        <w:gridCol w:w="1458"/>
        <w:gridCol w:w="6390"/>
      </w:tblGrid>
      <w:tr w:rsidR="00DF42BA" w:rsidRPr="008420E9" w14:paraId="7F2AFA77" w14:textId="77777777" w:rsidTr="00061D6A">
        <w:tc>
          <w:tcPr>
            <w:tcW w:w="1458" w:type="dxa"/>
          </w:tcPr>
          <w:p w14:paraId="77B56475" w14:textId="77777777" w:rsidR="00DF42BA" w:rsidRPr="008420E9" w:rsidRDefault="00DF42BA" w:rsidP="00A13957">
            <w:pPr>
              <w:rPr>
                <w:u w:val="single"/>
              </w:rPr>
            </w:pPr>
            <w:r w:rsidRPr="008420E9">
              <w:rPr>
                <w:u w:val="single"/>
              </w:rPr>
              <w:t>M</w:t>
            </w:r>
          </w:p>
        </w:tc>
        <w:tc>
          <w:tcPr>
            <w:tcW w:w="6390" w:type="dxa"/>
          </w:tcPr>
          <w:p w14:paraId="04DBCBED" w14:textId="77777777" w:rsidR="00DF42BA" w:rsidRPr="008420E9" w:rsidRDefault="00511F74" w:rsidP="00A13957">
            <w:r w:rsidRPr="008420E9">
              <w:t>Waarde van m</w:t>
            </w:r>
            <w:r w:rsidR="00DF42BA" w:rsidRPr="008420E9">
              <w:t>etagegeven M</w:t>
            </w:r>
            <w:r w:rsidR="00FC04D5" w:rsidRPr="008420E9">
              <w:t xml:space="preserve"> (evaluatie van de expressie M)</w:t>
            </w:r>
          </w:p>
        </w:tc>
      </w:tr>
      <w:tr w:rsidR="000633ED" w:rsidRPr="008420E9" w14:paraId="2D55EEC2" w14:textId="77777777" w:rsidTr="00061D6A">
        <w:tc>
          <w:tcPr>
            <w:tcW w:w="1458" w:type="dxa"/>
          </w:tcPr>
          <w:p w14:paraId="2ED7B05A" w14:textId="77777777" w:rsidR="000633ED" w:rsidRPr="008420E9" w:rsidRDefault="00511F74" w:rsidP="00CD42BA">
            <w:r w:rsidRPr="008420E9">
              <w:t xml:space="preserve">[ … </w:t>
            </w:r>
            <w:r w:rsidR="000633ED" w:rsidRPr="008420E9">
              <w:t>]</w:t>
            </w:r>
          </w:p>
        </w:tc>
        <w:tc>
          <w:tcPr>
            <w:tcW w:w="6390" w:type="dxa"/>
          </w:tcPr>
          <w:p w14:paraId="23952FC2" w14:textId="77777777" w:rsidR="000633ED" w:rsidRPr="008420E9" w:rsidRDefault="00511F74" w:rsidP="0026206D">
            <w:r w:rsidRPr="008420E9">
              <w:t xml:space="preserve">Verplichte binding naar het </w:t>
            </w:r>
            <w:r w:rsidR="000A1583">
              <w:t>UGM</w:t>
            </w:r>
          </w:p>
        </w:tc>
      </w:tr>
      <w:tr w:rsidR="000633ED" w:rsidRPr="008420E9" w14:paraId="4B34435F" w14:textId="77777777" w:rsidTr="00061D6A">
        <w:tc>
          <w:tcPr>
            <w:tcW w:w="1458" w:type="dxa"/>
          </w:tcPr>
          <w:p w14:paraId="54B554AD" w14:textId="77777777" w:rsidR="000633ED" w:rsidRPr="008420E9" w:rsidRDefault="00511F74" w:rsidP="00CD42BA">
            <w:r w:rsidRPr="008420E9">
              <w:t xml:space="preserve">[ … </w:t>
            </w:r>
            <w:r w:rsidR="000633ED" w:rsidRPr="008420E9">
              <w:t>]?</w:t>
            </w:r>
          </w:p>
        </w:tc>
        <w:tc>
          <w:tcPr>
            <w:tcW w:w="6390" w:type="dxa"/>
          </w:tcPr>
          <w:p w14:paraId="4B7E66A2" w14:textId="77777777" w:rsidR="000633ED" w:rsidRPr="008420E9" w:rsidRDefault="00511F74" w:rsidP="0026206D">
            <w:r w:rsidRPr="008420E9">
              <w:t xml:space="preserve">Optionele binding naar het </w:t>
            </w:r>
            <w:r w:rsidR="000A1583">
              <w:t>UGM</w:t>
            </w:r>
          </w:p>
        </w:tc>
      </w:tr>
      <w:tr w:rsidR="000633ED" w:rsidRPr="008420E9" w14:paraId="68D5E505" w14:textId="77777777" w:rsidTr="00061D6A">
        <w:tc>
          <w:tcPr>
            <w:tcW w:w="1458" w:type="dxa"/>
          </w:tcPr>
          <w:p w14:paraId="2F096A48" w14:textId="77777777" w:rsidR="000633ED" w:rsidRPr="008420E9" w:rsidRDefault="000633ED" w:rsidP="00CD42BA">
            <w:r w:rsidRPr="008420E9">
              <w:t>… | …</w:t>
            </w:r>
          </w:p>
        </w:tc>
        <w:tc>
          <w:tcPr>
            <w:tcW w:w="6390" w:type="dxa"/>
          </w:tcPr>
          <w:p w14:paraId="173F0CAC" w14:textId="77777777" w:rsidR="000633ED" w:rsidRPr="008420E9" w:rsidRDefault="000633ED" w:rsidP="00CD42BA">
            <w:r w:rsidRPr="008420E9">
              <w:t>Of-constructie</w:t>
            </w:r>
          </w:p>
        </w:tc>
      </w:tr>
      <w:tr w:rsidR="000633ED" w:rsidRPr="008420E9" w14:paraId="6A2F924F" w14:textId="77777777" w:rsidTr="00061D6A">
        <w:tc>
          <w:tcPr>
            <w:tcW w:w="1458" w:type="dxa"/>
          </w:tcPr>
          <w:p w14:paraId="70BFD60B" w14:textId="77777777" w:rsidR="000633ED" w:rsidRPr="008420E9" w:rsidRDefault="000633ED" w:rsidP="00042645">
            <w:r w:rsidRPr="008420E9">
              <w:t xml:space="preserve">…* </w:t>
            </w:r>
          </w:p>
        </w:tc>
        <w:tc>
          <w:tcPr>
            <w:tcW w:w="6390" w:type="dxa"/>
          </w:tcPr>
          <w:p w14:paraId="0A834D0D" w14:textId="77777777" w:rsidR="000633ED" w:rsidRPr="008420E9" w:rsidRDefault="000633ED" w:rsidP="00042645">
            <w:r w:rsidRPr="008420E9">
              <w:t>Nul of meer keer het voorgaande</w:t>
            </w:r>
            <w:r w:rsidR="008045F4" w:rsidRPr="008420E9">
              <w:t xml:space="preserve"> op een nieuwe regel</w:t>
            </w:r>
          </w:p>
        </w:tc>
      </w:tr>
      <w:tr w:rsidR="000633ED" w:rsidRPr="008420E9" w14:paraId="013E4CB9" w14:textId="77777777" w:rsidTr="00061D6A">
        <w:tc>
          <w:tcPr>
            <w:tcW w:w="1458" w:type="dxa"/>
          </w:tcPr>
          <w:p w14:paraId="3E0CCF72" w14:textId="77777777" w:rsidR="000633ED" w:rsidRPr="008420E9" w:rsidRDefault="000633ED" w:rsidP="00042645">
            <w:r w:rsidRPr="008420E9">
              <w:t>( … )</w:t>
            </w:r>
          </w:p>
        </w:tc>
        <w:tc>
          <w:tcPr>
            <w:tcW w:w="6390" w:type="dxa"/>
          </w:tcPr>
          <w:p w14:paraId="0C7F0DBA" w14:textId="77777777" w:rsidR="000633ED" w:rsidRPr="008420E9" w:rsidRDefault="000633ED" w:rsidP="00042645">
            <w:r w:rsidRPr="008420E9">
              <w:t>Haakjes om voorrang te bepalen</w:t>
            </w:r>
          </w:p>
        </w:tc>
      </w:tr>
    </w:tbl>
    <w:bookmarkEnd w:id="0"/>
    <w:p w14:paraId="4E1218DE" w14:textId="77777777" w:rsidR="00CD7170" w:rsidRDefault="00CD7170" w:rsidP="00496FEC">
      <w:pPr>
        <w:pStyle w:val="Kop1"/>
      </w:pPr>
      <w:r w:rsidRPr="008420E9">
        <w:t>Algemeen</w:t>
      </w:r>
    </w:p>
    <w:p w14:paraId="7BBEF7E6" w14:textId="37E08F8B" w:rsidR="000F5508" w:rsidRDefault="000F5508" w:rsidP="00310FAF">
      <w:pPr>
        <w:pStyle w:val="Geenafstand"/>
        <w:rPr>
          <w:ins w:id="2" w:author="Henri Korver" w:date="2017-03-07T18:22:00Z"/>
          <w:lang w:val="nl-NL"/>
        </w:rPr>
      </w:pPr>
      <w:ins w:id="3" w:author="Henri Korver" w:date="2017-03-07T18:22:00Z">
        <w:r>
          <w:rPr>
            <w:lang w:val="nl-NL"/>
          </w:rPr>
          <w:t>Er worden twee schema-bestanden gegenereerd:</w:t>
        </w:r>
      </w:ins>
    </w:p>
    <w:p w14:paraId="03E54D9D" w14:textId="52BAB4BA" w:rsidR="00310FAF" w:rsidRPr="000F5508" w:rsidRDefault="00310FAF" w:rsidP="000F5508">
      <w:pPr>
        <w:pStyle w:val="Geenafstand"/>
        <w:numPr>
          <w:ilvl w:val="0"/>
          <w:numId w:val="22"/>
        </w:numPr>
        <w:rPr>
          <w:ins w:id="4" w:author="Henri Korver" w:date="2017-03-07T18:23:00Z"/>
          <w:rPrChange w:id="5" w:author="Henri Korver" w:date="2017-03-07T18:23:00Z">
            <w:rPr>
              <w:ins w:id="6" w:author="Henri Korver" w:date="2017-03-07T18:23:00Z"/>
              <w:rFonts w:ascii="Courier New" w:hAnsi="Courier New" w:cs="Courier New"/>
            </w:rPr>
          </w:rPrChange>
        </w:rPr>
        <w:pPrChange w:id="7" w:author="Henri Korver" w:date="2017-03-07T18:28:00Z">
          <w:pPr/>
        </w:pPrChange>
      </w:pPr>
      <w:ins w:id="8" w:author="Henri Korver" w:date="2017-03-07T16:25:00Z">
        <w:r w:rsidRPr="000F5508">
          <w:rPr>
            <w:rFonts w:ascii="Courier New" w:hAnsi="Courier New" w:cs="Courier New"/>
            <w:sz w:val="20"/>
            <w:szCs w:val="20"/>
            <w:lang w:val="nl-NL"/>
            <w:rPrChange w:id="9" w:author="Henri Korver" w:date="2017-03-07T18:23:00Z">
              <w:rPr/>
            </w:rPrChange>
          </w:rPr>
          <w:t>[</w:t>
        </w:r>
        <w:r w:rsidRPr="000F5508">
          <w:rPr>
            <w:rFonts w:ascii="Courier New" w:hAnsi="Courier New" w:cs="Courier New"/>
            <w:sz w:val="20"/>
            <w:szCs w:val="20"/>
            <w:u w:val="single"/>
            <w:lang w:val="nl-NL"/>
            <w:rPrChange w:id="10" w:author="Henri Korver" w:date="2017-03-07T18:23:00Z">
              <w:rPr/>
            </w:rPrChange>
          </w:rPr>
          <w:t>namespace code</w:t>
        </w:r>
        <w:r w:rsidRPr="000F5508">
          <w:rPr>
            <w:rFonts w:ascii="Courier New" w:hAnsi="Courier New" w:cs="Courier New"/>
            <w:sz w:val="20"/>
            <w:szCs w:val="20"/>
            <w:lang w:val="nl-NL"/>
            <w:rPrChange w:id="11" w:author="Henri Korver" w:date="2017-03-07T18:23:00Z">
              <w:rPr/>
            </w:rPrChange>
          </w:rPr>
          <w:t>]_ent_basis.xsd</w:t>
        </w:r>
      </w:ins>
    </w:p>
    <w:p w14:paraId="1D991CDC" w14:textId="1D39846A" w:rsidR="000F5508" w:rsidRPr="000E6465" w:rsidRDefault="000F5508" w:rsidP="000F5508">
      <w:pPr>
        <w:pStyle w:val="Geenafstand"/>
        <w:numPr>
          <w:ilvl w:val="0"/>
          <w:numId w:val="22"/>
        </w:numPr>
        <w:rPr>
          <w:ins w:id="12" w:author="Henri Korver" w:date="2017-03-07T18:23:00Z"/>
        </w:rPr>
        <w:pPrChange w:id="13" w:author="Henri Korver" w:date="2017-03-07T18:28:00Z">
          <w:pPr>
            <w:pStyle w:val="Geenafstand"/>
            <w:numPr>
              <w:numId w:val="21"/>
            </w:numPr>
            <w:ind w:left="720" w:hanging="360"/>
          </w:pPr>
        </w:pPrChange>
      </w:pPr>
      <w:ins w:id="14" w:author="Henri Korver" w:date="2017-03-07T18:23:00Z">
        <w:r w:rsidRPr="000E6465">
          <w:rPr>
            <w:rFonts w:ascii="Courier New" w:hAnsi="Courier New" w:cs="Courier New"/>
            <w:sz w:val="20"/>
            <w:szCs w:val="20"/>
            <w:lang w:val="nl-NL"/>
          </w:rPr>
          <w:t>[</w:t>
        </w:r>
        <w:r w:rsidRPr="000E6465">
          <w:rPr>
            <w:rFonts w:ascii="Courier New" w:hAnsi="Courier New" w:cs="Courier New"/>
            <w:sz w:val="20"/>
            <w:szCs w:val="20"/>
            <w:u w:val="single"/>
            <w:lang w:val="nl-NL"/>
          </w:rPr>
          <w:t>namespace code</w:t>
        </w:r>
        <w:r>
          <w:rPr>
            <w:rFonts w:ascii="Courier New" w:hAnsi="Courier New" w:cs="Courier New"/>
            <w:sz w:val="20"/>
            <w:szCs w:val="20"/>
            <w:lang w:val="nl-NL"/>
          </w:rPr>
          <w:t>]_datatypes</w:t>
        </w:r>
        <w:r w:rsidRPr="000E6465">
          <w:rPr>
            <w:rFonts w:ascii="Courier New" w:hAnsi="Courier New" w:cs="Courier New"/>
            <w:sz w:val="20"/>
            <w:szCs w:val="20"/>
            <w:lang w:val="nl-NL"/>
          </w:rPr>
          <w:t>.xsd</w:t>
        </w:r>
      </w:ins>
    </w:p>
    <w:p w14:paraId="19326099" w14:textId="77777777" w:rsidR="000F5508" w:rsidRDefault="000F5508" w:rsidP="000F5508">
      <w:pPr>
        <w:pStyle w:val="Geenafstand"/>
        <w:rPr>
          <w:ins w:id="15" w:author="Henri Korver" w:date="2017-03-07T18:25:00Z"/>
        </w:rPr>
        <w:pPrChange w:id="16" w:author="Henri Korver" w:date="2017-03-07T18:25:00Z">
          <w:pPr/>
        </w:pPrChange>
      </w:pPr>
    </w:p>
    <w:p w14:paraId="4A953F31" w14:textId="77777777" w:rsidR="00BA2CBC" w:rsidRDefault="00BA2CBC" w:rsidP="00BA2CBC">
      <w:pPr>
        <w:pStyle w:val="Geenafstand"/>
        <w:rPr>
          <w:ins w:id="17" w:author="Henri Korver" w:date="2017-03-07T18:34:00Z"/>
          <w:lang w:val="nl-NL"/>
        </w:rPr>
        <w:pPrChange w:id="18" w:author="Henri Korver" w:date="2017-03-07T18:31:00Z">
          <w:pPr/>
        </w:pPrChange>
      </w:pPr>
      <w:ins w:id="19" w:author="Henri Korver" w:date="2017-03-07T18:32:00Z">
        <w:r>
          <w:rPr>
            <w:lang w:val="nl-NL"/>
            <w:rPrChange w:id="20" w:author="Henri Korver" w:date="2017-03-07T18:32:00Z">
              <w:rPr/>
            </w:rPrChange>
          </w:rPr>
          <w:lastRenderedPageBreak/>
          <w:t xml:space="preserve">De placeholder </w:t>
        </w:r>
      </w:ins>
      <w:ins w:id="21" w:author="Henri Korver" w:date="2017-03-07T18:33:00Z">
        <w:r w:rsidRPr="000E6465">
          <w:rPr>
            <w:rFonts w:ascii="Courier New" w:hAnsi="Courier New" w:cs="Courier New"/>
            <w:sz w:val="20"/>
            <w:szCs w:val="20"/>
            <w:lang w:val="nl-NL"/>
          </w:rPr>
          <w:t>[</w:t>
        </w:r>
        <w:r w:rsidRPr="000E6465">
          <w:rPr>
            <w:rFonts w:ascii="Courier New" w:hAnsi="Courier New" w:cs="Courier New"/>
            <w:sz w:val="20"/>
            <w:szCs w:val="20"/>
            <w:u w:val="single"/>
            <w:lang w:val="nl-NL"/>
          </w:rPr>
          <w:t>namespace code</w:t>
        </w:r>
        <w:r w:rsidRPr="000E6465">
          <w:rPr>
            <w:rFonts w:ascii="Courier New" w:hAnsi="Courier New" w:cs="Courier New"/>
            <w:sz w:val="20"/>
            <w:szCs w:val="20"/>
            <w:lang w:val="nl-NL"/>
          </w:rPr>
          <w:t>]</w:t>
        </w:r>
        <w:r w:rsidRPr="00BA2CBC">
          <w:rPr>
            <w:lang w:val="nl-NL"/>
            <w:rPrChange w:id="22" w:author="Henri Korver" w:date="2017-03-07T18:33:00Z">
              <w:rPr>
                <w:rFonts w:ascii="Courier New" w:hAnsi="Courier New" w:cs="Courier New"/>
                <w:sz w:val="20"/>
                <w:szCs w:val="20"/>
              </w:rPr>
            </w:rPrChange>
          </w:rPr>
          <w:t xml:space="preserve"> staat </w:t>
        </w:r>
      </w:ins>
      <w:ins w:id="23" w:author="Henri Korver" w:date="2017-03-07T18:32:00Z">
        <w:r w:rsidRPr="00BA2CBC">
          <w:rPr>
            <w:lang w:val="nl-NL"/>
            <w:rPrChange w:id="24" w:author="Henri Korver" w:date="2017-03-07T18:33:00Z">
              <w:rPr/>
            </w:rPrChange>
          </w:rPr>
          <w:t xml:space="preserve">voor de </w:t>
        </w:r>
      </w:ins>
      <w:ins w:id="25" w:author="Henri Korver" w:date="2017-03-07T18:33:00Z">
        <w:r w:rsidRPr="00BA2CBC">
          <w:rPr>
            <w:lang w:val="nl-NL"/>
            <w:rPrChange w:id="26" w:author="Henri Korver" w:date="2017-03-07T18:33:00Z">
              <w:rPr/>
            </w:rPrChange>
          </w:rPr>
          <w:t>code van de namespace.</w:t>
        </w:r>
      </w:ins>
      <w:ins w:id="27" w:author="Henri Korver" w:date="2017-03-07T18:32:00Z">
        <w:r w:rsidRPr="00BA2CBC">
          <w:rPr>
            <w:lang w:val="nl-NL"/>
            <w:rPrChange w:id="28" w:author="Henri Korver" w:date="2017-03-07T18:33:00Z">
              <w:rPr/>
            </w:rPrChange>
          </w:rPr>
          <w:t xml:space="preserve"> </w:t>
        </w:r>
      </w:ins>
      <w:ins w:id="29" w:author="Henri Korver" w:date="2017-03-07T18:33:00Z">
        <w:r>
          <w:rPr>
            <w:lang w:val="nl-NL"/>
          </w:rPr>
          <w:t xml:space="preserve">Bijvoorbeeld de code van de namesapce </w:t>
        </w:r>
      </w:ins>
      <w:ins w:id="30" w:author="Henri Korver" w:date="2017-03-07T18:32:00Z">
        <w:r w:rsidRPr="00BA2CBC">
          <w:rPr>
            <w:lang w:val="nl-NL"/>
            <w:rPrChange w:id="31" w:author="Henri Korver" w:date="2017-03-07T18:32:00Z">
              <w:rPr/>
            </w:rPrChange>
          </w:rPr>
          <w:t>"http://www.stufstandaarden.nl/basisschema/bg0320" is bg0320.</w:t>
        </w:r>
      </w:ins>
      <w:ins w:id="32" w:author="Henri Korver" w:date="2017-03-07T18:34:00Z">
        <w:r>
          <w:rPr>
            <w:lang w:val="nl-NL"/>
          </w:rPr>
          <w:t xml:space="preserve"> </w:t>
        </w:r>
      </w:ins>
    </w:p>
    <w:p w14:paraId="3A14E4F8" w14:textId="77777777" w:rsidR="00BA2CBC" w:rsidRDefault="00BA2CBC" w:rsidP="00BA2CBC">
      <w:pPr>
        <w:pStyle w:val="Geenafstand"/>
        <w:rPr>
          <w:ins w:id="33" w:author="Henri Korver" w:date="2017-03-07T18:35:00Z"/>
          <w:lang w:val="nl-NL"/>
        </w:rPr>
        <w:pPrChange w:id="34" w:author="Henri Korver" w:date="2017-03-07T18:31:00Z">
          <w:pPr/>
        </w:pPrChange>
      </w:pPr>
    </w:p>
    <w:p w14:paraId="21C4AD8B" w14:textId="274FE541" w:rsidR="00BA2CBC" w:rsidRPr="00BA2CBC" w:rsidRDefault="000F5508" w:rsidP="00BA2CBC">
      <w:pPr>
        <w:pStyle w:val="Geenafstand"/>
        <w:rPr>
          <w:ins w:id="35" w:author="Henri Korver" w:date="2017-03-07T18:32:00Z"/>
          <w:lang w:val="nl-NL"/>
          <w:rPrChange w:id="36" w:author="Henri Korver" w:date="2017-03-07T18:36:00Z">
            <w:rPr>
              <w:ins w:id="37" w:author="Henri Korver" w:date="2017-03-07T18:32:00Z"/>
            </w:rPr>
          </w:rPrChange>
        </w:rPr>
        <w:pPrChange w:id="38" w:author="Henri Korver" w:date="2017-03-07T18:36:00Z">
          <w:pPr/>
        </w:pPrChange>
      </w:pPr>
      <w:ins w:id="39" w:author="Henri Korver" w:date="2017-03-07T18:25:00Z">
        <w:r w:rsidRPr="000F5508">
          <w:rPr>
            <w:lang w:val="nl-NL"/>
            <w:rPrChange w:id="40" w:author="Henri Korver" w:date="2017-03-07T18:26:00Z">
              <w:rPr/>
            </w:rPrChange>
          </w:rPr>
          <w:t>De verta</w:t>
        </w:r>
        <w:r w:rsidR="00BA2CBC">
          <w:rPr>
            <w:lang w:val="nl-NL"/>
            <w:rPrChange w:id="41" w:author="Henri Korver" w:date="2017-03-07T18:26:00Z">
              <w:rPr/>
            </w:rPrChange>
          </w:rPr>
          <w:t xml:space="preserve">lingen </w:t>
        </w:r>
        <w:r w:rsidRPr="000F5508">
          <w:rPr>
            <w:lang w:val="nl-NL"/>
            <w:rPrChange w:id="42" w:author="Henri Korver" w:date="2017-03-07T18:26:00Z">
              <w:rPr/>
            </w:rPrChange>
          </w:rPr>
          <w:t>worden per default in het eerst</w:t>
        </w:r>
        <w:r>
          <w:rPr>
            <w:lang w:val="nl-NL"/>
            <w:rPrChange w:id="43" w:author="Henri Korver" w:date="2017-03-07T18:26:00Z">
              <w:rPr/>
            </w:rPrChange>
          </w:rPr>
          <w:t>e schema opgenomen tenzij ander</w:t>
        </w:r>
        <w:r w:rsidRPr="000F5508">
          <w:rPr>
            <w:lang w:val="nl-NL"/>
            <w:rPrChange w:id="44" w:author="Henri Korver" w:date="2017-03-07T18:26:00Z">
              <w:rPr/>
            </w:rPrChange>
          </w:rPr>
          <w:t>s vermeld</w:t>
        </w:r>
      </w:ins>
      <w:ins w:id="45" w:author="Henri Korver" w:date="2017-03-07T18:26:00Z">
        <w:r>
          <w:rPr>
            <w:lang w:val="nl-NL"/>
          </w:rPr>
          <w:t xml:space="preserve"> (dan in het tweede schema)</w:t>
        </w:r>
      </w:ins>
      <w:ins w:id="46" w:author="Henri Korver" w:date="2017-03-07T18:27:00Z">
        <w:r>
          <w:rPr>
            <w:lang w:val="nl-NL"/>
          </w:rPr>
          <w:t>.</w:t>
        </w:r>
      </w:ins>
      <w:ins w:id="47" w:author="Henri Korver" w:date="2017-03-07T18:29:00Z">
        <w:r>
          <w:rPr>
            <w:lang w:val="nl-NL"/>
          </w:rPr>
          <w:t xml:space="preserve"> </w:t>
        </w:r>
      </w:ins>
      <w:ins w:id="48" w:author="Henri Korver" w:date="2017-03-07T18:35:00Z">
        <w:r w:rsidR="00BA2CBC">
          <w:rPr>
            <w:lang w:val="nl-NL"/>
          </w:rPr>
          <w:t>Het tweede schema is een include-schema van het eerste schema</w:t>
        </w:r>
        <w:r w:rsidR="00BA2CBC">
          <w:rPr>
            <w:lang w:val="nl-NL"/>
          </w:rPr>
          <w:t xml:space="preserve"> waarin alle datatypes zijn opgenomen. </w:t>
        </w:r>
      </w:ins>
      <w:ins w:id="49" w:author="Henri Korver" w:date="2017-03-07T18:29:00Z">
        <w:r>
          <w:rPr>
            <w:lang w:val="nl-NL"/>
          </w:rPr>
          <w:t>Het eerste schema bevat louter complexType</w:t>
        </w:r>
      </w:ins>
      <w:ins w:id="50" w:author="Henri Korver" w:date="2017-03-07T18:30:00Z">
        <w:r w:rsidR="00BA2CBC">
          <w:rPr>
            <w:lang w:val="nl-NL"/>
          </w:rPr>
          <w:t>’</w:t>
        </w:r>
      </w:ins>
      <w:ins w:id="51" w:author="Henri Korver" w:date="2017-03-07T18:29:00Z">
        <w:r>
          <w:rPr>
            <w:lang w:val="nl-NL"/>
          </w:rPr>
          <w:t>s. Deze dienen</w:t>
        </w:r>
        <w:r w:rsidR="00BA2CBC">
          <w:rPr>
            <w:lang w:val="nl-NL"/>
          </w:rPr>
          <w:t xml:space="preserve"> alfabetisch gesorteerd te zijn</w:t>
        </w:r>
      </w:ins>
      <w:ins w:id="52" w:author="Henri Korver" w:date="2017-03-07T18:30:00Z">
        <w:r w:rsidR="00BA2CBC">
          <w:rPr>
            <w:lang w:val="nl-NL"/>
          </w:rPr>
          <w:t>. Het tweede schema bevat zowel complexType’s als simpleType’s. Deze dienen allebei apart alfabetisch gesorteerd te zijn: eerst de complexType</w:t>
        </w:r>
      </w:ins>
      <w:ins w:id="53" w:author="Henri Korver" w:date="2017-03-07T18:31:00Z">
        <w:r w:rsidR="00BA2CBC">
          <w:rPr>
            <w:lang w:val="nl-NL"/>
          </w:rPr>
          <w:t>’s en daarna de simpleType’s.</w:t>
        </w:r>
      </w:ins>
    </w:p>
    <w:p w14:paraId="2750D751" w14:textId="3F1AAB4E" w:rsidR="00CC7DCD" w:rsidRDefault="00BA2CBC" w:rsidP="00C05557">
      <w:ins w:id="54" w:author="Henri Korver" w:date="2017-03-07T18:36:00Z">
        <w:r>
          <w:br/>
        </w:r>
      </w:ins>
      <w:r w:rsidR="00CC7DCD">
        <w:t>Genereer binnen de namespace van het gegenereerde basisschema  het volgende attribute:</w:t>
      </w:r>
    </w:p>
    <w:p w14:paraId="6360F51F" w14:textId="77777777" w:rsidR="00CC7DCD" w:rsidRPr="00970EC6" w:rsidRDefault="00CC7DCD" w:rsidP="00C05557">
      <w:pPr>
        <w:spacing w:after="0"/>
        <w:rPr>
          <w:rFonts w:ascii="Courier New" w:hAnsi="Courier New" w:cs="Courier New"/>
          <w:sz w:val="18"/>
          <w:szCs w:val="18"/>
          <w:lang w:val="fr-FR"/>
        </w:rPr>
      </w:pPr>
      <w:r w:rsidRPr="00970EC6">
        <w:rPr>
          <w:rFonts w:ascii="Courier New" w:hAnsi="Courier New" w:cs="Courier New"/>
          <w:sz w:val="18"/>
          <w:szCs w:val="18"/>
          <w:lang w:val="fr-FR"/>
        </w:rPr>
        <w:t>&lt;attribute name="entiteittype" type="</w:t>
      </w:r>
      <w:r w:rsidR="00C31C3A" w:rsidRPr="00970EC6">
        <w:rPr>
          <w:rFonts w:ascii="Courier New" w:hAnsi="Courier New" w:cs="Courier New"/>
          <w:sz w:val="18"/>
          <w:szCs w:val="18"/>
          <w:lang w:val="fr-FR"/>
        </w:rPr>
        <w:t>[</w:t>
      </w:r>
      <w:r w:rsidR="00C31C3A" w:rsidRPr="00970EC6">
        <w:rPr>
          <w:rFonts w:ascii="Courier New" w:hAnsi="Courier New" w:cs="Courier New"/>
          <w:sz w:val="18"/>
          <w:szCs w:val="18"/>
          <w:u w:val="single"/>
          <w:lang w:val="fr-FR"/>
        </w:rPr>
        <w:t>stuf ns prefix</w:t>
      </w:r>
      <w:r w:rsidR="00C31C3A" w:rsidRPr="00970EC6">
        <w:rPr>
          <w:rFonts w:ascii="Courier New" w:hAnsi="Courier New" w:cs="Courier New"/>
          <w:sz w:val="18"/>
          <w:szCs w:val="18"/>
          <w:lang w:val="fr-FR"/>
        </w:rPr>
        <w:t>]</w:t>
      </w:r>
      <w:r w:rsidRPr="00970EC6">
        <w:rPr>
          <w:rFonts w:ascii="Courier New" w:hAnsi="Courier New" w:cs="Courier New"/>
          <w:sz w:val="18"/>
          <w:szCs w:val="18"/>
          <w:lang w:val="fr-FR"/>
        </w:rPr>
        <w:t>:Entiteittype"/&gt;</w:t>
      </w:r>
    </w:p>
    <w:p w14:paraId="19A89708" w14:textId="77777777" w:rsidR="00CC7DCD" w:rsidRPr="00970EC6" w:rsidRDefault="00CC7DCD" w:rsidP="00C05557">
      <w:pPr>
        <w:spacing w:after="0"/>
        <w:rPr>
          <w:rFonts w:ascii="Courier New" w:hAnsi="Courier New" w:cs="Courier New"/>
          <w:sz w:val="18"/>
          <w:szCs w:val="18"/>
          <w:lang w:val="fr-FR"/>
        </w:rPr>
      </w:pPr>
    </w:p>
    <w:p w14:paraId="73B6CF8A" w14:textId="77777777" w:rsidR="00CC7DCD" w:rsidRDefault="00CC7DCD" w:rsidP="00C05557">
      <w:pPr>
        <w:rPr>
          <w:ins w:id="55" w:author="Henri Korver" w:date="2017-03-07T16:22:00Z"/>
        </w:rPr>
      </w:pPr>
      <w:r>
        <w:t xml:space="preserve">In de volgende secties zal met de ref-constructie van XSD naar dit attribute worden </w:t>
      </w:r>
      <w:r w:rsidR="00692DB3">
        <w:t>verwezen</w:t>
      </w:r>
      <w:r>
        <w:t>.</w:t>
      </w:r>
    </w:p>
    <w:p w14:paraId="4FD2306A" w14:textId="0D72B062" w:rsidR="00AA7748" w:rsidRPr="00310FAF" w:rsidDel="00310FAF" w:rsidRDefault="00AA7748" w:rsidP="00AA7748">
      <w:pPr>
        <w:pStyle w:val="Geenafstand"/>
        <w:rPr>
          <w:del w:id="56" w:author="Henri Korver" w:date="2017-03-07T16:25:00Z"/>
          <w:lang w:val="nl-NL"/>
          <w:rPrChange w:id="57" w:author="Henri Korver" w:date="2017-03-07T16:24:00Z">
            <w:rPr>
              <w:del w:id="58" w:author="Henri Korver" w:date="2017-03-07T16:25:00Z"/>
            </w:rPr>
          </w:rPrChange>
        </w:rPr>
        <w:pPrChange w:id="59" w:author="Henri Korver" w:date="2017-03-07T16:24:00Z">
          <w:pPr/>
        </w:pPrChange>
      </w:pPr>
    </w:p>
    <w:p w14:paraId="4744E5D5" w14:textId="77777777" w:rsidR="00496FEC" w:rsidRPr="008420E9" w:rsidRDefault="00891DB0" w:rsidP="00496FEC">
      <w:pPr>
        <w:pStyle w:val="Kop1"/>
      </w:pPr>
      <w:r w:rsidRPr="008420E9">
        <w:t>Entiteittype</w:t>
      </w:r>
    </w:p>
    <w:p w14:paraId="3931EA3B" w14:textId="16AD104D" w:rsidR="00A54FC2" w:rsidRPr="008420E9" w:rsidRDefault="00A54FC2" w:rsidP="00A54FC2">
      <w:r w:rsidRPr="008420E9">
        <w:t xml:space="preserve">Een </w:t>
      </w:r>
      <w:r w:rsidR="00891DB0" w:rsidRPr="008420E9">
        <w:t xml:space="preserve">entiteittype </w:t>
      </w:r>
      <w:r w:rsidRPr="008420E9">
        <w:t xml:space="preserve">uit het </w:t>
      </w:r>
      <w:r w:rsidR="00891DB0" w:rsidRPr="008420E9">
        <w:t xml:space="preserve">UGM </w:t>
      </w:r>
      <w:r w:rsidRPr="008420E9">
        <w:t xml:space="preserve">wordt </w:t>
      </w:r>
      <w:r w:rsidR="00B875D2" w:rsidRPr="008420E9">
        <w:t>vertaald naar twee complexType</w:t>
      </w:r>
      <w:r w:rsidR="00891DB0" w:rsidRPr="008420E9">
        <w:t>’</w:t>
      </w:r>
      <w:r w:rsidR="00B875D2" w:rsidRPr="008420E9">
        <w:t>s</w:t>
      </w:r>
      <w:r w:rsidR="00891DB0" w:rsidRPr="008420E9">
        <w:t xml:space="preserve"> in het XSD-schema</w:t>
      </w:r>
      <w:r w:rsidR="00B875D2" w:rsidRPr="008420E9">
        <w:t>.  Het eerste complexType (</w:t>
      </w:r>
      <w:r w:rsidR="00891DB0" w:rsidRPr="008420E9">
        <w:t>M</w:t>
      </w:r>
      <w:r w:rsidR="00B875D2" w:rsidRPr="008420E9">
        <w:t xml:space="preserve">-basis) vormt de basis en bevat alle </w:t>
      </w:r>
      <w:r w:rsidR="00891DB0" w:rsidRPr="008420E9">
        <w:t>elementen</w:t>
      </w:r>
      <w:r w:rsidR="00B875D2" w:rsidRPr="008420E9">
        <w:t>, groep</w:t>
      </w:r>
      <w:r w:rsidR="00891DB0" w:rsidRPr="008420E9">
        <w:t>en</w:t>
      </w:r>
      <w:r w:rsidR="00B875D2" w:rsidRPr="008420E9">
        <w:t xml:space="preserve"> en relaties  van het corresponderende </w:t>
      </w:r>
      <w:r w:rsidR="00891DB0" w:rsidRPr="008420E9">
        <w:t>entiteittype</w:t>
      </w:r>
      <w:r w:rsidR="00B875D2" w:rsidRPr="008420E9">
        <w:t>. Het tweede complexType (</w:t>
      </w:r>
      <w:r w:rsidR="005624D2" w:rsidRPr="008420E9">
        <w:t>M</w:t>
      </w:r>
      <w:r w:rsidR="00B875D2" w:rsidRPr="008420E9">
        <w:t>-</w:t>
      </w:r>
      <w:del w:id="60" w:author="Henri Korver" w:date="2017-03-07T20:08:00Z">
        <w:r w:rsidR="00B875D2" w:rsidRPr="008420E9" w:rsidDel="000E59EF">
          <w:delText>kerngegevens</w:delText>
        </w:r>
      </w:del>
      <w:ins w:id="61" w:author="Henri Korver" w:date="2017-03-07T20:08:00Z">
        <w:r w:rsidR="000E59EF">
          <w:t>matchgegevens</w:t>
        </w:r>
      </w:ins>
      <w:r w:rsidR="00B875D2" w:rsidRPr="008420E9">
        <w:t xml:space="preserve">)  bevat alleen de </w:t>
      </w:r>
      <w:del w:id="62" w:author="Henri Korver" w:date="2017-03-07T20:08:00Z">
        <w:r w:rsidR="00B875D2" w:rsidRPr="008420E9" w:rsidDel="000E59EF">
          <w:delText>kerngegevens</w:delText>
        </w:r>
      </w:del>
      <w:ins w:id="63" w:author="Henri Korver" w:date="2017-03-07T20:08:00Z">
        <w:r w:rsidR="000E59EF">
          <w:t>matchgegevens</w:t>
        </w:r>
      </w:ins>
      <w:r w:rsidR="00B875D2" w:rsidRPr="008420E9">
        <w:t xml:space="preserve"> om </w:t>
      </w:r>
      <w:r w:rsidR="00891DB0" w:rsidRPr="008420E9">
        <w:t xml:space="preserve">entiteiten </w:t>
      </w:r>
      <w:r w:rsidR="00B875D2" w:rsidRPr="008420E9">
        <w:t>uniek aan te duiden.</w:t>
      </w:r>
      <w:r w:rsidR="0023606A" w:rsidRPr="008420E9">
        <w:t xml:space="preserve"> </w:t>
      </w:r>
    </w:p>
    <w:p w14:paraId="4AF3A8B5" w14:textId="77777777" w:rsidR="00B875D2" w:rsidRPr="008420E9" w:rsidRDefault="00B875D2" w:rsidP="00B875D2">
      <w:pPr>
        <w:pStyle w:val="Kop2"/>
      </w:pPr>
      <w:r w:rsidRPr="008420E9">
        <w:t>Basistype</w:t>
      </w:r>
      <w:r w:rsidR="005F23E4">
        <w:t xml:space="preserve"> </w:t>
      </w:r>
    </w:p>
    <w:p w14:paraId="009C0857" w14:textId="77777777" w:rsidR="00B875D2" w:rsidRPr="008420E9" w:rsidRDefault="00B875D2" w:rsidP="00B875D2">
      <w:r w:rsidRPr="008420E9">
        <w:t xml:space="preserve">Een </w:t>
      </w:r>
      <w:r w:rsidR="00891DB0" w:rsidRPr="008420E9">
        <w:t xml:space="preserve">entiteittype </w:t>
      </w:r>
      <w:r w:rsidR="00A36CB6">
        <w:t xml:space="preserve">dat geen super- of subtype is </w:t>
      </w:r>
      <w:r w:rsidRPr="008420E9">
        <w:t>wordt als vo</w:t>
      </w:r>
      <w:r w:rsidR="00524E3B" w:rsidRPr="008420E9">
        <w:t>lgt vertaald naar schema</w:t>
      </w:r>
      <w:r w:rsidR="00A36CB6">
        <w:t>:</w:t>
      </w:r>
    </w:p>
    <w:p w14:paraId="7CF8AA3F" w14:textId="77777777" w:rsidR="00496FEC" w:rsidRPr="00970EC6" w:rsidRDefault="0007032D" w:rsidP="00496FEC">
      <w:pPr>
        <w:spacing w:after="0"/>
        <w:rPr>
          <w:rFonts w:ascii="Courier New" w:hAnsi="Courier New" w:cs="Courier New"/>
          <w:sz w:val="18"/>
          <w:szCs w:val="18"/>
          <w:lang w:val="en-GB"/>
        </w:rPr>
      </w:pPr>
      <w:r w:rsidRPr="00970EC6">
        <w:rPr>
          <w:rFonts w:ascii="Courier New" w:hAnsi="Courier New" w:cs="Courier New"/>
          <w:sz w:val="18"/>
          <w:szCs w:val="18"/>
          <w:lang w:val="en-GB"/>
        </w:rPr>
        <w:t>&lt;complexType name="[</w:t>
      </w:r>
      <w:r w:rsidR="00DD6A93" w:rsidRPr="00970EC6">
        <w:rPr>
          <w:rFonts w:ascii="Courier New" w:hAnsi="Courier New" w:cs="Courier New"/>
          <w:sz w:val="18"/>
          <w:szCs w:val="18"/>
          <w:u w:val="single"/>
          <w:lang w:val="en-GB"/>
        </w:rPr>
        <w:t>E</w:t>
      </w:r>
      <w:r w:rsidR="00891DB0" w:rsidRPr="00970EC6">
        <w:rPr>
          <w:rFonts w:ascii="Courier New" w:hAnsi="Courier New" w:cs="Courier New"/>
          <w:sz w:val="18"/>
          <w:szCs w:val="18"/>
          <w:u w:val="single"/>
          <w:lang w:val="en-GB"/>
        </w:rPr>
        <w:t>ntiteit</w:t>
      </w:r>
      <w:r w:rsidRPr="00970EC6">
        <w:rPr>
          <w:rFonts w:ascii="Courier New" w:hAnsi="Courier New" w:cs="Courier New"/>
          <w:sz w:val="18"/>
          <w:szCs w:val="18"/>
          <w:u w:val="single"/>
          <w:lang w:val="en-GB"/>
        </w:rPr>
        <w:t>type</w:t>
      </w:r>
      <w:r w:rsidR="00DD6A93" w:rsidRPr="00970EC6">
        <w:rPr>
          <w:rFonts w:ascii="Courier New" w:hAnsi="Courier New" w:cs="Courier New"/>
          <w:sz w:val="18"/>
          <w:szCs w:val="18"/>
          <w:u w:val="single"/>
          <w:lang w:val="en-GB"/>
        </w:rPr>
        <w:t>.mnemonic</w:t>
      </w:r>
      <w:r w:rsidRPr="00970EC6">
        <w:rPr>
          <w:rFonts w:ascii="Courier New" w:hAnsi="Courier New" w:cs="Courier New"/>
          <w:sz w:val="18"/>
          <w:szCs w:val="18"/>
          <w:lang w:val="en-GB"/>
        </w:rPr>
        <w:t>]</w:t>
      </w:r>
      <w:r w:rsidR="00496FEC" w:rsidRPr="00970EC6">
        <w:rPr>
          <w:rFonts w:ascii="Courier New" w:hAnsi="Courier New" w:cs="Courier New"/>
          <w:sz w:val="18"/>
          <w:szCs w:val="18"/>
          <w:lang w:val="en-GB"/>
        </w:rPr>
        <w:t>-basis"&gt;</w:t>
      </w:r>
    </w:p>
    <w:p w14:paraId="6AA83F60" w14:textId="77777777" w:rsidR="00496FEC" w:rsidRPr="00970EC6" w:rsidRDefault="0007032D" w:rsidP="00496FEC">
      <w:pPr>
        <w:spacing w:after="0"/>
        <w:rPr>
          <w:rFonts w:ascii="Courier New" w:hAnsi="Courier New" w:cs="Courier New"/>
          <w:sz w:val="18"/>
          <w:szCs w:val="18"/>
          <w:lang w:val="en-GB"/>
        </w:rPr>
      </w:pPr>
      <w:r w:rsidRPr="00970EC6">
        <w:rPr>
          <w:rFonts w:ascii="Courier New" w:hAnsi="Courier New" w:cs="Courier New"/>
          <w:sz w:val="18"/>
          <w:szCs w:val="18"/>
          <w:lang w:val="en-GB"/>
        </w:rPr>
        <w:t xml:space="preserve">   </w:t>
      </w:r>
      <w:r w:rsidR="00496FEC" w:rsidRPr="00970EC6">
        <w:rPr>
          <w:rFonts w:ascii="Courier New" w:hAnsi="Courier New" w:cs="Courier New"/>
          <w:sz w:val="18"/>
          <w:szCs w:val="18"/>
          <w:lang w:val="en-GB"/>
        </w:rPr>
        <w:t>&lt;annotation&gt;</w:t>
      </w:r>
    </w:p>
    <w:p w14:paraId="5394416E" w14:textId="77777777" w:rsidR="00496FEC" w:rsidRPr="00970EC6" w:rsidRDefault="00496FEC" w:rsidP="00496FEC">
      <w:pPr>
        <w:spacing w:after="0"/>
        <w:rPr>
          <w:rFonts w:ascii="Courier New" w:hAnsi="Courier New" w:cs="Courier New"/>
          <w:sz w:val="18"/>
          <w:szCs w:val="18"/>
          <w:lang w:val="fr-FR"/>
        </w:rPr>
      </w:pPr>
      <w:r w:rsidRPr="00970EC6">
        <w:rPr>
          <w:rFonts w:ascii="Courier New" w:hAnsi="Courier New" w:cs="Courier New"/>
          <w:sz w:val="18"/>
          <w:szCs w:val="18"/>
          <w:lang w:val="en-GB"/>
        </w:rPr>
        <w:tab/>
      </w:r>
      <w:r w:rsidR="0007032D" w:rsidRPr="00970EC6">
        <w:rPr>
          <w:rFonts w:ascii="Courier New" w:hAnsi="Courier New" w:cs="Courier New"/>
          <w:sz w:val="18"/>
          <w:szCs w:val="18"/>
          <w:lang w:val="en-GB"/>
        </w:rPr>
        <w:t xml:space="preserve">  </w:t>
      </w:r>
      <w:r w:rsidRPr="00970EC6">
        <w:rPr>
          <w:rFonts w:ascii="Courier New" w:hAnsi="Courier New" w:cs="Courier New"/>
          <w:sz w:val="18"/>
          <w:szCs w:val="18"/>
          <w:lang w:val="fr-FR"/>
        </w:rPr>
        <w:t>&lt;documentation&gt;</w:t>
      </w:r>
      <w:r w:rsidR="006A37CE" w:rsidRPr="00970EC6">
        <w:rPr>
          <w:rFonts w:ascii="Courier New" w:hAnsi="Courier New" w:cs="Courier New"/>
          <w:sz w:val="18"/>
          <w:szCs w:val="18"/>
          <w:lang w:val="fr-FR"/>
        </w:rPr>
        <w:t>[</w:t>
      </w:r>
      <w:r w:rsidR="00DD6A93" w:rsidRPr="00970EC6">
        <w:rPr>
          <w:rFonts w:ascii="Courier New" w:hAnsi="Courier New" w:cs="Courier New"/>
          <w:sz w:val="18"/>
          <w:szCs w:val="18"/>
          <w:u w:val="single"/>
          <w:lang w:val="fr-FR"/>
        </w:rPr>
        <w:t>E</w:t>
      </w:r>
      <w:r w:rsidR="00891DB0" w:rsidRPr="00970EC6">
        <w:rPr>
          <w:rFonts w:ascii="Courier New" w:hAnsi="Courier New" w:cs="Courier New"/>
          <w:sz w:val="18"/>
          <w:szCs w:val="18"/>
          <w:u w:val="single"/>
          <w:lang w:val="fr-FR"/>
        </w:rPr>
        <w:t>ntiteit</w:t>
      </w:r>
      <w:r w:rsidR="006A37CE" w:rsidRPr="00970EC6">
        <w:rPr>
          <w:rFonts w:ascii="Courier New" w:hAnsi="Courier New" w:cs="Courier New"/>
          <w:sz w:val="18"/>
          <w:szCs w:val="18"/>
          <w:u w:val="single"/>
          <w:lang w:val="fr-FR"/>
        </w:rPr>
        <w:t>type</w:t>
      </w:r>
      <w:r w:rsidR="00DD6A93" w:rsidRPr="00970EC6">
        <w:rPr>
          <w:rFonts w:ascii="Courier New" w:hAnsi="Courier New" w:cs="Courier New"/>
          <w:sz w:val="18"/>
          <w:szCs w:val="18"/>
          <w:u w:val="single"/>
          <w:lang w:val="fr-FR"/>
        </w:rPr>
        <w:t>.naam</w:t>
      </w:r>
      <w:r w:rsidR="006A37CE" w:rsidRPr="00970EC6">
        <w:rPr>
          <w:rFonts w:ascii="Courier New" w:hAnsi="Courier New" w:cs="Courier New"/>
          <w:sz w:val="18"/>
          <w:szCs w:val="18"/>
          <w:lang w:val="fr-FR"/>
        </w:rPr>
        <w:t>]</w:t>
      </w:r>
      <w:r w:rsidRPr="00970EC6">
        <w:rPr>
          <w:rFonts w:ascii="Courier New" w:hAnsi="Courier New" w:cs="Courier New"/>
          <w:sz w:val="18"/>
          <w:szCs w:val="18"/>
          <w:lang w:val="fr-FR"/>
        </w:rPr>
        <w:t>&lt;/documentation&gt;</w:t>
      </w:r>
    </w:p>
    <w:p w14:paraId="799F06F4" w14:textId="77777777" w:rsidR="00496FEC" w:rsidRPr="00970EC6" w:rsidRDefault="0007032D" w:rsidP="00496FEC">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w:t>
      </w:r>
      <w:r w:rsidR="00496FEC" w:rsidRPr="00970EC6">
        <w:rPr>
          <w:rFonts w:ascii="Courier New" w:hAnsi="Courier New" w:cs="Courier New"/>
          <w:sz w:val="18"/>
          <w:szCs w:val="18"/>
          <w:lang w:val="fr-FR"/>
        </w:rPr>
        <w:t>&lt;/annotation&gt;</w:t>
      </w:r>
    </w:p>
    <w:p w14:paraId="64DAB15B" w14:textId="77777777" w:rsidR="0007032D" w:rsidRPr="00970EC6" w:rsidRDefault="0007032D" w:rsidP="00496FEC">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&lt;sequence&gt;</w:t>
      </w:r>
    </w:p>
    <w:p w14:paraId="34D2CD7F" w14:textId="77777777" w:rsidR="00527BBF" w:rsidRPr="00970EC6" w:rsidRDefault="0007032D" w:rsidP="00496FEC">
      <w:pPr>
        <w:spacing w:after="0"/>
        <w:rPr>
          <w:rFonts w:ascii="Courier New" w:hAnsi="Courier New" w:cs="Courier New"/>
          <w:sz w:val="18"/>
          <w:szCs w:val="18"/>
          <w:lang w:val="fr-FR"/>
        </w:rPr>
      </w:pPr>
      <w:r w:rsidRPr="00970EC6">
        <w:rPr>
          <w:rFonts w:ascii="Courier New" w:hAnsi="Courier New" w:cs="Courier New"/>
          <w:sz w:val="18"/>
          <w:szCs w:val="18"/>
          <w:lang w:val="fr-FR"/>
        </w:rPr>
        <w:tab/>
      </w:r>
      <w:r w:rsidR="0039188C" w:rsidRPr="00970EC6">
        <w:rPr>
          <w:rFonts w:ascii="Courier New" w:hAnsi="Courier New" w:cs="Courier New"/>
          <w:sz w:val="18"/>
          <w:szCs w:val="18"/>
          <w:lang w:val="fr-FR"/>
        </w:rPr>
        <w:t>[</w:t>
      </w:r>
      <w:r w:rsidR="0026706F" w:rsidRPr="00970EC6">
        <w:rPr>
          <w:rFonts w:ascii="Courier New" w:hAnsi="Courier New" w:cs="Courier New"/>
          <w:sz w:val="18"/>
          <w:szCs w:val="18"/>
          <w:lang w:val="fr-FR"/>
        </w:rPr>
        <w:t>(</w:t>
      </w:r>
      <w:r w:rsidR="00891DB0" w:rsidRPr="00970EC6">
        <w:rPr>
          <w:rFonts w:ascii="Courier New" w:hAnsi="Courier New" w:cs="Courier New"/>
          <w:sz w:val="18"/>
          <w:szCs w:val="18"/>
          <w:u w:val="single"/>
          <w:lang w:val="fr-FR"/>
        </w:rPr>
        <w:t>Element</w:t>
      </w:r>
      <w:r w:rsidR="00891DB0" w:rsidRPr="00970EC6">
        <w:rPr>
          <w:rFonts w:ascii="Courier New" w:hAnsi="Courier New" w:cs="Courier New"/>
          <w:sz w:val="18"/>
          <w:szCs w:val="18"/>
          <w:lang w:val="fr-FR"/>
        </w:rPr>
        <w:t xml:space="preserve"> </w:t>
      </w:r>
      <w:r w:rsidR="0026706F" w:rsidRPr="00970EC6">
        <w:rPr>
          <w:rFonts w:ascii="Courier New" w:hAnsi="Courier New" w:cs="Courier New"/>
          <w:sz w:val="18"/>
          <w:szCs w:val="18"/>
          <w:lang w:val="fr-FR"/>
        </w:rPr>
        <w:t>|</w:t>
      </w:r>
      <w:r w:rsidR="0039188C" w:rsidRPr="00970EC6">
        <w:rPr>
          <w:rFonts w:ascii="Courier New" w:hAnsi="Courier New" w:cs="Courier New"/>
          <w:sz w:val="18"/>
          <w:szCs w:val="18"/>
          <w:lang w:val="fr-FR"/>
        </w:rPr>
        <w:t xml:space="preserve"> </w:t>
      </w:r>
      <w:r w:rsidR="00891DB0" w:rsidRPr="00970EC6">
        <w:rPr>
          <w:rFonts w:ascii="Courier New" w:hAnsi="Courier New" w:cs="Courier New"/>
          <w:sz w:val="18"/>
          <w:szCs w:val="18"/>
          <w:u w:val="single"/>
          <w:lang w:val="fr-FR"/>
        </w:rPr>
        <w:t>Groep</w:t>
      </w:r>
      <w:r w:rsidR="0026706F" w:rsidRPr="00970EC6">
        <w:rPr>
          <w:rFonts w:ascii="Courier New" w:hAnsi="Courier New" w:cs="Courier New"/>
          <w:sz w:val="18"/>
          <w:szCs w:val="18"/>
          <w:lang w:val="fr-FR"/>
        </w:rPr>
        <w:t>)*</w:t>
      </w:r>
      <w:r w:rsidR="0039188C" w:rsidRPr="00970EC6">
        <w:rPr>
          <w:rFonts w:ascii="Courier New" w:hAnsi="Courier New" w:cs="Courier New"/>
          <w:sz w:val="18"/>
          <w:szCs w:val="18"/>
          <w:lang w:val="fr-FR"/>
        </w:rPr>
        <w:t>]</w:t>
      </w:r>
    </w:p>
    <w:p w14:paraId="16224806" w14:textId="1FBAACBA" w:rsidR="004A0434" w:rsidRPr="00970EC6" w:rsidDel="0096359E" w:rsidRDefault="004A0434" w:rsidP="004A0434">
      <w:pPr>
        <w:spacing w:after="0"/>
        <w:rPr>
          <w:del w:id="64" w:author="Henri Korver" w:date="2017-03-07T21:20:00Z"/>
          <w:rFonts w:ascii="Courier New" w:hAnsi="Courier New" w:cs="Courier New"/>
          <w:sz w:val="18"/>
          <w:szCs w:val="18"/>
          <w:lang w:val="fr-FR"/>
        </w:rPr>
      </w:pPr>
      <w:del w:id="65" w:author="Henri Korver" w:date="2017-03-07T21:20:00Z">
        <w:r w:rsidRPr="00970EC6" w:rsidDel="0096359E">
          <w:rPr>
            <w:rFonts w:ascii="Courier New" w:hAnsi="Courier New" w:cs="Courier New"/>
            <w:sz w:val="18"/>
            <w:szCs w:val="18"/>
            <w:lang w:val="fr-FR"/>
          </w:rPr>
          <w:tab/>
          <w:delText xml:space="preserve">&lt;element name="gebeurtenis" </w:delText>
        </w:r>
        <w:r w:rsidRPr="00970EC6" w:rsidDel="0096359E">
          <w:rPr>
            <w:rFonts w:ascii="Courier New" w:hAnsi="Courier New" w:cs="Courier New"/>
            <w:sz w:val="18"/>
            <w:szCs w:val="18"/>
            <w:lang w:val="fr-FR"/>
          </w:rPr>
          <w:br/>
          <w:delText xml:space="preserve">                 type="[</w:delText>
        </w:r>
        <w:r w:rsidRPr="00970EC6" w:rsidDel="0096359E">
          <w:rPr>
            <w:rFonts w:ascii="Courier New" w:hAnsi="Courier New" w:cs="Courier New"/>
            <w:sz w:val="18"/>
            <w:szCs w:val="18"/>
            <w:u w:val="single"/>
            <w:lang w:val="fr-FR"/>
          </w:rPr>
          <w:delText>stuf ns prefix</w:delText>
        </w:r>
        <w:r w:rsidRPr="00970EC6" w:rsidDel="0096359E">
          <w:rPr>
            <w:rFonts w:ascii="Courier New" w:hAnsi="Courier New" w:cs="Courier New"/>
            <w:sz w:val="18"/>
            <w:szCs w:val="18"/>
            <w:lang w:val="fr-FR"/>
          </w:rPr>
          <w:delText xml:space="preserve">]:GebeurtenisMetAttributes-basis" </w:delText>
        </w:r>
      </w:del>
    </w:p>
    <w:p w14:paraId="3C31BB36" w14:textId="57811BEF" w:rsidR="004A0434" w:rsidRPr="00970EC6" w:rsidDel="0096359E" w:rsidRDefault="004A0434" w:rsidP="004324CD">
      <w:pPr>
        <w:spacing w:after="0"/>
        <w:ind w:left="720" w:firstLine="720"/>
        <w:rPr>
          <w:del w:id="66" w:author="Henri Korver" w:date="2017-03-07T21:20:00Z"/>
          <w:rFonts w:ascii="Courier New" w:hAnsi="Courier New" w:cs="Courier New"/>
          <w:sz w:val="18"/>
          <w:szCs w:val="18"/>
          <w:lang w:val="fr-FR"/>
        </w:rPr>
      </w:pPr>
      <w:del w:id="67" w:author="Henri Korver" w:date="2017-03-07T21:20:00Z">
        <w:r w:rsidRPr="00970EC6" w:rsidDel="0096359E">
          <w:rPr>
            <w:rFonts w:ascii="Courier New" w:hAnsi="Courier New" w:cs="Courier New"/>
            <w:sz w:val="18"/>
            <w:szCs w:val="18"/>
            <w:lang w:val="fr-FR"/>
          </w:rPr>
          <w:delText xml:space="preserve">    minOccurs="0" maxOccurs="unbounded"/&gt;</w:delText>
        </w:r>
      </w:del>
    </w:p>
    <w:p w14:paraId="5AE7E6D3" w14:textId="77777777" w:rsidR="00DD0E28" w:rsidRPr="00970EC6" w:rsidRDefault="00DD0E28" w:rsidP="00DD0E28">
      <w:pPr>
        <w:spacing w:after="0"/>
        <w:rPr>
          <w:rFonts w:ascii="Courier New" w:hAnsi="Courier New" w:cs="Courier New"/>
          <w:sz w:val="18"/>
          <w:szCs w:val="18"/>
          <w:lang w:val="fr-FR"/>
        </w:rPr>
      </w:pPr>
      <w:r w:rsidRPr="00970EC6">
        <w:rPr>
          <w:rFonts w:ascii="Courier New" w:hAnsi="Courier New" w:cs="Courier New"/>
          <w:sz w:val="18"/>
          <w:szCs w:val="18"/>
          <w:lang w:val="fr-FR"/>
        </w:rPr>
        <w:tab/>
      </w:r>
      <w:commentRangeStart w:id="68"/>
      <w:r w:rsidRPr="00970EC6">
        <w:rPr>
          <w:rFonts w:ascii="Courier New" w:hAnsi="Courier New" w:cs="Courier New"/>
          <w:sz w:val="18"/>
          <w:szCs w:val="18"/>
          <w:lang w:val="fr-FR"/>
        </w:rPr>
        <w:t>[&lt;element name="authentiek" type="[</w:t>
      </w:r>
      <w:r w:rsidRPr="00970EC6">
        <w:rPr>
          <w:rFonts w:ascii="Courier New" w:hAnsi="Courier New" w:cs="Courier New"/>
          <w:sz w:val="18"/>
          <w:szCs w:val="18"/>
          <w:u w:val="single"/>
          <w:lang w:val="fr-FR"/>
        </w:rPr>
        <w:t>stuf ns prefix</w:t>
      </w:r>
      <w:r w:rsidRPr="00970EC6">
        <w:rPr>
          <w:rFonts w:ascii="Courier New" w:hAnsi="Courier New" w:cs="Courier New"/>
          <w:sz w:val="18"/>
          <w:szCs w:val="18"/>
          <w:lang w:val="fr-FR"/>
        </w:rPr>
        <w:t>]:</w:t>
      </w:r>
      <w:r w:rsidR="00591C2A" w:rsidRPr="00970EC6">
        <w:rPr>
          <w:rFonts w:ascii="Courier New" w:hAnsi="Courier New" w:cs="Courier New"/>
          <w:sz w:val="18"/>
          <w:szCs w:val="18"/>
          <w:lang w:val="fr-FR"/>
        </w:rPr>
        <w:t>StatusMetagegeven-basis</w:t>
      </w:r>
      <w:r w:rsidRPr="00970EC6">
        <w:rPr>
          <w:rFonts w:ascii="Courier New" w:hAnsi="Courier New" w:cs="Courier New"/>
          <w:sz w:val="18"/>
          <w:szCs w:val="18"/>
          <w:lang w:val="fr-FR"/>
        </w:rPr>
        <w:t xml:space="preserve">" </w:t>
      </w:r>
    </w:p>
    <w:p w14:paraId="0D8F0F30" w14:textId="77777777" w:rsidR="00DD0E28" w:rsidRPr="00970EC6" w:rsidRDefault="00DD0E28" w:rsidP="00C05557">
      <w:pPr>
        <w:spacing w:after="0"/>
        <w:ind w:left="720" w:firstLine="720"/>
        <w:rPr>
          <w:rFonts w:ascii="Courier New" w:hAnsi="Courier New" w:cs="Courier New"/>
          <w:sz w:val="18"/>
          <w:szCs w:val="18"/>
          <w:lang w:val="fr-FR"/>
        </w:rPr>
      </w:pPr>
      <w:r w:rsidRPr="00970EC6">
        <w:rPr>
          <w:rFonts w:ascii="Courier New" w:hAnsi="Courier New" w:cs="Courier New"/>
          <w:sz w:val="18"/>
          <w:szCs w:val="18"/>
          <w:lang w:val="fr-FR"/>
        </w:rPr>
        <w:t xml:space="preserve">   minOccurs="0" maxOccurs="unbounded"/&gt;]?</w:t>
      </w:r>
      <w:commentRangeEnd w:id="68"/>
      <w:r w:rsidR="00B227BF">
        <w:rPr>
          <w:rStyle w:val="Verwijzingopmerking"/>
        </w:rPr>
        <w:commentReference w:id="68"/>
      </w:r>
    </w:p>
    <w:p w14:paraId="44465272" w14:textId="77777777" w:rsidR="00DD0E28" w:rsidRPr="00970EC6" w:rsidRDefault="00DD0E28" w:rsidP="00496FEC">
      <w:pPr>
        <w:spacing w:after="0"/>
        <w:rPr>
          <w:rFonts w:ascii="Courier New" w:hAnsi="Courier New" w:cs="Courier New"/>
          <w:sz w:val="18"/>
          <w:szCs w:val="18"/>
          <w:lang w:val="fr-FR"/>
        </w:rPr>
      </w:pPr>
      <w:r w:rsidRPr="00970EC6">
        <w:rPr>
          <w:rFonts w:ascii="Courier New" w:hAnsi="Courier New" w:cs="Courier New"/>
          <w:sz w:val="18"/>
          <w:szCs w:val="18"/>
          <w:lang w:val="fr-FR"/>
        </w:rPr>
        <w:tab/>
      </w:r>
      <w:commentRangeStart w:id="69"/>
      <w:r w:rsidRPr="00970EC6">
        <w:rPr>
          <w:rFonts w:ascii="Courier New" w:hAnsi="Courier New" w:cs="Courier New"/>
          <w:sz w:val="18"/>
          <w:szCs w:val="18"/>
          <w:lang w:val="fr-FR"/>
        </w:rPr>
        <w:t>[&lt;element name="inOnderzoek" type="[</w:t>
      </w:r>
      <w:r w:rsidRPr="00970EC6">
        <w:rPr>
          <w:rFonts w:ascii="Courier New" w:hAnsi="Courier New" w:cs="Courier New"/>
          <w:sz w:val="18"/>
          <w:szCs w:val="18"/>
          <w:u w:val="single"/>
          <w:lang w:val="fr-FR"/>
        </w:rPr>
        <w:t>stuf ns prefix</w:t>
      </w:r>
      <w:r w:rsidRPr="00970EC6">
        <w:rPr>
          <w:rFonts w:ascii="Courier New" w:hAnsi="Courier New" w:cs="Courier New"/>
          <w:sz w:val="18"/>
          <w:szCs w:val="18"/>
          <w:lang w:val="fr-FR"/>
        </w:rPr>
        <w:t>]:</w:t>
      </w:r>
      <w:r w:rsidR="00591C2A" w:rsidRPr="00970EC6">
        <w:rPr>
          <w:rFonts w:ascii="Courier New" w:hAnsi="Courier New" w:cs="Courier New"/>
          <w:sz w:val="18"/>
          <w:szCs w:val="18"/>
          <w:lang w:val="fr-FR"/>
        </w:rPr>
        <w:t>StatusMetagegeven-basis</w:t>
      </w:r>
      <w:r w:rsidRPr="00970EC6">
        <w:rPr>
          <w:rFonts w:ascii="Courier New" w:hAnsi="Courier New" w:cs="Courier New"/>
          <w:sz w:val="18"/>
          <w:szCs w:val="18"/>
          <w:lang w:val="fr-FR"/>
        </w:rPr>
        <w:t xml:space="preserve">" </w:t>
      </w:r>
    </w:p>
    <w:p w14:paraId="58D5A71F" w14:textId="77777777" w:rsidR="00DD0E28" w:rsidRPr="00970EC6" w:rsidRDefault="00DD0E28" w:rsidP="00C05557">
      <w:pPr>
        <w:spacing w:after="0"/>
        <w:ind w:left="720" w:firstLine="720"/>
        <w:rPr>
          <w:rFonts w:ascii="Courier New" w:hAnsi="Courier New" w:cs="Courier New"/>
          <w:sz w:val="18"/>
          <w:szCs w:val="18"/>
          <w:lang w:val="fr-FR"/>
        </w:rPr>
      </w:pPr>
      <w:r w:rsidRPr="00970EC6">
        <w:rPr>
          <w:rFonts w:ascii="Courier New" w:hAnsi="Courier New" w:cs="Courier New"/>
          <w:sz w:val="18"/>
          <w:szCs w:val="18"/>
          <w:lang w:val="fr-FR"/>
        </w:rPr>
        <w:t xml:space="preserve">   minOccurs="0" maxOccurs="unbounded"/&gt;]?</w:t>
      </w:r>
      <w:commentRangeEnd w:id="69"/>
      <w:r w:rsidR="00B227BF">
        <w:rPr>
          <w:rStyle w:val="Verwijzingopmerking"/>
        </w:rPr>
        <w:commentReference w:id="69"/>
      </w:r>
    </w:p>
    <w:p w14:paraId="17792396" w14:textId="0E43DD65" w:rsidR="00496FEC" w:rsidRPr="003B3E7C" w:rsidRDefault="00496FEC" w:rsidP="00496FEC">
      <w:pPr>
        <w:spacing w:after="0"/>
        <w:rPr>
          <w:rFonts w:ascii="Courier New" w:hAnsi="Courier New" w:cs="Courier New"/>
          <w:sz w:val="18"/>
          <w:szCs w:val="18"/>
          <w:rPrChange w:id="70" w:author="Henri Korver" w:date="2017-03-07T20:51:00Z">
            <w:rPr>
              <w:rFonts w:ascii="Courier New" w:hAnsi="Courier New" w:cs="Courier New"/>
              <w:sz w:val="18"/>
              <w:szCs w:val="18"/>
              <w:lang w:val="fr-FR"/>
            </w:rPr>
          </w:rPrChange>
        </w:rPr>
      </w:pPr>
      <w:r w:rsidRPr="00970EC6">
        <w:rPr>
          <w:rFonts w:ascii="Courier New" w:hAnsi="Courier New" w:cs="Courier New"/>
          <w:sz w:val="18"/>
          <w:szCs w:val="18"/>
          <w:lang w:val="fr-FR"/>
        </w:rPr>
        <w:tab/>
      </w:r>
      <w:ins w:id="71" w:author="Henri Korver" w:date="2017-03-07T20:51:00Z">
        <w:r w:rsidR="003B3E7C" w:rsidRPr="003B3E7C">
          <w:rPr>
            <w:rFonts w:ascii="Courier New" w:hAnsi="Courier New" w:cs="Courier New"/>
            <w:sz w:val="18"/>
            <w:szCs w:val="18"/>
            <w:rPrChange w:id="72" w:author="Henri Korver" w:date="2017-03-07T20:51:00Z">
              <w:rPr>
                <w:rFonts w:ascii="Courier New" w:hAnsi="Courier New" w:cs="Courier New"/>
                <w:sz w:val="18"/>
                <w:szCs w:val="18"/>
                <w:lang w:val="fr-FR"/>
              </w:rPr>
            </w:rPrChange>
          </w:rPr>
          <w:t>[</w:t>
        </w:r>
      </w:ins>
      <w:r w:rsidRPr="003B3E7C">
        <w:rPr>
          <w:rFonts w:ascii="Courier New" w:hAnsi="Courier New" w:cs="Courier New"/>
          <w:sz w:val="18"/>
          <w:szCs w:val="18"/>
          <w:rPrChange w:id="73" w:author="Henri Korver" w:date="2017-03-07T20:51:00Z">
            <w:rPr>
              <w:rFonts w:ascii="Courier New" w:hAnsi="Courier New" w:cs="Courier New"/>
              <w:sz w:val="18"/>
              <w:szCs w:val="18"/>
              <w:lang w:val="fr-FR"/>
            </w:rPr>
          </w:rPrChange>
        </w:rPr>
        <w:t>&lt;element ref="</w:t>
      </w:r>
      <w:r w:rsidR="00C31C3A" w:rsidRPr="003B3E7C">
        <w:rPr>
          <w:rFonts w:ascii="Courier New" w:hAnsi="Courier New" w:cs="Courier New"/>
          <w:sz w:val="18"/>
          <w:szCs w:val="18"/>
          <w:rPrChange w:id="74" w:author="Henri Korver" w:date="2017-03-07T20:51:00Z">
            <w:rPr>
              <w:rFonts w:ascii="Courier New" w:hAnsi="Courier New" w:cs="Courier New"/>
              <w:sz w:val="18"/>
              <w:szCs w:val="18"/>
              <w:lang w:val="fr-FR"/>
            </w:rPr>
          </w:rPrChange>
        </w:rPr>
        <w:t>[</w:t>
      </w:r>
      <w:r w:rsidR="00C31C3A" w:rsidRPr="003B3E7C">
        <w:rPr>
          <w:rFonts w:ascii="Courier New" w:hAnsi="Courier New" w:cs="Courier New"/>
          <w:sz w:val="18"/>
          <w:szCs w:val="18"/>
          <w:u w:val="single"/>
          <w:rPrChange w:id="75" w:author="Henri Korver" w:date="2017-03-07T20:51:00Z">
            <w:rPr>
              <w:rFonts w:ascii="Courier New" w:hAnsi="Courier New" w:cs="Courier New"/>
              <w:sz w:val="18"/>
              <w:szCs w:val="18"/>
              <w:u w:val="single"/>
              <w:lang w:val="fr-FR"/>
            </w:rPr>
          </w:rPrChange>
        </w:rPr>
        <w:t>stuf ns prefi</w:t>
      </w:r>
      <w:bookmarkStart w:id="76" w:name="_GoBack"/>
      <w:bookmarkEnd w:id="76"/>
      <w:r w:rsidR="00C31C3A" w:rsidRPr="003B3E7C">
        <w:rPr>
          <w:rFonts w:ascii="Courier New" w:hAnsi="Courier New" w:cs="Courier New"/>
          <w:sz w:val="18"/>
          <w:szCs w:val="18"/>
          <w:u w:val="single"/>
          <w:rPrChange w:id="77" w:author="Henri Korver" w:date="2017-03-07T20:51:00Z">
            <w:rPr>
              <w:rFonts w:ascii="Courier New" w:hAnsi="Courier New" w:cs="Courier New"/>
              <w:sz w:val="18"/>
              <w:szCs w:val="18"/>
              <w:u w:val="single"/>
              <w:lang w:val="fr-FR"/>
            </w:rPr>
          </w:rPrChange>
        </w:rPr>
        <w:t>x</w:t>
      </w:r>
      <w:r w:rsidR="00C31C3A" w:rsidRPr="003B3E7C">
        <w:rPr>
          <w:rFonts w:ascii="Courier New" w:hAnsi="Courier New" w:cs="Courier New"/>
          <w:sz w:val="18"/>
          <w:szCs w:val="18"/>
          <w:rPrChange w:id="78" w:author="Henri Korver" w:date="2017-03-07T20:51:00Z">
            <w:rPr>
              <w:rFonts w:ascii="Courier New" w:hAnsi="Courier New" w:cs="Courier New"/>
              <w:sz w:val="18"/>
              <w:szCs w:val="18"/>
              <w:lang w:val="fr-FR"/>
            </w:rPr>
          </w:rPrChange>
        </w:rPr>
        <w:t>]</w:t>
      </w:r>
      <w:r w:rsidRPr="003B3E7C">
        <w:rPr>
          <w:rFonts w:ascii="Courier New" w:hAnsi="Courier New" w:cs="Courier New"/>
          <w:sz w:val="18"/>
          <w:szCs w:val="18"/>
          <w:rPrChange w:id="79" w:author="Henri Korver" w:date="2017-03-07T20:51:00Z">
            <w:rPr>
              <w:rFonts w:ascii="Courier New" w:hAnsi="Courier New" w:cs="Courier New"/>
              <w:sz w:val="18"/>
              <w:szCs w:val="18"/>
              <w:lang w:val="fr-FR"/>
            </w:rPr>
          </w:rPrChange>
        </w:rPr>
        <w:t>:tijdvakGeldigheid" minOccurs="0"/&gt;</w:t>
      </w:r>
    </w:p>
    <w:p w14:paraId="1D56E45F" w14:textId="5C91174C" w:rsidR="00496FEC" w:rsidRPr="003B3E7C" w:rsidRDefault="00496FEC" w:rsidP="00496FEC">
      <w:pPr>
        <w:spacing w:after="0"/>
        <w:rPr>
          <w:rFonts w:ascii="Courier New" w:hAnsi="Courier New" w:cs="Courier New"/>
          <w:sz w:val="18"/>
          <w:szCs w:val="18"/>
          <w:rPrChange w:id="80" w:author="Henri Korver" w:date="2017-03-07T20:51:00Z">
            <w:rPr>
              <w:rFonts w:ascii="Courier New" w:hAnsi="Courier New" w:cs="Courier New"/>
              <w:sz w:val="18"/>
              <w:szCs w:val="18"/>
              <w:lang w:val="fr-FR"/>
            </w:rPr>
          </w:rPrChange>
        </w:rPr>
      </w:pPr>
      <w:r w:rsidRPr="003B3E7C">
        <w:rPr>
          <w:rFonts w:ascii="Courier New" w:hAnsi="Courier New" w:cs="Courier New"/>
          <w:sz w:val="18"/>
          <w:szCs w:val="18"/>
          <w:rPrChange w:id="81" w:author="Henri Korver" w:date="2017-03-07T20:51:00Z">
            <w:rPr>
              <w:rFonts w:ascii="Courier New" w:hAnsi="Courier New" w:cs="Courier New"/>
              <w:sz w:val="18"/>
              <w:szCs w:val="18"/>
              <w:lang w:val="fr-FR"/>
            </w:rPr>
          </w:rPrChange>
        </w:rPr>
        <w:tab/>
      </w:r>
      <w:ins w:id="82" w:author="Henri Korver" w:date="2017-03-07T20:51:00Z">
        <w:r w:rsidR="003B3E7C">
          <w:rPr>
            <w:rFonts w:ascii="Courier New" w:hAnsi="Courier New" w:cs="Courier New"/>
            <w:sz w:val="18"/>
            <w:szCs w:val="18"/>
          </w:rPr>
          <w:t xml:space="preserve"> </w:t>
        </w:r>
      </w:ins>
      <w:r w:rsidRPr="003B3E7C">
        <w:rPr>
          <w:rFonts w:ascii="Courier New" w:hAnsi="Courier New" w:cs="Courier New"/>
          <w:sz w:val="18"/>
          <w:szCs w:val="18"/>
          <w:rPrChange w:id="83" w:author="Henri Korver" w:date="2017-03-07T20:51:00Z">
            <w:rPr>
              <w:rFonts w:ascii="Courier New" w:hAnsi="Courier New" w:cs="Courier New"/>
              <w:sz w:val="18"/>
              <w:szCs w:val="18"/>
              <w:lang w:val="fr-FR"/>
            </w:rPr>
          </w:rPrChange>
        </w:rPr>
        <w:t>&lt;element ref="</w:t>
      </w:r>
      <w:r w:rsidR="00C31C3A" w:rsidRPr="003B3E7C">
        <w:rPr>
          <w:rFonts w:ascii="Courier New" w:hAnsi="Courier New" w:cs="Courier New"/>
          <w:sz w:val="18"/>
          <w:szCs w:val="18"/>
          <w:rPrChange w:id="84" w:author="Henri Korver" w:date="2017-03-07T20:51:00Z">
            <w:rPr>
              <w:rFonts w:ascii="Courier New" w:hAnsi="Courier New" w:cs="Courier New"/>
              <w:sz w:val="18"/>
              <w:szCs w:val="18"/>
              <w:lang w:val="fr-FR"/>
            </w:rPr>
          </w:rPrChange>
        </w:rPr>
        <w:t>[</w:t>
      </w:r>
      <w:r w:rsidR="00C31C3A" w:rsidRPr="003B3E7C">
        <w:rPr>
          <w:rFonts w:ascii="Courier New" w:hAnsi="Courier New" w:cs="Courier New"/>
          <w:sz w:val="18"/>
          <w:szCs w:val="18"/>
          <w:u w:val="single"/>
          <w:rPrChange w:id="85" w:author="Henri Korver" w:date="2017-03-07T20:51:00Z">
            <w:rPr>
              <w:rFonts w:ascii="Courier New" w:hAnsi="Courier New" w:cs="Courier New"/>
              <w:sz w:val="18"/>
              <w:szCs w:val="18"/>
              <w:u w:val="single"/>
              <w:lang w:val="fr-FR"/>
            </w:rPr>
          </w:rPrChange>
        </w:rPr>
        <w:t>stuf ns prefix</w:t>
      </w:r>
      <w:r w:rsidR="00C31C3A" w:rsidRPr="003B3E7C">
        <w:rPr>
          <w:rFonts w:ascii="Courier New" w:hAnsi="Courier New" w:cs="Courier New"/>
          <w:sz w:val="18"/>
          <w:szCs w:val="18"/>
          <w:rPrChange w:id="86" w:author="Henri Korver" w:date="2017-03-07T20:51:00Z">
            <w:rPr>
              <w:rFonts w:ascii="Courier New" w:hAnsi="Courier New" w:cs="Courier New"/>
              <w:sz w:val="18"/>
              <w:szCs w:val="18"/>
              <w:lang w:val="fr-FR"/>
            </w:rPr>
          </w:rPrChange>
        </w:rPr>
        <w:t>]</w:t>
      </w:r>
      <w:r w:rsidRPr="003B3E7C">
        <w:rPr>
          <w:rFonts w:ascii="Courier New" w:hAnsi="Courier New" w:cs="Courier New"/>
          <w:sz w:val="18"/>
          <w:szCs w:val="18"/>
          <w:rPrChange w:id="87" w:author="Henri Korver" w:date="2017-03-07T20:51:00Z">
            <w:rPr>
              <w:rFonts w:ascii="Courier New" w:hAnsi="Courier New" w:cs="Courier New"/>
              <w:sz w:val="18"/>
              <w:szCs w:val="18"/>
              <w:lang w:val="fr-FR"/>
            </w:rPr>
          </w:rPrChange>
        </w:rPr>
        <w:t>:tijdstipRegistratie" minOccurs="0"/&gt;</w:t>
      </w:r>
    </w:p>
    <w:p w14:paraId="2983D0CD" w14:textId="4537B3DF" w:rsidR="00496FEC" w:rsidRPr="003B3E7C" w:rsidRDefault="00496FEC" w:rsidP="00496FEC">
      <w:pPr>
        <w:spacing w:after="0"/>
        <w:rPr>
          <w:rFonts w:ascii="Courier New" w:hAnsi="Courier New" w:cs="Courier New"/>
          <w:sz w:val="18"/>
          <w:szCs w:val="18"/>
          <w:rPrChange w:id="88" w:author="Henri Korver" w:date="2017-03-07T20:51:00Z">
            <w:rPr>
              <w:rFonts w:ascii="Courier New" w:hAnsi="Courier New" w:cs="Courier New"/>
              <w:sz w:val="18"/>
              <w:szCs w:val="18"/>
              <w:lang w:val="fr-FR"/>
            </w:rPr>
          </w:rPrChange>
        </w:rPr>
      </w:pPr>
      <w:r w:rsidRPr="003B3E7C">
        <w:rPr>
          <w:rFonts w:ascii="Courier New" w:hAnsi="Courier New" w:cs="Courier New"/>
          <w:sz w:val="18"/>
          <w:szCs w:val="18"/>
          <w:rPrChange w:id="89" w:author="Henri Korver" w:date="2017-03-07T20:51:00Z">
            <w:rPr>
              <w:rFonts w:ascii="Courier New" w:hAnsi="Courier New" w:cs="Courier New"/>
              <w:sz w:val="18"/>
              <w:szCs w:val="18"/>
              <w:lang w:val="fr-FR"/>
            </w:rPr>
          </w:rPrChange>
        </w:rPr>
        <w:tab/>
      </w:r>
      <w:ins w:id="90" w:author="Henri Korver" w:date="2017-03-07T20:51:00Z">
        <w:r w:rsidR="003B3E7C" w:rsidRPr="003B3E7C">
          <w:rPr>
            <w:rFonts w:ascii="Courier New" w:hAnsi="Courier New" w:cs="Courier New"/>
            <w:sz w:val="18"/>
            <w:szCs w:val="18"/>
            <w:rPrChange w:id="91" w:author="Henri Korver" w:date="2017-03-07T20:51:00Z">
              <w:rPr>
                <w:rFonts w:ascii="Courier New" w:hAnsi="Courier New" w:cs="Courier New"/>
                <w:sz w:val="18"/>
                <w:szCs w:val="18"/>
                <w:lang w:val="fr-FR"/>
              </w:rPr>
            </w:rPrChange>
          </w:rPr>
          <w:t xml:space="preserve"> </w:t>
        </w:r>
      </w:ins>
      <w:r w:rsidRPr="003B3E7C">
        <w:rPr>
          <w:rFonts w:ascii="Courier New" w:hAnsi="Courier New" w:cs="Courier New"/>
          <w:sz w:val="18"/>
          <w:szCs w:val="18"/>
          <w:rPrChange w:id="92" w:author="Henri Korver" w:date="2017-03-07T20:51:00Z">
            <w:rPr>
              <w:rFonts w:ascii="Courier New" w:hAnsi="Courier New" w:cs="Courier New"/>
              <w:sz w:val="18"/>
              <w:szCs w:val="18"/>
              <w:lang w:val="fr-FR"/>
            </w:rPr>
          </w:rPrChange>
        </w:rPr>
        <w:t>&lt;element ref="</w:t>
      </w:r>
      <w:r w:rsidR="00C31C3A" w:rsidRPr="003B3E7C">
        <w:rPr>
          <w:rFonts w:ascii="Courier New" w:hAnsi="Courier New" w:cs="Courier New"/>
          <w:sz w:val="18"/>
          <w:szCs w:val="18"/>
          <w:rPrChange w:id="93" w:author="Henri Korver" w:date="2017-03-07T20:51:00Z">
            <w:rPr>
              <w:rFonts w:ascii="Courier New" w:hAnsi="Courier New" w:cs="Courier New"/>
              <w:sz w:val="18"/>
              <w:szCs w:val="18"/>
              <w:lang w:val="fr-FR"/>
            </w:rPr>
          </w:rPrChange>
        </w:rPr>
        <w:t>[</w:t>
      </w:r>
      <w:r w:rsidR="00C31C3A" w:rsidRPr="003B3E7C">
        <w:rPr>
          <w:rFonts w:ascii="Courier New" w:hAnsi="Courier New" w:cs="Courier New"/>
          <w:sz w:val="18"/>
          <w:szCs w:val="18"/>
          <w:u w:val="single"/>
          <w:rPrChange w:id="94" w:author="Henri Korver" w:date="2017-03-07T20:51:00Z">
            <w:rPr>
              <w:rFonts w:ascii="Courier New" w:hAnsi="Courier New" w:cs="Courier New"/>
              <w:sz w:val="18"/>
              <w:szCs w:val="18"/>
              <w:u w:val="single"/>
              <w:lang w:val="fr-FR"/>
            </w:rPr>
          </w:rPrChange>
        </w:rPr>
        <w:t>stuf ns prefix</w:t>
      </w:r>
      <w:r w:rsidR="00C31C3A" w:rsidRPr="003B3E7C">
        <w:rPr>
          <w:rFonts w:ascii="Courier New" w:hAnsi="Courier New" w:cs="Courier New"/>
          <w:sz w:val="18"/>
          <w:szCs w:val="18"/>
          <w:rPrChange w:id="95" w:author="Henri Korver" w:date="2017-03-07T20:51:00Z">
            <w:rPr>
              <w:rFonts w:ascii="Courier New" w:hAnsi="Courier New" w:cs="Courier New"/>
              <w:sz w:val="18"/>
              <w:szCs w:val="18"/>
              <w:lang w:val="fr-FR"/>
            </w:rPr>
          </w:rPrChange>
        </w:rPr>
        <w:t>]</w:t>
      </w:r>
      <w:r w:rsidRPr="003B3E7C">
        <w:rPr>
          <w:rFonts w:ascii="Courier New" w:hAnsi="Courier New" w:cs="Courier New"/>
          <w:sz w:val="18"/>
          <w:szCs w:val="18"/>
          <w:rPrChange w:id="96" w:author="Henri Korver" w:date="2017-03-07T20:51:00Z">
            <w:rPr>
              <w:rFonts w:ascii="Courier New" w:hAnsi="Courier New" w:cs="Courier New"/>
              <w:sz w:val="18"/>
              <w:szCs w:val="18"/>
              <w:lang w:val="fr-FR"/>
            </w:rPr>
          </w:rPrChange>
        </w:rPr>
        <w:t>:extraElementen" minOccurs="0"/&gt;</w:t>
      </w:r>
    </w:p>
    <w:p w14:paraId="5F808A26" w14:textId="6F6A6359" w:rsidR="003B3E7C" w:rsidRPr="003B3E7C" w:rsidRDefault="00B85EB9" w:rsidP="00496FEC">
      <w:pPr>
        <w:spacing w:after="0"/>
        <w:rPr>
          <w:rFonts w:ascii="Courier New" w:hAnsi="Courier New" w:cs="Courier New"/>
          <w:sz w:val="18"/>
          <w:szCs w:val="18"/>
          <w:rPrChange w:id="97" w:author="Henri Korver" w:date="2017-03-07T20:51:00Z">
            <w:rPr>
              <w:rFonts w:ascii="Courier New" w:hAnsi="Courier New" w:cs="Courier New"/>
              <w:sz w:val="18"/>
              <w:szCs w:val="18"/>
              <w:lang w:val="fr-FR"/>
            </w:rPr>
          </w:rPrChange>
        </w:rPr>
      </w:pPr>
      <w:r w:rsidRPr="003B3E7C">
        <w:rPr>
          <w:rFonts w:ascii="Courier New" w:hAnsi="Courier New" w:cs="Courier New"/>
          <w:sz w:val="18"/>
          <w:szCs w:val="18"/>
          <w:rPrChange w:id="98" w:author="Henri Korver" w:date="2017-03-07T20:51:00Z">
            <w:rPr>
              <w:rFonts w:ascii="Courier New" w:hAnsi="Courier New" w:cs="Courier New"/>
              <w:sz w:val="18"/>
              <w:szCs w:val="18"/>
              <w:lang w:val="fr-FR"/>
            </w:rPr>
          </w:rPrChange>
        </w:rPr>
        <w:tab/>
      </w:r>
      <w:ins w:id="99" w:author="Henri Korver" w:date="2017-03-07T20:51:00Z">
        <w:r w:rsidR="003B3E7C" w:rsidRPr="003B3E7C">
          <w:rPr>
            <w:rFonts w:ascii="Courier New" w:hAnsi="Courier New" w:cs="Courier New"/>
            <w:sz w:val="18"/>
            <w:szCs w:val="18"/>
            <w:rPrChange w:id="100" w:author="Henri Korver" w:date="2017-03-07T20:51:00Z">
              <w:rPr>
                <w:rFonts w:ascii="Courier New" w:hAnsi="Courier New" w:cs="Courier New"/>
                <w:sz w:val="18"/>
                <w:szCs w:val="18"/>
                <w:lang w:val="fr-FR"/>
              </w:rPr>
            </w:rPrChange>
          </w:rPr>
          <w:t xml:space="preserve"> </w:t>
        </w:r>
      </w:ins>
      <w:r w:rsidRPr="003B3E7C">
        <w:rPr>
          <w:rFonts w:ascii="Courier New" w:hAnsi="Courier New" w:cs="Courier New"/>
          <w:sz w:val="18"/>
          <w:szCs w:val="18"/>
          <w:rPrChange w:id="101" w:author="Henri Korver" w:date="2017-03-07T20:51:00Z">
            <w:rPr>
              <w:rFonts w:ascii="Courier New" w:hAnsi="Courier New" w:cs="Courier New"/>
              <w:sz w:val="18"/>
              <w:szCs w:val="18"/>
              <w:lang w:val="fr-FR"/>
            </w:rPr>
          </w:rPrChange>
        </w:rPr>
        <w:t>&lt;element ref="</w:t>
      </w:r>
      <w:r w:rsidR="001F355E" w:rsidRPr="003B3E7C">
        <w:rPr>
          <w:rFonts w:ascii="Courier New" w:hAnsi="Courier New" w:cs="Courier New"/>
          <w:sz w:val="18"/>
          <w:szCs w:val="18"/>
          <w:rPrChange w:id="102" w:author="Henri Korver" w:date="2017-03-07T20:51:00Z">
            <w:rPr>
              <w:rFonts w:ascii="Courier New" w:hAnsi="Courier New" w:cs="Courier New"/>
              <w:sz w:val="18"/>
              <w:szCs w:val="18"/>
              <w:lang w:val="fr-FR"/>
            </w:rPr>
          </w:rPrChange>
        </w:rPr>
        <w:t>[</w:t>
      </w:r>
      <w:r w:rsidR="001F355E" w:rsidRPr="003B3E7C">
        <w:rPr>
          <w:rFonts w:ascii="Courier New" w:hAnsi="Courier New" w:cs="Courier New"/>
          <w:sz w:val="18"/>
          <w:szCs w:val="18"/>
          <w:u w:val="single"/>
          <w:rPrChange w:id="103" w:author="Henri Korver" w:date="2017-03-07T20:51:00Z">
            <w:rPr>
              <w:rFonts w:ascii="Courier New" w:hAnsi="Courier New" w:cs="Courier New"/>
              <w:sz w:val="18"/>
              <w:szCs w:val="18"/>
              <w:u w:val="single"/>
              <w:lang w:val="fr-FR"/>
            </w:rPr>
          </w:rPrChange>
        </w:rPr>
        <w:t>stuf ns prefix</w:t>
      </w:r>
      <w:r w:rsidR="001F355E" w:rsidRPr="003B3E7C">
        <w:rPr>
          <w:rFonts w:ascii="Courier New" w:hAnsi="Courier New" w:cs="Courier New"/>
          <w:sz w:val="18"/>
          <w:szCs w:val="18"/>
          <w:rPrChange w:id="104" w:author="Henri Korver" w:date="2017-03-07T20:51:00Z">
            <w:rPr>
              <w:rFonts w:ascii="Courier New" w:hAnsi="Courier New" w:cs="Courier New"/>
              <w:sz w:val="18"/>
              <w:szCs w:val="18"/>
              <w:lang w:val="fr-FR"/>
            </w:rPr>
          </w:rPrChange>
        </w:rPr>
        <w:t>]:</w:t>
      </w:r>
      <w:r w:rsidRPr="003B3E7C">
        <w:rPr>
          <w:rFonts w:ascii="Courier New" w:hAnsi="Courier New" w:cs="Courier New"/>
          <w:sz w:val="18"/>
          <w:szCs w:val="18"/>
          <w:rPrChange w:id="105" w:author="Henri Korver" w:date="2017-03-07T20:51:00Z">
            <w:rPr>
              <w:rFonts w:ascii="Courier New" w:hAnsi="Courier New" w:cs="Courier New"/>
              <w:sz w:val="18"/>
              <w:szCs w:val="18"/>
              <w:lang w:val="fr-FR"/>
            </w:rPr>
          </w:rPrChange>
        </w:rPr>
        <w:t>aanvullendeElementen" minOccurs="0"/&gt;</w:t>
      </w:r>
      <w:ins w:id="106" w:author="Henri Korver" w:date="2017-03-07T20:51:00Z">
        <w:r w:rsidR="003B3E7C">
          <w:rPr>
            <w:rFonts w:ascii="Courier New" w:hAnsi="Courier New" w:cs="Courier New"/>
            <w:sz w:val="18"/>
            <w:szCs w:val="18"/>
          </w:rPr>
          <w:t>]?</w:t>
        </w:r>
      </w:ins>
    </w:p>
    <w:p w14:paraId="09C6F2D3" w14:textId="77777777" w:rsidR="0007032D" w:rsidRPr="00970EC6" w:rsidRDefault="00496FEC" w:rsidP="00496FEC">
      <w:pPr>
        <w:spacing w:after="0"/>
        <w:rPr>
          <w:rFonts w:ascii="Courier New" w:hAnsi="Courier New" w:cs="Courier New"/>
          <w:sz w:val="18"/>
          <w:szCs w:val="18"/>
          <w:lang w:val="fr-FR"/>
        </w:rPr>
      </w:pPr>
      <w:r w:rsidRPr="003B3E7C">
        <w:rPr>
          <w:rFonts w:ascii="Courier New" w:hAnsi="Courier New" w:cs="Courier New"/>
          <w:sz w:val="18"/>
          <w:szCs w:val="18"/>
          <w:rPrChange w:id="107" w:author="Henri Korver" w:date="2017-03-07T20:51:00Z">
            <w:rPr>
              <w:rFonts w:ascii="Courier New" w:hAnsi="Courier New" w:cs="Courier New"/>
              <w:sz w:val="18"/>
              <w:szCs w:val="18"/>
              <w:lang w:val="fr-FR"/>
            </w:rPr>
          </w:rPrChange>
        </w:rPr>
        <w:tab/>
      </w:r>
      <w:r w:rsidR="00816D4A" w:rsidRPr="00970EC6">
        <w:rPr>
          <w:rFonts w:ascii="Courier New" w:hAnsi="Courier New" w:cs="Courier New"/>
          <w:sz w:val="18"/>
          <w:szCs w:val="18"/>
          <w:lang w:val="fr-FR"/>
        </w:rPr>
        <w:t>[</w:t>
      </w:r>
      <w:r w:rsidR="00AF31C3" w:rsidRPr="00970EC6">
        <w:rPr>
          <w:rFonts w:ascii="Courier New" w:hAnsi="Courier New" w:cs="Courier New"/>
          <w:sz w:val="18"/>
          <w:szCs w:val="18"/>
          <w:lang w:val="fr-FR"/>
        </w:rPr>
        <w:t xml:space="preserve">&lt;element name </w:t>
      </w:r>
      <w:r w:rsidRPr="00970EC6">
        <w:rPr>
          <w:rFonts w:ascii="Courier New" w:hAnsi="Courier New" w:cs="Courier New"/>
          <w:sz w:val="18"/>
          <w:szCs w:val="18"/>
          <w:lang w:val="fr-FR"/>
        </w:rPr>
        <w:t>="</w:t>
      </w:r>
      <w:r w:rsidR="0007032D" w:rsidRPr="00970EC6">
        <w:rPr>
          <w:rFonts w:ascii="Courier New" w:hAnsi="Courier New" w:cs="Courier New"/>
          <w:sz w:val="18"/>
          <w:szCs w:val="18"/>
          <w:lang w:val="fr-FR"/>
        </w:rPr>
        <w:t xml:space="preserve">historieMaterieel" </w:t>
      </w:r>
    </w:p>
    <w:p w14:paraId="305E4A37" w14:textId="77777777" w:rsidR="0007032D" w:rsidRPr="00970EC6" w:rsidRDefault="0007032D" w:rsidP="00496FEC">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w:t>
      </w:r>
      <w:r w:rsidR="00D837D9" w:rsidRPr="00970EC6">
        <w:rPr>
          <w:rFonts w:ascii="Courier New" w:hAnsi="Courier New" w:cs="Courier New"/>
          <w:sz w:val="18"/>
          <w:szCs w:val="18"/>
          <w:lang w:val="fr-FR"/>
        </w:rPr>
        <w:t xml:space="preserve"> </w:t>
      </w:r>
      <w:r w:rsidRPr="00970EC6">
        <w:rPr>
          <w:rFonts w:ascii="Courier New" w:hAnsi="Courier New" w:cs="Courier New"/>
          <w:sz w:val="18"/>
          <w:szCs w:val="18"/>
          <w:lang w:val="fr-FR"/>
        </w:rPr>
        <w:t>type="</w:t>
      </w:r>
      <w:r w:rsidR="00D837D9" w:rsidRPr="00970EC6">
        <w:rPr>
          <w:rFonts w:ascii="Courier New" w:hAnsi="Courier New" w:cs="Courier New"/>
          <w:sz w:val="18"/>
          <w:szCs w:val="18"/>
          <w:lang w:val="fr-FR"/>
        </w:rPr>
        <w:t>[</w:t>
      </w:r>
      <w:r w:rsidR="00D837D9" w:rsidRPr="00970EC6">
        <w:rPr>
          <w:rFonts w:ascii="Courier New" w:hAnsi="Courier New" w:cs="Courier New"/>
          <w:sz w:val="18"/>
          <w:szCs w:val="18"/>
          <w:u w:val="single"/>
          <w:lang w:val="fr-FR"/>
        </w:rPr>
        <w:t>ns prefix</w:t>
      </w:r>
      <w:r w:rsidR="00D837D9" w:rsidRPr="00970EC6">
        <w:rPr>
          <w:rFonts w:ascii="Courier New" w:hAnsi="Courier New" w:cs="Courier New"/>
          <w:sz w:val="18"/>
          <w:szCs w:val="18"/>
          <w:lang w:val="fr-FR"/>
        </w:rPr>
        <w:t>]</w:t>
      </w:r>
      <w:r w:rsidRPr="00970EC6">
        <w:rPr>
          <w:rFonts w:ascii="Courier New" w:hAnsi="Courier New" w:cs="Courier New"/>
          <w:sz w:val="18"/>
          <w:szCs w:val="18"/>
          <w:lang w:val="fr-FR"/>
        </w:rPr>
        <w:t>:[</w:t>
      </w:r>
      <w:r w:rsidR="00DD6A93" w:rsidRPr="00970EC6">
        <w:rPr>
          <w:rFonts w:ascii="Courier New" w:hAnsi="Courier New" w:cs="Courier New"/>
          <w:sz w:val="18"/>
          <w:szCs w:val="18"/>
          <w:u w:val="single"/>
          <w:lang w:val="fr-FR"/>
        </w:rPr>
        <w:t>E</w:t>
      </w:r>
      <w:r w:rsidR="00891DB0" w:rsidRPr="00970EC6">
        <w:rPr>
          <w:rFonts w:ascii="Courier New" w:hAnsi="Courier New" w:cs="Courier New"/>
          <w:sz w:val="18"/>
          <w:szCs w:val="18"/>
          <w:u w:val="single"/>
          <w:lang w:val="fr-FR"/>
        </w:rPr>
        <w:t>ntiteit</w:t>
      </w:r>
      <w:r w:rsidRPr="00970EC6">
        <w:rPr>
          <w:rFonts w:ascii="Courier New" w:hAnsi="Courier New" w:cs="Courier New"/>
          <w:sz w:val="18"/>
          <w:szCs w:val="18"/>
          <w:u w:val="single"/>
          <w:lang w:val="fr-FR"/>
        </w:rPr>
        <w:t>type</w:t>
      </w:r>
      <w:r w:rsidR="00DD6A93" w:rsidRPr="00970EC6">
        <w:rPr>
          <w:rFonts w:ascii="Courier New" w:hAnsi="Courier New" w:cs="Courier New"/>
          <w:sz w:val="18"/>
          <w:szCs w:val="18"/>
          <w:u w:val="single"/>
          <w:lang w:val="fr-FR"/>
        </w:rPr>
        <w:t>.mnemonic</w:t>
      </w:r>
      <w:r w:rsidRPr="00970EC6">
        <w:rPr>
          <w:rFonts w:ascii="Courier New" w:hAnsi="Courier New" w:cs="Courier New"/>
          <w:sz w:val="18"/>
          <w:szCs w:val="18"/>
          <w:lang w:val="fr-FR"/>
        </w:rPr>
        <w:t>]</w:t>
      </w:r>
      <w:r w:rsidR="00496FEC" w:rsidRPr="00970EC6">
        <w:rPr>
          <w:rFonts w:ascii="Courier New" w:hAnsi="Courier New" w:cs="Courier New"/>
          <w:sz w:val="18"/>
          <w:szCs w:val="18"/>
          <w:lang w:val="fr-FR"/>
        </w:rPr>
        <w:t xml:space="preserve">-basis" </w:t>
      </w:r>
      <w:r w:rsidR="00D837D9" w:rsidRPr="00970EC6">
        <w:rPr>
          <w:rFonts w:ascii="Courier New" w:hAnsi="Courier New" w:cs="Courier New"/>
          <w:sz w:val="18"/>
          <w:szCs w:val="18"/>
          <w:lang w:val="fr-FR"/>
        </w:rPr>
        <w:br/>
        <w:t xml:space="preserve">                </w:t>
      </w:r>
      <w:r w:rsidR="00496FEC" w:rsidRPr="00970EC6">
        <w:rPr>
          <w:rFonts w:ascii="Courier New" w:hAnsi="Courier New" w:cs="Courier New"/>
          <w:sz w:val="18"/>
          <w:szCs w:val="18"/>
          <w:lang w:val="fr-FR"/>
        </w:rPr>
        <w:t xml:space="preserve">minOccurs="0" </w:t>
      </w:r>
      <w:r w:rsidRPr="00970EC6">
        <w:rPr>
          <w:rFonts w:ascii="Courier New" w:hAnsi="Courier New" w:cs="Courier New"/>
          <w:sz w:val="18"/>
          <w:szCs w:val="18"/>
          <w:lang w:val="fr-FR"/>
        </w:rPr>
        <w:t xml:space="preserve">    </w:t>
      </w:r>
    </w:p>
    <w:p w14:paraId="2C51F759" w14:textId="77777777" w:rsidR="00496FEC" w:rsidRPr="00970EC6" w:rsidRDefault="0007032D" w:rsidP="00496FEC">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w:t>
      </w:r>
      <w:r w:rsidR="00D837D9" w:rsidRPr="00970EC6">
        <w:rPr>
          <w:rFonts w:ascii="Courier New" w:hAnsi="Courier New" w:cs="Courier New"/>
          <w:sz w:val="18"/>
          <w:szCs w:val="18"/>
          <w:lang w:val="fr-FR"/>
        </w:rPr>
        <w:t xml:space="preserve"> </w:t>
      </w:r>
      <w:r w:rsidR="00496FEC" w:rsidRPr="00970EC6">
        <w:rPr>
          <w:rFonts w:ascii="Courier New" w:hAnsi="Courier New" w:cs="Courier New"/>
          <w:sz w:val="18"/>
          <w:szCs w:val="18"/>
          <w:lang w:val="fr-FR"/>
        </w:rPr>
        <w:t>maxOccurs="unbounded"/&gt;</w:t>
      </w:r>
      <w:r w:rsidR="00816D4A" w:rsidRPr="00970EC6">
        <w:rPr>
          <w:rFonts w:ascii="Courier New" w:hAnsi="Courier New" w:cs="Courier New"/>
          <w:sz w:val="18"/>
          <w:szCs w:val="18"/>
          <w:lang w:val="fr-FR"/>
        </w:rPr>
        <w:t>]?</w:t>
      </w:r>
    </w:p>
    <w:p w14:paraId="5F8AE33A" w14:textId="77777777" w:rsidR="006A37CE" w:rsidRPr="00970EC6" w:rsidRDefault="006A37CE" w:rsidP="006A37CE">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w:t>
      </w:r>
      <w:r w:rsidR="00D837D9" w:rsidRPr="00970EC6">
        <w:rPr>
          <w:rFonts w:ascii="Courier New" w:hAnsi="Courier New" w:cs="Courier New"/>
          <w:sz w:val="18"/>
          <w:szCs w:val="18"/>
          <w:lang w:val="fr-FR"/>
        </w:rPr>
        <w:t xml:space="preserve"> </w:t>
      </w:r>
      <w:r w:rsidR="00816D4A" w:rsidRPr="00970EC6">
        <w:rPr>
          <w:rFonts w:ascii="Courier New" w:hAnsi="Courier New" w:cs="Courier New"/>
          <w:sz w:val="18"/>
          <w:szCs w:val="18"/>
          <w:lang w:val="fr-FR"/>
        </w:rPr>
        <w:t>[</w:t>
      </w:r>
      <w:r w:rsidRPr="00970EC6">
        <w:rPr>
          <w:rFonts w:ascii="Courier New" w:hAnsi="Courier New" w:cs="Courier New"/>
          <w:sz w:val="18"/>
          <w:szCs w:val="18"/>
          <w:lang w:val="fr-FR"/>
        </w:rPr>
        <w:t xml:space="preserve">&lt;element name="historieFormeel" </w:t>
      </w:r>
    </w:p>
    <w:p w14:paraId="6E3C165D" w14:textId="77777777" w:rsidR="00496FEC" w:rsidRPr="00970EC6" w:rsidRDefault="006A37CE" w:rsidP="00496FEC">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w:t>
      </w:r>
      <w:r w:rsidR="00AF31C3" w:rsidRPr="00970EC6">
        <w:rPr>
          <w:rFonts w:ascii="Courier New" w:hAnsi="Courier New" w:cs="Courier New"/>
          <w:sz w:val="18"/>
          <w:szCs w:val="18"/>
          <w:lang w:val="fr-FR"/>
        </w:rPr>
        <w:t xml:space="preserve"> </w:t>
      </w:r>
      <w:r w:rsidRPr="00970EC6">
        <w:rPr>
          <w:rFonts w:ascii="Courier New" w:hAnsi="Courier New" w:cs="Courier New"/>
          <w:sz w:val="18"/>
          <w:szCs w:val="18"/>
          <w:lang w:val="fr-FR"/>
        </w:rPr>
        <w:t>type="</w:t>
      </w:r>
      <w:r w:rsidR="003A3701" w:rsidRPr="00970EC6">
        <w:rPr>
          <w:rFonts w:ascii="Courier New" w:hAnsi="Courier New" w:cs="Courier New"/>
          <w:sz w:val="18"/>
          <w:szCs w:val="18"/>
          <w:lang w:val="fr-FR"/>
        </w:rPr>
        <w:t>[</w:t>
      </w:r>
      <w:r w:rsidR="003A3701" w:rsidRPr="00970EC6">
        <w:rPr>
          <w:rFonts w:ascii="Courier New" w:hAnsi="Courier New" w:cs="Courier New"/>
          <w:sz w:val="18"/>
          <w:szCs w:val="18"/>
          <w:u w:val="single"/>
          <w:lang w:val="fr-FR"/>
        </w:rPr>
        <w:t xml:space="preserve">ns </w:t>
      </w:r>
      <w:r w:rsidR="00E87D2E" w:rsidRPr="00970EC6">
        <w:rPr>
          <w:rFonts w:ascii="Courier New" w:hAnsi="Courier New" w:cs="Courier New"/>
          <w:sz w:val="18"/>
          <w:szCs w:val="18"/>
          <w:u w:val="single"/>
          <w:lang w:val="fr-FR"/>
        </w:rPr>
        <w:t>prefix</w:t>
      </w:r>
      <w:r w:rsidR="003A3701" w:rsidRPr="00970EC6">
        <w:rPr>
          <w:rFonts w:ascii="Courier New" w:hAnsi="Courier New" w:cs="Courier New"/>
          <w:sz w:val="18"/>
          <w:szCs w:val="18"/>
          <w:lang w:val="fr-FR"/>
        </w:rPr>
        <w:t>]</w:t>
      </w:r>
      <w:r w:rsidRPr="00970EC6">
        <w:rPr>
          <w:rFonts w:ascii="Courier New" w:hAnsi="Courier New" w:cs="Courier New"/>
          <w:sz w:val="18"/>
          <w:szCs w:val="18"/>
          <w:lang w:val="fr-FR"/>
        </w:rPr>
        <w:t>:[</w:t>
      </w:r>
      <w:r w:rsidR="00DD6A93" w:rsidRPr="00970EC6">
        <w:rPr>
          <w:rFonts w:ascii="Courier New" w:hAnsi="Courier New" w:cs="Courier New"/>
          <w:sz w:val="18"/>
          <w:szCs w:val="18"/>
          <w:u w:val="single"/>
          <w:lang w:val="fr-FR"/>
        </w:rPr>
        <w:t>E</w:t>
      </w:r>
      <w:r w:rsidR="00891DB0" w:rsidRPr="00970EC6">
        <w:rPr>
          <w:rFonts w:ascii="Courier New" w:hAnsi="Courier New" w:cs="Courier New"/>
          <w:sz w:val="18"/>
          <w:szCs w:val="18"/>
          <w:u w:val="single"/>
          <w:lang w:val="fr-FR"/>
        </w:rPr>
        <w:t>ntiteit</w:t>
      </w:r>
      <w:r w:rsidRPr="00970EC6">
        <w:rPr>
          <w:rFonts w:ascii="Courier New" w:hAnsi="Courier New" w:cs="Courier New"/>
          <w:sz w:val="18"/>
          <w:szCs w:val="18"/>
          <w:u w:val="single"/>
          <w:lang w:val="fr-FR"/>
        </w:rPr>
        <w:t>type</w:t>
      </w:r>
      <w:r w:rsidR="00DD6A93" w:rsidRPr="00970EC6">
        <w:rPr>
          <w:rFonts w:ascii="Courier New" w:hAnsi="Courier New" w:cs="Courier New"/>
          <w:sz w:val="18"/>
          <w:szCs w:val="18"/>
          <w:u w:val="single"/>
          <w:lang w:val="fr-FR"/>
        </w:rPr>
        <w:t>.mnemonic</w:t>
      </w:r>
      <w:r w:rsidRPr="00970EC6">
        <w:rPr>
          <w:rFonts w:ascii="Courier New" w:hAnsi="Courier New" w:cs="Courier New"/>
          <w:sz w:val="18"/>
          <w:szCs w:val="18"/>
          <w:lang w:val="fr-FR"/>
        </w:rPr>
        <w:t xml:space="preserve">]-basis" </w:t>
      </w:r>
      <w:r w:rsidR="003A3701" w:rsidRPr="00970EC6">
        <w:rPr>
          <w:rFonts w:ascii="Courier New" w:hAnsi="Courier New" w:cs="Courier New"/>
          <w:sz w:val="18"/>
          <w:szCs w:val="18"/>
          <w:lang w:val="fr-FR"/>
        </w:rPr>
        <w:t xml:space="preserve"> </w:t>
      </w:r>
      <w:r w:rsidR="003A3701" w:rsidRPr="00970EC6">
        <w:rPr>
          <w:rFonts w:ascii="Courier New" w:hAnsi="Courier New" w:cs="Courier New"/>
          <w:sz w:val="18"/>
          <w:szCs w:val="18"/>
          <w:lang w:val="fr-FR"/>
        </w:rPr>
        <w:br/>
        <w:t xml:space="preserve">               </w:t>
      </w:r>
      <w:r w:rsidR="00AF31C3" w:rsidRPr="00970EC6">
        <w:rPr>
          <w:rFonts w:ascii="Courier New" w:hAnsi="Courier New" w:cs="Courier New"/>
          <w:sz w:val="18"/>
          <w:szCs w:val="18"/>
          <w:lang w:val="fr-FR"/>
        </w:rPr>
        <w:t xml:space="preserve"> </w:t>
      </w:r>
      <w:r w:rsidR="00D837D9" w:rsidRPr="00970EC6">
        <w:rPr>
          <w:rFonts w:ascii="Courier New" w:hAnsi="Courier New" w:cs="Courier New"/>
          <w:sz w:val="18"/>
          <w:szCs w:val="18"/>
          <w:lang w:val="fr-FR"/>
        </w:rPr>
        <w:t>minOccurs="0"</w:t>
      </w:r>
      <w:r w:rsidR="00845B0A" w:rsidRPr="00970EC6">
        <w:rPr>
          <w:rFonts w:ascii="Courier New" w:hAnsi="Courier New" w:cs="Courier New"/>
          <w:sz w:val="18"/>
          <w:szCs w:val="18"/>
          <w:lang w:val="fr-FR"/>
        </w:rPr>
        <w:t xml:space="preserve"> maxOccurs=”</w:t>
      </w:r>
      <w:r w:rsidR="00B227BF" w:rsidRPr="00970EC6">
        <w:rPr>
          <w:rFonts w:ascii="Courier New" w:hAnsi="Courier New" w:cs="Courier New"/>
          <w:sz w:val="18"/>
          <w:szCs w:val="18"/>
          <w:lang w:val="fr-FR"/>
        </w:rPr>
        <w:t>1</w:t>
      </w:r>
      <w:r w:rsidR="00845B0A" w:rsidRPr="00970EC6">
        <w:rPr>
          <w:rFonts w:ascii="Courier New" w:hAnsi="Courier New" w:cs="Courier New"/>
          <w:sz w:val="18"/>
          <w:szCs w:val="18"/>
          <w:lang w:val="fr-FR"/>
        </w:rPr>
        <w:t>”</w:t>
      </w:r>
      <w:r w:rsidR="00D837D9" w:rsidRPr="00970EC6">
        <w:rPr>
          <w:rFonts w:ascii="Courier New" w:hAnsi="Courier New" w:cs="Courier New"/>
          <w:sz w:val="18"/>
          <w:szCs w:val="18"/>
          <w:lang w:val="fr-FR"/>
        </w:rPr>
        <w:t>/&gt;</w:t>
      </w:r>
      <w:r w:rsidR="00816D4A" w:rsidRPr="00970EC6">
        <w:rPr>
          <w:rFonts w:ascii="Courier New" w:hAnsi="Courier New" w:cs="Courier New"/>
          <w:sz w:val="18"/>
          <w:szCs w:val="18"/>
          <w:lang w:val="fr-FR"/>
        </w:rPr>
        <w:t>]?</w:t>
      </w:r>
      <w:r w:rsidRPr="00970EC6">
        <w:rPr>
          <w:rFonts w:ascii="Courier New" w:hAnsi="Courier New" w:cs="Courier New"/>
          <w:sz w:val="18"/>
          <w:szCs w:val="18"/>
          <w:lang w:val="fr-FR"/>
        </w:rPr>
        <w:t xml:space="preserve">  </w:t>
      </w:r>
      <w:r w:rsidR="00D837D9" w:rsidRPr="00970EC6">
        <w:rPr>
          <w:rFonts w:ascii="Courier New" w:hAnsi="Courier New" w:cs="Courier New"/>
          <w:sz w:val="18"/>
          <w:szCs w:val="18"/>
          <w:lang w:val="fr-FR"/>
        </w:rPr>
        <w:br/>
      </w:r>
      <w:r w:rsidR="0007032D" w:rsidRPr="00970EC6">
        <w:rPr>
          <w:rFonts w:ascii="Courier New" w:hAnsi="Courier New" w:cs="Courier New"/>
          <w:sz w:val="18"/>
          <w:szCs w:val="18"/>
          <w:lang w:val="fr-FR"/>
        </w:rPr>
        <w:t xml:space="preserve">   </w:t>
      </w:r>
      <w:r w:rsidR="00496FEC" w:rsidRPr="00970EC6">
        <w:rPr>
          <w:rFonts w:ascii="Courier New" w:hAnsi="Courier New" w:cs="Courier New"/>
          <w:sz w:val="18"/>
          <w:szCs w:val="18"/>
          <w:lang w:val="fr-FR"/>
        </w:rPr>
        <w:tab/>
      </w:r>
      <w:r w:rsidR="0039188C" w:rsidRPr="00970EC6">
        <w:rPr>
          <w:rFonts w:ascii="Courier New" w:hAnsi="Courier New" w:cs="Courier New"/>
          <w:sz w:val="18"/>
          <w:szCs w:val="18"/>
          <w:lang w:val="fr-FR"/>
        </w:rPr>
        <w:t>[</w:t>
      </w:r>
      <w:r w:rsidR="0026706F" w:rsidRPr="00970EC6">
        <w:rPr>
          <w:rFonts w:ascii="Courier New" w:hAnsi="Courier New" w:cs="Courier New"/>
          <w:sz w:val="18"/>
          <w:szCs w:val="18"/>
          <w:u w:val="single"/>
          <w:lang w:val="fr-FR"/>
        </w:rPr>
        <w:t>Relatie</w:t>
      </w:r>
      <w:r w:rsidR="0026706F" w:rsidRPr="00970EC6">
        <w:rPr>
          <w:rFonts w:ascii="Courier New" w:hAnsi="Courier New" w:cs="Courier New"/>
          <w:sz w:val="18"/>
          <w:szCs w:val="18"/>
          <w:lang w:val="fr-FR"/>
        </w:rPr>
        <w:t>*</w:t>
      </w:r>
      <w:r w:rsidR="0039188C" w:rsidRPr="00970EC6">
        <w:rPr>
          <w:rFonts w:ascii="Courier New" w:hAnsi="Courier New" w:cs="Courier New"/>
          <w:sz w:val="18"/>
          <w:szCs w:val="18"/>
          <w:lang w:val="fr-FR"/>
        </w:rPr>
        <w:t>]</w:t>
      </w:r>
    </w:p>
    <w:p w14:paraId="1232D603" w14:textId="77777777" w:rsidR="00496FEC" w:rsidRPr="00970EC6" w:rsidRDefault="0007032D" w:rsidP="0007032D">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w:t>
      </w:r>
      <w:r w:rsidR="00496FEC" w:rsidRPr="00970EC6">
        <w:rPr>
          <w:rFonts w:ascii="Courier New" w:hAnsi="Courier New" w:cs="Courier New"/>
          <w:sz w:val="18"/>
          <w:szCs w:val="18"/>
          <w:lang w:val="fr-FR"/>
        </w:rPr>
        <w:t>&lt;/sequence&gt;</w:t>
      </w:r>
    </w:p>
    <w:p w14:paraId="4348FE0B" w14:textId="77777777" w:rsidR="00496FEC" w:rsidRPr="00970EC6" w:rsidRDefault="0007032D" w:rsidP="00496FEC">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w:t>
      </w:r>
      <w:r w:rsidR="00496FEC" w:rsidRPr="00970EC6">
        <w:rPr>
          <w:rFonts w:ascii="Courier New" w:hAnsi="Courier New" w:cs="Courier New"/>
          <w:sz w:val="18"/>
          <w:szCs w:val="18"/>
          <w:lang w:val="fr-FR"/>
        </w:rPr>
        <w:t xml:space="preserve">&lt;attribute </w:t>
      </w:r>
      <w:r w:rsidR="00B227BF" w:rsidRPr="00970EC6">
        <w:rPr>
          <w:rFonts w:ascii="Courier New" w:hAnsi="Courier New" w:cs="Courier New"/>
          <w:sz w:val="18"/>
          <w:szCs w:val="18"/>
          <w:lang w:val="fr-FR"/>
        </w:rPr>
        <w:t>ref</w:t>
      </w:r>
      <w:r w:rsidR="00496FEC" w:rsidRPr="00970EC6">
        <w:rPr>
          <w:rFonts w:ascii="Courier New" w:hAnsi="Courier New" w:cs="Courier New"/>
          <w:sz w:val="18"/>
          <w:szCs w:val="18"/>
          <w:lang w:val="fr-FR"/>
        </w:rPr>
        <w:t>="</w:t>
      </w:r>
      <w:r w:rsidR="00FD77FA" w:rsidRPr="00970EC6">
        <w:rPr>
          <w:rFonts w:ascii="Courier New" w:hAnsi="Courier New" w:cs="Courier New"/>
          <w:sz w:val="18"/>
          <w:szCs w:val="18"/>
          <w:lang w:val="fr-FR"/>
        </w:rPr>
        <w:t>[</w:t>
      </w:r>
      <w:r w:rsidR="00FD77FA" w:rsidRPr="00970EC6">
        <w:rPr>
          <w:rFonts w:ascii="Courier New" w:hAnsi="Courier New" w:cs="Courier New"/>
          <w:sz w:val="18"/>
          <w:szCs w:val="18"/>
          <w:u w:val="single"/>
          <w:lang w:val="fr-FR"/>
        </w:rPr>
        <w:t>ns prefix</w:t>
      </w:r>
      <w:r w:rsidR="00FD77FA" w:rsidRPr="00970EC6">
        <w:rPr>
          <w:rFonts w:ascii="Courier New" w:hAnsi="Courier New" w:cs="Courier New"/>
          <w:sz w:val="18"/>
          <w:szCs w:val="18"/>
          <w:lang w:val="fr-FR"/>
        </w:rPr>
        <w:t>]:</w:t>
      </w:r>
      <w:r w:rsidR="00496FEC" w:rsidRPr="00970EC6">
        <w:rPr>
          <w:rFonts w:ascii="Courier New" w:hAnsi="Courier New" w:cs="Courier New"/>
          <w:sz w:val="18"/>
          <w:szCs w:val="18"/>
          <w:lang w:val="fr-FR"/>
        </w:rPr>
        <w:t>entiteittype"</w:t>
      </w:r>
      <w:r w:rsidR="00846403" w:rsidRPr="00970EC6">
        <w:rPr>
          <w:rFonts w:ascii="Courier New" w:hAnsi="Courier New" w:cs="Courier New"/>
          <w:sz w:val="18"/>
          <w:szCs w:val="18"/>
          <w:lang w:val="fr-FR"/>
        </w:rPr>
        <w:t xml:space="preserve"> </w:t>
      </w:r>
      <w:r w:rsidR="00FD77FA" w:rsidRPr="00970EC6">
        <w:rPr>
          <w:rFonts w:ascii="Courier New" w:hAnsi="Courier New" w:cs="Courier New"/>
          <w:sz w:val="18"/>
          <w:szCs w:val="18"/>
          <w:lang w:val="fr-FR"/>
        </w:rPr>
        <w:t>fixed="[</w:t>
      </w:r>
      <w:r w:rsidR="00FD77FA" w:rsidRPr="00970EC6">
        <w:rPr>
          <w:rFonts w:ascii="Courier New" w:hAnsi="Courier New" w:cs="Courier New"/>
          <w:sz w:val="18"/>
          <w:szCs w:val="18"/>
          <w:u w:val="single"/>
          <w:lang w:val="fr-FR"/>
        </w:rPr>
        <w:t>Entiteittype.mnemonic</w:t>
      </w:r>
      <w:r w:rsidR="00FD77FA" w:rsidRPr="00970EC6">
        <w:rPr>
          <w:rFonts w:ascii="Courier New" w:hAnsi="Courier New" w:cs="Courier New"/>
          <w:sz w:val="18"/>
          <w:szCs w:val="18"/>
          <w:lang w:val="fr-FR"/>
        </w:rPr>
        <w:t>]"</w:t>
      </w:r>
      <w:r w:rsidR="00496FEC" w:rsidRPr="00970EC6">
        <w:rPr>
          <w:rFonts w:ascii="Courier New" w:hAnsi="Courier New" w:cs="Courier New"/>
          <w:sz w:val="18"/>
          <w:szCs w:val="18"/>
          <w:lang w:val="fr-FR"/>
        </w:rPr>
        <w:t>/&gt;</w:t>
      </w:r>
    </w:p>
    <w:p w14:paraId="6246B460" w14:textId="77777777" w:rsidR="0007032D" w:rsidRPr="00970EC6" w:rsidRDefault="0007032D" w:rsidP="0007032D">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&lt;attributeGroup ref="</w:t>
      </w:r>
      <w:r w:rsidR="00C31C3A" w:rsidRPr="00970EC6">
        <w:rPr>
          <w:rFonts w:ascii="Courier New" w:hAnsi="Courier New" w:cs="Courier New"/>
          <w:sz w:val="18"/>
          <w:szCs w:val="18"/>
          <w:lang w:val="fr-FR"/>
        </w:rPr>
        <w:t>[</w:t>
      </w:r>
      <w:r w:rsidR="00C31C3A" w:rsidRPr="00970EC6">
        <w:rPr>
          <w:rFonts w:ascii="Courier New" w:hAnsi="Courier New" w:cs="Courier New"/>
          <w:sz w:val="18"/>
          <w:szCs w:val="18"/>
          <w:u w:val="single"/>
          <w:lang w:val="fr-FR"/>
        </w:rPr>
        <w:t>stuf ns prefix</w:t>
      </w:r>
      <w:r w:rsidR="00C31C3A" w:rsidRPr="00970EC6">
        <w:rPr>
          <w:rFonts w:ascii="Courier New" w:hAnsi="Courier New" w:cs="Courier New"/>
          <w:sz w:val="18"/>
          <w:szCs w:val="18"/>
          <w:lang w:val="fr-FR"/>
        </w:rPr>
        <w:t>]</w:t>
      </w:r>
      <w:r w:rsidRPr="00970EC6">
        <w:rPr>
          <w:rFonts w:ascii="Courier New" w:hAnsi="Courier New" w:cs="Courier New"/>
          <w:sz w:val="18"/>
          <w:szCs w:val="18"/>
          <w:lang w:val="fr-FR"/>
        </w:rPr>
        <w:t>:entiteit"/&gt;</w:t>
      </w:r>
    </w:p>
    <w:p w14:paraId="4D82B28C" w14:textId="77777777" w:rsidR="00744304" w:rsidRPr="008420E9" w:rsidRDefault="0007032D" w:rsidP="0007032D">
      <w:pPr>
        <w:spacing w:after="0"/>
        <w:rPr>
          <w:rFonts w:ascii="Courier New" w:hAnsi="Courier New" w:cs="Courier New"/>
          <w:sz w:val="18"/>
          <w:szCs w:val="18"/>
        </w:rPr>
      </w:pPr>
      <w:r w:rsidRPr="008420E9">
        <w:rPr>
          <w:rFonts w:ascii="Courier New" w:hAnsi="Courier New" w:cs="Courier New"/>
          <w:sz w:val="18"/>
          <w:szCs w:val="18"/>
        </w:rPr>
        <w:lastRenderedPageBreak/>
        <w:t>&lt;/complexType&gt;</w:t>
      </w:r>
    </w:p>
    <w:p w14:paraId="2A087F60" w14:textId="77777777" w:rsidR="00B85EB9" w:rsidRPr="008420E9" w:rsidRDefault="00B85EB9" w:rsidP="0007032D">
      <w:pPr>
        <w:spacing w:after="0"/>
        <w:rPr>
          <w:rFonts w:ascii="Courier New" w:hAnsi="Courier New" w:cs="Courier New"/>
          <w:sz w:val="20"/>
          <w:szCs w:val="20"/>
        </w:rPr>
      </w:pPr>
    </w:p>
    <w:p w14:paraId="230B498A" w14:textId="77777777" w:rsidR="00744304" w:rsidRDefault="00744304" w:rsidP="00412C8A">
      <w:r>
        <w:t xml:space="preserve">Alleen als één van de elementen of groepen een </w:t>
      </w:r>
      <w:r w:rsidR="00F66DEA">
        <w:t xml:space="preserve">tagged value </w:t>
      </w:r>
      <w:r>
        <w:t>‘Indicatie authentiek’</w:t>
      </w:r>
      <w:r w:rsidR="00E129AA">
        <w:t xml:space="preserve"> </w:t>
      </w:r>
      <w:r w:rsidR="00F66DEA">
        <w:t>heeft waarin een waarde is ingevuld (dus niet leeg is)</w:t>
      </w:r>
      <w:r w:rsidR="00E129AA">
        <w:t xml:space="preserve">, </w:t>
      </w:r>
      <w:r>
        <w:t>dan wordt het element “authe</w:t>
      </w:r>
      <w:r w:rsidR="00676A31">
        <w:t>n</w:t>
      </w:r>
      <w:r>
        <w:t>tiek” opgenomen in bovensta</w:t>
      </w:r>
      <w:r w:rsidR="00E129AA">
        <w:t>a</w:t>
      </w:r>
      <w:r>
        <w:t>nd complexType.</w:t>
      </w:r>
    </w:p>
    <w:p w14:paraId="0310E770" w14:textId="77777777" w:rsidR="00744304" w:rsidRDefault="00E129AA" w:rsidP="00412C8A">
      <w:pPr>
        <w:rPr>
          <w:ins w:id="108" w:author="Henri Korver" w:date="2017-03-07T20:57:00Z"/>
        </w:rPr>
      </w:pPr>
      <w:r>
        <w:t xml:space="preserve">Alleen als één van de elementen of groepen een ‘Indicatie in onderzoek’ gelijk aan ‘Ja’ heeft dan wordt het element “inOnderzoek” opgenomen in bovenstaand complexType.  Als de waarde van ‘Indicatie in onderzoek’ gelijk is aan ‘Zie groep’ dan wordt het element “inOnderzoek” </w:t>
      </w:r>
      <w:r w:rsidR="001F355E">
        <w:t xml:space="preserve">alleen </w:t>
      </w:r>
      <w:r>
        <w:t>opgenomen als de waarde in de groep gelijk aan ‘Ja’ is.</w:t>
      </w:r>
    </w:p>
    <w:p w14:paraId="5BE0C853" w14:textId="193E7C3D" w:rsidR="003B3E7C" w:rsidRDefault="003B3E7C" w:rsidP="00412C8A">
      <w:ins w:id="109" w:author="Henri Korver" w:date="2017-03-07T20:57:00Z">
        <w:r>
          <w:t>Alleen als</w:t>
        </w:r>
        <w:r>
          <w:t xml:space="preserve"> het entiteittype geen tabel-entiteit is worden de</w:t>
        </w:r>
        <w:r>
          <w:t xml:space="preserve"> </w:t>
        </w:r>
        <w:r>
          <w:t xml:space="preserve">elementen </w:t>
        </w:r>
        <w:r w:rsidRPr="008420E9">
          <w:t>“StUF:</w:t>
        </w:r>
        <w:r>
          <w:t>tijdvakGeldigheid</w:t>
        </w:r>
        <w:r w:rsidRPr="008420E9">
          <w:t>”</w:t>
        </w:r>
        <w:r>
          <w:t xml:space="preserve">, </w:t>
        </w:r>
        <w:r w:rsidRPr="008420E9">
          <w:t>“StUF:tijdstipRegistratie”</w:t>
        </w:r>
        <w:r>
          <w:t>, “extraElementen”</w:t>
        </w:r>
        <w:r w:rsidRPr="008420E9">
          <w:t xml:space="preserve"> </w:t>
        </w:r>
        <w:r>
          <w:t xml:space="preserve">en “aanvullendeElementen” opgenomen. </w:t>
        </w:r>
      </w:ins>
    </w:p>
    <w:p w14:paraId="3A8B5EEC" w14:textId="0D30ECEE" w:rsidR="00816D4A" w:rsidRDefault="00533B7C" w:rsidP="00412C8A">
      <w:r w:rsidRPr="008420E9">
        <w:t>Alleen als</w:t>
      </w:r>
      <w:r w:rsidR="001F1E83" w:rsidRPr="008420E9">
        <w:t xml:space="preserve"> er op </w:t>
      </w:r>
      <w:r w:rsidRPr="008420E9">
        <w:t xml:space="preserve">minimaal </w:t>
      </w:r>
      <w:r w:rsidR="001F1E83" w:rsidRPr="008420E9">
        <w:t xml:space="preserve">één van de </w:t>
      </w:r>
      <w:r w:rsidR="00891DB0" w:rsidRPr="008420E9">
        <w:t xml:space="preserve">elementen </w:t>
      </w:r>
      <w:r w:rsidR="001F1E83" w:rsidRPr="008420E9">
        <w:t xml:space="preserve">of </w:t>
      </w:r>
      <w:r w:rsidR="00891DB0" w:rsidRPr="008420E9">
        <w:t xml:space="preserve">groepen </w:t>
      </w:r>
      <w:r w:rsidRPr="008420E9">
        <w:t xml:space="preserve">materiele </w:t>
      </w:r>
      <w:r w:rsidR="001F1E83" w:rsidRPr="008420E9">
        <w:t xml:space="preserve">historie is gedefinieerd door middel van </w:t>
      </w:r>
      <w:r w:rsidRPr="008420E9">
        <w:t>het attribute</w:t>
      </w:r>
      <w:r w:rsidR="001F1E83" w:rsidRPr="008420E9">
        <w:t xml:space="preserve"> meta:materieleHistorie</w:t>
      </w:r>
      <w:r w:rsidR="0048626E">
        <w:t>=”true</w:t>
      </w:r>
      <w:r w:rsidR="001F1E83" w:rsidRPr="002E05BE">
        <w:t>”</w:t>
      </w:r>
      <w:r w:rsidRPr="002E05BE">
        <w:t>,</w:t>
      </w:r>
      <w:r w:rsidR="001F1E83" w:rsidRPr="002E05BE">
        <w:t xml:space="preserve"> dan </w:t>
      </w:r>
      <w:r w:rsidRPr="002E05BE">
        <w:t>moet</w:t>
      </w:r>
      <w:r w:rsidR="001F1E83" w:rsidRPr="008420E9">
        <w:t xml:space="preserve"> </w:t>
      </w:r>
      <w:r w:rsidRPr="008420E9">
        <w:t>in het bovenstaande schema</w:t>
      </w:r>
      <w:r w:rsidR="001F1E83" w:rsidRPr="008420E9">
        <w:t xml:space="preserve"> </w:t>
      </w:r>
      <w:r w:rsidR="00F90E18">
        <w:t xml:space="preserve">het </w:t>
      </w:r>
      <w:r w:rsidR="001F1E83" w:rsidRPr="008420E9">
        <w:t>“historieMaterieel” aanwezig zijn.</w:t>
      </w:r>
      <w:r w:rsidRPr="008420E9">
        <w:t xml:space="preserve"> Hetzelfde verhaal geldt voor </w:t>
      </w:r>
      <w:r w:rsidR="008D1A16">
        <w:t xml:space="preserve">het </w:t>
      </w:r>
      <w:r w:rsidR="008D1A16" w:rsidRPr="008420E9">
        <w:t xml:space="preserve"> </w:t>
      </w:r>
      <w:r w:rsidRPr="008420E9">
        <w:t>element</w:t>
      </w:r>
      <w:r w:rsidR="008D1A16">
        <w:t xml:space="preserve"> </w:t>
      </w:r>
      <w:r w:rsidRPr="008420E9">
        <w:t>“historieFormeel”.</w:t>
      </w:r>
      <w:r w:rsidR="00A13957" w:rsidRPr="008420E9">
        <w:t xml:space="preserve"> </w:t>
      </w:r>
      <w:r w:rsidR="008D1A16">
        <w:t xml:space="preserve"> </w:t>
      </w:r>
    </w:p>
    <w:p w14:paraId="0FC55629" w14:textId="6FF317B1" w:rsidR="006A37CE" w:rsidRPr="008420E9" w:rsidRDefault="00F90E18" w:rsidP="00412C8A">
      <w:del w:id="110" w:author="Henri Korver" w:date="2017-03-07T20:55:00Z">
        <w:r w:rsidDel="003B3E7C">
          <w:delText>De</w:delText>
        </w:r>
        <w:r w:rsidR="008D1A16" w:rsidDel="003B3E7C">
          <w:delText xml:space="preserve"> </w:delText>
        </w:r>
      </w:del>
      <w:del w:id="111" w:author="Henri Korver" w:date="2017-03-07T20:57:00Z">
        <w:r w:rsidR="008D1A16" w:rsidDel="003B3E7C">
          <w:delText>element</w:delText>
        </w:r>
        <w:r w:rsidDel="003B3E7C">
          <w:delText>en</w:delText>
        </w:r>
        <w:r w:rsidR="008D1A16" w:rsidDel="003B3E7C">
          <w:delText xml:space="preserve"> </w:delText>
        </w:r>
        <w:r w:rsidRPr="008420E9" w:rsidDel="003B3E7C">
          <w:delText>“StUF:</w:delText>
        </w:r>
        <w:r w:rsidDel="003B3E7C">
          <w:delText>tijdvakGeldigheid</w:delText>
        </w:r>
        <w:r w:rsidRPr="008420E9" w:rsidDel="003B3E7C">
          <w:delText>”</w:delText>
        </w:r>
      </w:del>
      <w:del w:id="112" w:author="Henri Korver" w:date="2017-03-07T20:54:00Z">
        <w:r w:rsidR="00816D4A" w:rsidDel="003B3E7C">
          <w:delText xml:space="preserve"> </w:delText>
        </w:r>
        <w:r w:rsidDel="003B3E7C">
          <w:delText xml:space="preserve">en </w:delText>
        </w:r>
      </w:del>
      <w:del w:id="113" w:author="Henri Korver" w:date="2017-03-07T20:57:00Z">
        <w:r w:rsidR="008D1A16" w:rsidRPr="008420E9" w:rsidDel="003B3E7C">
          <w:delText xml:space="preserve">“StUF:tijdstipRegistratie” </w:delText>
        </w:r>
        <w:r w:rsidR="008D1A16" w:rsidDel="003B3E7C">
          <w:delText xml:space="preserve"> </w:delText>
        </w:r>
      </w:del>
      <w:del w:id="114" w:author="Henri Korver" w:date="2017-03-07T20:56:00Z">
        <w:r w:rsidR="008D1A16" w:rsidDel="003B3E7C">
          <w:delText xml:space="preserve">wordt altijd </w:delText>
        </w:r>
      </w:del>
      <w:del w:id="115" w:author="Henri Korver" w:date="2017-03-07T20:57:00Z">
        <w:r w:rsidR="008D1A16" w:rsidDel="003B3E7C">
          <w:delText>opgenomen</w:delText>
        </w:r>
      </w:del>
      <w:del w:id="116" w:author="Henri Korver" w:date="2017-03-07T20:56:00Z">
        <w:r w:rsidR="008D1A16" w:rsidDel="003B3E7C">
          <w:delText xml:space="preserve"> omdat </w:delText>
        </w:r>
        <w:r w:rsidDel="003B3E7C">
          <w:delText>deze</w:delText>
        </w:r>
        <w:r w:rsidR="008D1A16" w:rsidDel="003B3E7C">
          <w:delText xml:space="preserve"> element</w:delText>
        </w:r>
        <w:r w:rsidDel="003B3E7C">
          <w:delText>en</w:delText>
        </w:r>
        <w:r w:rsidR="008D1A16" w:rsidDel="003B3E7C">
          <w:delText xml:space="preserve"> ook van belang </w:delText>
        </w:r>
        <w:r w:rsidDel="003B3E7C">
          <w:delText>zijn</w:delText>
        </w:r>
        <w:r w:rsidR="008D1A16" w:rsidDel="003B3E7C">
          <w:delText xml:space="preserve"> wanneer er geen historie is gedefinieerd. </w:delText>
        </w:r>
      </w:del>
      <w:r w:rsidR="00412C8A" w:rsidRPr="008420E9">
        <w:t>Hieronder</w:t>
      </w:r>
      <w:r w:rsidR="00C85EA6">
        <w:t xml:space="preserve"> </w:t>
      </w:r>
      <w:r w:rsidR="00412C8A" w:rsidRPr="008420E9">
        <w:t>een</w:t>
      </w:r>
      <w:r w:rsidR="00C85EA6">
        <w:t xml:space="preserve"> </w:t>
      </w:r>
      <w:r w:rsidR="00412C8A" w:rsidRPr="008420E9">
        <w:t xml:space="preserve">voorbeeld van de vertaling van het </w:t>
      </w:r>
      <w:r w:rsidR="00891DB0" w:rsidRPr="008420E9">
        <w:t xml:space="preserve">entiteittype </w:t>
      </w:r>
      <w:r w:rsidR="00A5165C" w:rsidRPr="008420E9">
        <w:t>‘</w:t>
      </w:r>
      <w:r w:rsidR="00412C8A" w:rsidRPr="008420E9">
        <w:t>Besluittype</w:t>
      </w:r>
      <w:r w:rsidR="00A5165C" w:rsidRPr="008420E9">
        <w:t>’</w:t>
      </w:r>
      <w:r w:rsidR="00524E3B" w:rsidRPr="008420E9">
        <w:t xml:space="preserve"> (BST</w:t>
      </w:r>
      <w:r w:rsidR="00412C8A" w:rsidRPr="008420E9">
        <w:t>)</w:t>
      </w:r>
      <w:r w:rsidR="0026706F" w:rsidRPr="008420E9">
        <w:t>.</w:t>
      </w:r>
    </w:p>
    <w:p w14:paraId="208725E2" w14:textId="77777777" w:rsidR="00A13957" w:rsidRPr="008420E9" w:rsidRDefault="00A13957" w:rsidP="00061D6A">
      <w:pPr>
        <w:pStyle w:val="Kop3"/>
      </w:pPr>
      <w:r w:rsidRPr="008420E9">
        <w:t>Voorbeeld</w:t>
      </w:r>
    </w:p>
    <w:p w14:paraId="7BC51169" w14:textId="77777777" w:rsidR="006A37CE" w:rsidRPr="008420E9" w:rsidRDefault="00524E3B" w:rsidP="006A37CE">
      <w:pPr>
        <w:spacing w:after="0"/>
        <w:rPr>
          <w:rFonts w:ascii="Courier New" w:hAnsi="Courier New" w:cs="Courier New"/>
          <w:sz w:val="18"/>
          <w:szCs w:val="18"/>
        </w:rPr>
      </w:pPr>
      <w:r w:rsidRPr="008420E9">
        <w:rPr>
          <w:rFonts w:ascii="Courier New" w:hAnsi="Courier New" w:cs="Courier New"/>
          <w:sz w:val="18"/>
          <w:szCs w:val="18"/>
        </w:rPr>
        <w:t>&lt;complexType name="BST</w:t>
      </w:r>
      <w:r w:rsidR="006A37CE" w:rsidRPr="008420E9">
        <w:rPr>
          <w:rFonts w:ascii="Courier New" w:hAnsi="Courier New" w:cs="Courier New"/>
          <w:sz w:val="18"/>
          <w:szCs w:val="18"/>
        </w:rPr>
        <w:t>-basis"&gt;</w:t>
      </w:r>
    </w:p>
    <w:p w14:paraId="5239DFD5" w14:textId="77777777" w:rsidR="006A37CE" w:rsidRPr="008420E9" w:rsidRDefault="006A37CE" w:rsidP="006A37CE">
      <w:pPr>
        <w:spacing w:after="0"/>
        <w:rPr>
          <w:rFonts w:ascii="Courier New" w:hAnsi="Courier New" w:cs="Courier New"/>
          <w:sz w:val="18"/>
          <w:szCs w:val="18"/>
        </w:rPr>
      </w:pPr>
      <w:r w:rsidRPr="008420E9">
        <w:rPr>
          <w:rFonts w:ascii="Courier New" w:hAnsi="Courier New" w:cs="Courier New"/>
          <w:sz w:val="18"/>
          <w:szCs w:val="18"/>
        </w:rPr>
        <w:t xml:space="preserve">   &lt;annotation&gt;</w:t>
      </w:r>
    </w:p>
    <w:p w14:paraId="114CBD6E" w14:textId="77777777" w:rsidR="00524E3B" w:rsidRPr="008420E9" w:rsidRDefault="006A37CE" w:rsidP="006A37CE">
      <w:pPr>
        <w:spacing w:after="0"/>
        <w:rPr>
          <w:rFonts w:ascii="Courier New" w:hAnsi="Courier New" w:cs="Courier New"/>
          <w:sz w:val="18"/>
          <w:szCs w:val="18"/>
        </w:rPr>
      </w:pPr>
      <w:r w:rsidRPr="008420E9">
        <w:rPr>
          <w:rFonts w:ascii="Courier New" w:hAnsi="Courier New" w:cs="Courier New"/>
          <w:sz w:val="18"/>
          <w:szCs w:val="18"/>
        </w:rPr>
        <w:tab/>
        <w:t xml:space="preserve">  &lt;documentation&gt;</w:t>
      </w:r>
    </w:p>
    <w:p w14:paraId="480BF0A3" w14:textId="77777777" w:rsidR="0026706F" w:rsidRPr="008420E9" w:rsidRDefault="00524E3B" w:rsidP="006A37CE">
      <w:pPr>
        <w:spacing w:after="0"/>
        <w:rPr>
          <w:rFonts w:ascii="Courier New" w:hAnsi="Courier New" w:cs="Courier New"/>
          <w:sz w:val="18"/>
          <w:szCs w:val="18"/>
        </w:rPr>
      </w:pPr>
      <w:r w:rsidRPr="008420E9">
        <w:rPr>
          <w:rFonts w:ascii="Courier New" w:hAnsi="Courier New" w:cs="Courier New"/>
          <w:sz w:val="18"/>
          <w:szCs w:val="18"/>
        </w:rPr>
        <w:t xml:space="preserve">            </w:t>
      </w:r>
      <w:r w:rsidR="006A37CE" w:rsidRPr="008420E9">
        <w:rPr>
          <w:rFonts w:ascii="Courier New" w:hAnsi="Courier New" w:cs="Courier New"/>
          <w:sz w:val="18"/>
          <w:szCs w:val="18"/>
        </w:rPr>
        <w:t>Besluittype: Generieke aandui</w:t>
      </w:r>
      <w:r w:rsidRPr="008420E9">
        <w:rPr>
          <w:rFonts w:ascii="Courier New" w:hAnsi="Courier New" w:cs="Courier New"/>
          <w:sz w:val="18"/>
          <w:szCs w:val="18"/>
        </w:rPr>
        <w:t xml:space="preserve">ding van de aard van een </w:t>
      </w:r>
      <w:r w:rsidR="006A37CE" w:rsidRPr="008420E9">
        <w:rPr>
          <w:rFonts w:ascii="Courier New" w:hAnsi="Courier New" w:cs="Courier New"/>
          <w:sz w:val="18"/>
          <w:szCs w:val="18"/>
        </w:rPr>
        <w:t>besluit.</w:t>
      </w:r>
    </w:p>
    <w:p w14:paraId="0D1B8897" w14:textId="77777777" w:rsidR="006A37CE" w:rsidRPr="00970EC6" w:rsidRDefault="0026706F" w:rsidP="006A37CE">
      <w:pPr>
        <w:spacing w:after="0"/>
        <w:rPr>
          <w:rFonts w:ascii="Courier New" w:hAnsi="Courier New" w:cs="Courier New"/>
          <w:sz w:val="18"/>
          <w:szCs w:val="18"/>
          <w:lang w:val="fr-FR"/>
        </w:rPr>
      </w:pPr>
      <w:r w:rsidRPr="008420E9">
        <w:rPr>
          <w:rFonts w:ascii="Courier New" w:hAnsi="Courier New" w:cs="Courier New"/>
          <w:sz w:val="18"/>
          <w:szCs w:val="18"/>
        </w:rPr>
        <w:t xml:space="preserve">         </w:t>
      </w:r>
      <w:r w:rsidR="006A37CE" w:rsidRPr="00970EC6">
        <w:rPr>
          <w:rFonts w:ascii="Courier New" w:hAnsi="Courier New" w:cs="Courier New"/>
          <w:sz w:val="18"/>
          <w:szCs w:val="18"/>
          <w:lang w:val="fr-FR"/>
        </w:rPr>
        <w:t>&lt;/documentation&gt;</w:t>
      </w:r>
    </w:p>
    <w:p w14:paraId="7453C77E" w14:textId="77777777" w:rsidR="006A37CE" w:rsidRPr="00970EC6" w:rsidRDefault="006A37CE" w:rsidP="006A37CE">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&lt;/annotation&gt;</w:t>
      </w:r>
    </w:p>
    <w:p w14:paraId="4D192748" w14:textId="77777777" w:rsidR="006A37CE" w:rsidRPr="00970EC6" w:rsidRDefault="006A37CE" w:rsidP="006A37CE">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&lt;sequence&gt;</w:t>
      </w:r>
    </w:p>
    <w:p w14:paraId="5904CE65" w14:textId="77777777" w:rsidR="006A37CE" w:rsidRPr="00970EC6" w:rsidRDefault="003B2939" w:rsidP="006A37CE">
      <w:pPr>
        <w:spacing w:after="0"/>
        <w:rPr>
          <w:rFonts w:ascii="Courier New" w:hAnsi="Courier New" w:cs="Courier New"/>
          <w:sz w:val="18"/>
          <w:szCs w:val="18"/>
          <w:lang w:val="fr-FR"/>
        </w:rPr>
      </w:pPr>
      <w:r w:rsidRPr="00970EC6">
        <w:rPr>
          <w:rFonts w:ascii="Courier New" w:hAnsi="Courier New" w:cs="Courier New"/>
          <w:sz w:val="18"/>
          <w:szCs w:val="18"/>
          <w:lang w:val="fr-FR"/>
        </w:rPr>
        <w:tab/>
      </w:r>
      <w:r w:rsidR="00533B7C" w:rsidRPr="00970EC6">
        <w:rPr>
          <w:rFonts w:ascii="Courier New" w:hAnsi="Courier New" w:cs="Courier New"/>
          <w:sz w:val="18"/>
          <w:szCs w:val="18"/>
          <w:lang w:val="fr-FR"/>
        </w:rPr>
        <w:t>[(</w:t>
      </w:r>
      <w:r w:rsidR="00891DB0" w:rsidRPr="00970EC6">
        <w:rPr>
          <w:rFonts w:ascii="Courier New" w:hAnsi="Courier New" w:cs="Courier New"/>
          <w:sz w:val="18"/>
          <w:szCs w:val="18"/>
          <w:u w:val="single"/>
          <w:lang w:val="fr-FR"/>
        </w:rPr>
        <w:t>Element</w:t>
      </w:r>
      <w:r w:rsidR="00891DB0" w:rsidRPr="00970EC6">
        <w:rPr>
          <w:rFonts w:ascii="Courier New" w:hAnsi="Courier New" w:cs="Courier New"/>
          <w:sz w:val="18"/>
          <w:szCs w:val="18"/>
          <w:lang w:val="fr-FR"/>
        </w:rPr>
        <w:t xml:space="preserve"> </w:t>
      </w:r>
      <w:r w:rsidR="00533B7C" w:rsidRPr="00970EC6">
        <w:rPr>
          <w:rFonts w:ascii="Courier New" w:hAnsi="Courier New" w:cs="Courier New"/>
          <w:sz w:val="18"/>
          <w:szCs w:val="18"/>
          <w:lang w:val="fr-FR"/>
        </w:rPr>
        <w:t xml:space="preserve">| </w:t>
      </w:r>
      <w:r w:rsidR="00891DB0" w:rsidRPr="00970EC6">
        <w:rPr>
          <w:rFonts w:ascii="Courier New" w:hAnsi="Courier New" w:cs="Courier New"/>
          <w:sz w:val="18"/>
          <w:szCs w:val="18"/>
          <w:u w:val="single"/>
          <w:lang w:val="fr-FR"/>
        </w:rPr>
        <w:t>Groep</w:t>
      </w:r>
      <w:r w:rsidR="00533B7C" w:rsidRPr="00970EC6">
        <w:rPr>
          <w:rFonts w:ascii="Courier New" w:hAnsi="Courier New" w:cs="Courier New"/>
          <w:sz w:val="18"/>
          <w:szCs w:val="18"/>
          <w:lang w:val="fr-FR"/>
        </w:rPr>
        <w:t>)*]</w:t>
      </w:r>
    </w:p>
    <w:p w14:paraId="286EDF58" w14:textId="77777777" w:rsidR="006A37CE" w:rsidRPr="008420E9" w:rsidRDefault="006A37CE" w:rsidP="006A37CE">
      <w:pPr>
        <w:spacing w:after="0"/>
        <w:rPr>
          <w:rFonts w:ascii="Courier New" w:hAnsi="Courier New" w:cs="Courier New"/>
          <w:sz w:val="18"/>
          <w:szCs w:val="18"/>
        </w:rPr>
      </w:pPr>
      <w:r w:rsidRPr="00970EC6">
        <w:rPr>
          <w:rFonts w:ascii="Courier New" w:hAnsi="Courier New" w:cs="Courier New"/>
          <w:sz w:val="18"/>
          <w:szCs w:val="18"/>
          <w:lang w:val="fr-FR"/>
        </w:rPr>
        <w:tab/>
      </w:r>
      <w:r w:rsidRPr="008420E9">
        <w:rPr>
          <w:rFonts w:ascii="Courier New" w:hAnsi="Courier New" w:cs="Courier New"/>
          <w:sz w:val="18"/>
          <w:szCs w:val="18"/>
        </w:rPr>
        <w:t>&lt;element ref="StUF:tijdvakGeldigheid" minOccurs="0"/&gt;</w:t>
      </w:r>
    </w:p>
    <w:p w14:paraId="407B06F7" w14:textId="77777777" w:rsidR="006A37CE" w:rsidRPr="008420E9" w:rsidRDefault="006A37CE" w:rsidP="006A37CE">
      <w:pPr>
        <w:spacing w:after="0"/>
        <w:rPr>
          <w:rFonts w:ascii="Courier New" w:hAnsi="Courier New" w:cs="Courier New"/>
          <w:sz w:val="18"/>
          <w:szCs w:val="18"/>
        </w:rPr>
      </w:pPr>
      <w:r w:rsidRPr="008420E9">
        <w:rPr>
          <w:rFonts w:ascii="Courier New" w:hAnsi="Courier New" w:cs="Courier New"/>
          <w:sz w:val="18"/>
          <w:szCs w:val="18"/>
        </w:rPr>
        <w:tab/>
        <w:t>&lt;element ref="StUF:tijdstipRegistratie" minOccurs="0"/&gt;</w:t>
      </w:r>
    </w:p>
    <w:p w14:paraId="4AC6FCF5" w14:textId="77777777" w:rsidR="006A37CE" w:rsidRPr="008420E9" w:rsidRDefault="006A37CE" w:rsidP="006A37CE">
      <w:pPr>
        <w:spacing w:after="0"/>
        <w:rPr>
          <w:rFonts w:ascii="Courier New" w:hAnsi="Courier New" w:cs="Courier New"/>
          <w:sz w:val="18"/>
          <w:szCs w:val="18"/>
        </w:rPr>
      </w:pPr>
      <w:r w:rsidRPr="008420E9">
        <w:rPr>
          <w:rFonts w:ascii="Courier New" w:hAnsi="Courier New" w:cs="Courier New"/>
          <w:sz w:val="18"/>
          <w:szCs w:val="18"/>
        </w:rPr>
        <w:tab/>
        <w:t>&lt;element ref="StUF:extraElementen" minOccurs="0"/&gt;</w:t>
      </w:r>
    </w:p>
    <w:p w14:paraId="4EE32AEE" w14:textId="77777777" w:rsidR="009F20CD" w:rsidRPr="008420E9" w:rsidRDefault="009F20CD" w:rsidP="006A37CE">
      <w:pPr>
        <w:spacing w:after="0"/>
        <w:rPr>
          <w:rFonts w:ascii="Courier New" w:hAnsi="Courier New" w:cs="Courier New"/>
          <w:sz w:val="18"/>
          <w:szCs w:val="18"/>
        </w:rPr>
      </w:pPr>
      <w:r w:rsidRPr="008420E9">
        <w:rPr>
          <w:rFonts w:ascii="Courier New" w:hAnsi="Courier New" w:cs="Courier New"/>
          <w:sz w:val="18"/>
          <w:szCs w:val="18"/>
        </w:rPr>
        <w:tab/>
        <w:t>&lt;element ref="</w:t>
      </w:r>
      <w:r w:rsidR="009C2CAD">
        <w:rPr>
          <w:rFonts w:ascii="Courier New" w:hAnsi="Courier New" w:cs="Courier New"/>
          <w:sz w:val="18"/>
          <w:szCs w:val="18"/>
        </w:rPr>
        <w:t>StUF:</w:t>
      </w:r>
      <w:r w:rsidRPr="008420E9">
        <w:rPr>
          <w:rFonts w:ascii="Courier New" w:hAnsi="Courier New" w:cs="Courier New"/>
          <w:sz w:val="18"/>
          <w:szCs w:val="18"/>
        </w:rPr>
        <w:t>aanvullendeElementen" minOccurs="0"/&gt;</w:t>
      </w:r>
    </w:p>
    <w:p w14:paraId="7BF2C3D3" w14:textId="77777777" w:rsidR="006A37CE" w:rsidRPr="008420E9" w:rsidRDefault="006A37CE" w:rsidP="006A37CE">
      <w:pPr>
        <w:spacing w:after="0"/>
        <w:rPr>
          <w:rFonts w:ascii="Courier New" w:hAnsi="Courier New" w:cs="Courier New"/>
          <w:sz w:val="18"/>
          <w:szCs w:val="18"/>
        </w:rPr>
      </w:pPr>
      <w:r w:rsidRPr="008420E9">
        <w:rPr>
          <w:rFonts w:ascii="Courier New" w:hAnsi="Courier New" w:cs="Courier New"/>
          <w:sz w:val="18"/>
          <w:szCs w:val="18"/>
        </w:rPr>
        <w:tab/>
        <w:t xml:space="preserve">&lt;element name="historieMaterieel" </w:t>
      </w:r>
    </w:p>
    <w:p w14:paraId="2B4F6DEA" w14:textId="77777777" w:rsidR="006A37CE" w:rsidRPr="008420E9" w:rsidRDefault="006A37CE" w:rsidP="006A37CE">
      <w:pPr>
        <w:spacing w:after="0"/>
        <w:rPr>
          <w:rFonts w:ascii="Courier New" w:hAnsi="Courier New" w:cs="Courier New"/>
          <w:sz w:val="18"/>
          <w:szCs w:val="18"/>
        </w:rPr>
      </w:pPr>
      <w:r w:rsidRPr="008420E9">
        <w:rPr>
          <w:rFonts w:ascii="Courier New" w:hAnsi="Courier New" w:cs="Courier New"/>
          <w:sz w:val="18"/>
          <w:szCs w:val="18"/>
        </w:rPr>
        <w:t xml:space="preserve">               type="</w:t>
      </w:r>
      <w:r w:rsidR="00A472C4" w:rsidRPr="008420E9">
        <w:rPr>
          <w:rFonts w:ascii="Courier New" w:hAnsi="Courier New" w:cs="Courier New"/>
          <w:sz w:val="18"/>
          <w:szCs w:val="18"/>
        </w:rPr>
        <w:t>ztc:</w:t>
      </w:r>
      <w:r w:rsidR="00412C8A" w:rsidRPr="008420E9">
        <w:rPr>
          <w:rFonts w:ascii="Courier New" w:hAnsi="Courier New" w:cs="Courier New"/>
          <w:sz w:val="18"/>
          <w:szCs w:val="18"/>
        </w:rPr>
        <w:t>BS</w:t>
      </w:r>
      <w:r w:rsidR="0071234E" w:rsidRPr="008420E9">
        <w:rPr>
          <w:rFonts w:ascii="Courier New" w:hAnsi="Courier New" w:cs="Courier New"/>
          <w:sz w:val="18"/>
          <w:szCs w:val="18"/>
        </w:rPr>
        <w:t>T</w:t>
      </w:r>
      <w:r w:rsidR="00412C8A" w:rsidRPr="008420E9">
        <w:rPr>
          <w:rFonts w:ascii="Courier New" w:hAnsi="Courier New" w:cs="Courier New"/>
          <w:sz w:val="18"/>
          <w:szCs w:val="18"/>
        </w:rPr>
        <w:t>-</w:t>
      </w:r>
      <w:r w:rsidRPr="008420E9">
        <w:rPr>
          <w:rFonts w:ascii="Courier New" w:hAnsi="Courier New" w:cs="Courier New"/>
          <w:sz w:val="18"/>
          <w:szCs w:val="18"/>
        </w:rPr>
        <w:t xml:space="preserve">basis" minOccurs="0"     </w:t>
      </w:r>
    </w:p>
    <w:p w14:paraId="21387204" w14:textId="77777777" w:rsidR="006A37CE" w:rsidRPr="008420E9" w:rsidRDefault="006A37CE" w:rsidP="006A37CE">
      <w:pPr>
        <w:spacing w:after="0"/>
        <w:rPr>
          <w:rFonts w:ascii="Courier New" w:hAnsi="Courier New" w:cs="Courier New"/>
          <w:sz w:val="18"/>
          <w:szCs w:val="18"/>
        </w:rPr>
      </w:pPr>
      <w:r w:rsidRPr="008420E9">
        <w:rPr>
          <w:rFonts w:ascii="Courier New" w:hAnsi="Courier New" w:cs="Courier New"/>
          <w:sz w:val="18"/>
          <w:szCs w:val="18"/>
        </w:rPr>
        <w:t xml:space="preserve">               maxOccurs="unbounded"/&gt;</w:t>
      </w:r>
    </w:p>
    <w:p w14:paraId="0D7ACC49" w14:textId="77777777" w:rsidR="00412C8A" w:rsidRPr="008420E9" w:rsidRDefault="00412C8A" w:rsidP="00412C8A">
      <w:pPr>
        <w:spacing w:after="0"/>
        <w:rPr>
          <w:rFonts w:ascii="Courier New" w:hAnsi="Courier New" w:cs="Courier New"/>
          <w:sz w:val="18"/>
          <w:szCs w:val="18"/>
        </w:rPr>
      </w:pPr>
      <w:r w:rsidRPr="008420E9">
        <w:rPr>
          <w:rFonts w:ascii="Courier New" w:hAnsi="Courier New" w:cs="Courier New"/>
          <w:sz w:val="18"/>
          <w:szCs w:val="18"/>
        </w:rPr>
        <w:t xml:space="preserve">       &lt;element name="historieFormeel" </w:t>
      </w:r>
    </w:p>
    <w:p w14:paraId="3AFBD547" w14:textId="77777777" w:rsidR="00412C8A" w:rsidRPr="008420E9" w:rsidRDefault="00412C8A" w:rsidP="00412C8A">
      <w:pPr>
        <w:spacing w:after="0"/>
        <w:rPr>
          <w:rFonts w:ascii="Courier New" w:hAnsi="Courier New" w:cs="Courier New"/>
          <w:sz w:val="18"/>
          <w:szCs w:val="18"/>
        </w:rPr>
      </w:pPr>
      <w:r w:rsidRPr="008420E9">
        <w:rPr>
          <w:rFonts w:ascii="Courier New" w:hAnsi="Courier New" w:cs="Courier New"/>
          <w:sz w:val="18"/>
          <w:szCs w:val="18"/>
        </w:rPr>
        <w:t xml:space="preserve">               type="</w:t>
      </w:r>
      <w:r w:rsidR="00A472C4" w:rsidRPr="008420E9">
        <w:rPr>
          <w:rFonts w:ascii="Courier New" w:hAnsi="Courier New" w:cs="Courier New"/>
          <w:sz w:val="18"/>
          <w:szCs w:val="18"/>
        </w:rPr>
        <w:t>ztc:</w:t>
      </w:r>
      <w:r w:rsidRPr="008420E9">
        <w:rPr>
          <w:rFonts w:ascii="Courier New" w:hAnsi="Courier New" w:cs="Courier New"/>
          <w:sz w:val="18"/>
          <w:szCs w:val="18"/>
        </w:rPr>
        <w:t>BS</w:t>
      </w:r>
      <w:r w:rsidR="0071234E" w:rsidRPr="008420E9">
        <w:rPr>
          <w:rFonts w:ascii="Courier New" w:hAnsi="Courier New" w:cs="Courier New"/>
          <w:sz w:val="18"/>
          <w:szCs w:val="18"/>
        </w:rPr>
        <w:t>T</w:t>
      </w:r>
      <w:r w:rsidRPr="008420E9">
        <w:rPr>
          <w:rFonts w:ascii="Courier New" w:hAnsi="Courier New" w:cs="Courier New"/>
          <w:sz w:val="18"/>
          <w:szCs w:val="18"/>
        </w:rPr>
        <w:t xml:space="preserve">-basis" minOccurs="0"     </w:t>
      </w:r>
    </w:p>
    <w:p w14:paraId="6A31C694" w14:textId="77777777" w:rsidR="00533B7C" w:rsidRPr="008420E9" w:rsidRDefault="00412C8A" w:rsidP="006A37CE">
      <w:pPr>
        <w:spacing w:after="0"/>
        <w:rPr>
          <w:rFonts w:ascii="Courier New" w:hAnsi="Courier New" w:cs="Courier New"/>
          <w:sz w:val="18"/>
          <w:szCs w:val="18"/>
        </w:rPr>
      </w:pPr>
      <w:r w:rsidRPr="008420E9">
        <w:rPr>
          <w:rFonts w:ascii="Courier New" w:hAnsi="Courier New" w:cs="Courier New"/>
          <w:sz w:val="18"/>
          <w:szCs w:val="18"/>
        </w:rPr>
        <w:t xml:space="preserve">               maxOccurs="unbounded"/&gt;</w:t>
      </w:r>
    </w:p>
    <w:p w14:paraId="129C080A" w14:textId="77777777" w:rsidR="00CF16DF" w:rsidRPr="00970EC6" w:rsidRDefault="00CF16DF" w:rsidP="00CF16DF">
      <w:pPr>
        <w:spacing w:after="0"/>
        <w:rPr>
          <w:rFonts w:ascii="Courier New" w:hAnsi="Courier New" w:cs="Courier New"/>
          <w:sz w:val="18"/>
          <w:szCs w:val="18"/>
          <w:lang w:val="fr-FR"/>
        </w:rPr>
      </w:pPr>
      <w:r w:rsidRPr="008420E9">
        <w:rPr>
          <w:rFonts w:ascii="Courier New" w:hAnsi="Courier New" w:cs="Courier New"/>
          <w:sz w:val="18"/>
          <w:szCs w:val="18"/>
        </w:rPr>
        <w:t xml:space="preserve">       </w:t>
      </w:r>
      <w:r w:rsidRPr="00970EC6">
        <w:rPr>
          <w:rFonts w:ascii="Courier New" w:hAnsi="Courier New" w:cs="Courier New"/>
          <w:sz w:val="18"/>
          <w:szCs w:val="18"/>
          <w:lang w:val="fr-FR"/>
        </w:rPr>
        <w:t>[</w:t>
      </w:r>
      <w:r w:rsidR="00891DB0" w:rsidRPr="00970EC6">
        <w:rPr>
          <w:rFonts w:ascii="Courier New" w:hAnsi="Courier New" w:cs="Courier New"/>
          <w:sz w:val="18"/>
          <w:szCs w:val="18"/>
          <w:u w:val="single"/>
          <w:lang w:val="fr-FR"/>
        </w:rPr>
        <w:t>Relatie</w:t>
      </w:r>
      <w:r w:rsidRPr="00970EC6">
        <w:rPr>
          <w:rFonts w:ascii="Courier New" w:hAnsi="Courier New" w:cs="Courier New"/>
          <w:sz w:val="18"/>
          <w:szCs w:val="18"/>
          <w:lang w:val="fr-FR"/>
        </w:rPr>
        <w:t>*]</w:t>
      </w:r>
    </w:p>
    <w:p w14:paraId="06ED2D2C" w14:textId="77777777" w:rsidR="00CF16DF" w:rsidRPr="00970EC6" w:rsidRDefault="00CF16DF" w:rsidP="00CF16DF">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&lt;/sequence&gt;</w:t>
      </w:r>
    </w:p>
    <w:p w14:paraId="53EA93AD" w14:textId="77777777" w:rsidR="006A37CE" w:rsidRPr="00970EC6" w:rsidRDefault="006A37CE" w:rsidP="00E0770A">
      <w:pPr>
        <w:spacing w:after="0"/>
        <w:ind w:left="720" w:hanging="720"/>
        <w:rPr>
          <w:rFonts w:ascii="Courier New" w:hAnsi="Courier New" w:cs="Courier New"/>
          <w:sz w:val="18"/>
          <w:szCs w:val="18"/>
          <w:lang w:val="fr-FR"/>
        </w:rPr>
      </w:pPr>
      <w:r w:rsidRPr="00970EC6">
        <w:rPr>
          <w:rFonts w:ascii="Courier New" w:hAnsi="Courier New" w:cs="Courier New"/>
          <w:sz w:val="18"/>
          <w:szCs w:val="18"/>
          <w:lang w:val="fr-FR"/>
        </w:rPr>
        <w:t xml:space="preserve">   &lt;attribute </w:t>
      </w:r>
      <w:r w:rsidR="00FD77FA" w:rsidRPr="00970EC6">
        <w:rPr>
          <w:rFonts w:ascii="Courier New" w:hAnsi="Courier New" w:cs="Courier New"/>
          <w:sz w:val="18"/>
          <w:szCs w:val="18"/>
          <w:lang w:val="fr-FR"/>
        </w:rPr>
        <w:t>ref</w:t>
      </w:r>
      <w:r w:rsidRPr="00970EC6">
        <w:rPr>
          <w:rFonts w:ascii="Courier New" w:hAnsi="Courier New" w:cs="Courier New"/>
          <w:sz w:val="18"/>
          <w:szCs w:val="18"/>
          <w:lang w:val="fr-FR"/>
        </w:rPr>
        <w:t>="</w:t>
      </w:r>
      <w:r w:rsidR="009F20CD" w:rsidRPr="00970EC6">
        <w:rPr>
          <w:rFonts w:ascii="Courier New" w:hAnsi="Courier New" w:cs="Courier New"/>
          <w:sz w:val="18"/>
          <w:szCs w:val="18"/>
          <w:lang w:val="fr-FR"/>
        </w:rPr>
        <w:t>ztc</w:t>
      </w:r>
      <w:r w:rsidRPr="00970EC6">
        <w:rPr>
          <w:rFonts w:ascii="Courier New" w:hAnsi="Courier New" w:cs="Courier New"/>
          <w:sz w:val="18"/>
          <w:szCs w:val="18"/>
          <w:lang w:val="fr-FR"/>
        </w:rPr>
        <w:t>:entiteittype"</w:t>
      </w:r>
      <w:r w:rsidR="009F20CD" w:rsidRPr="00970EC6">
        <w:rPr>
          <w:rFonts w:ascii="Courier New" w:hAnsi="Courier New" w:cs="Courier New"/>
          <w:sz w:val="18"/>
          <w:szCs w:val="18"/>
          <w:lang w:val="fr-FR"/>
        </w:rPr>
        <w:t xml:space="preserve"> </w:t>
      </w:r>
      <w:r w:rsidR="00FD77FA" w:rsidRPr="00970EC6">
        <w:rPr>
          <w:rFonts w:ascii="Courier New" w:hAnsi="Courier New" w:cs="Courier New"/>
          <w:sz w:val="18"/>
          <w:szCs w:val="18"/>
          <w:lang w:val="fr-FR"/>
        </w:rPr>
        <w:t>fixed</w:t>
      </w:r>
      <w:r w:rsidR="009F20CD" w:rsidRPr="00970EC6">
        <w:rPr>
          <w:rFonts w:ascii="Courier New" w:hAnsi="Courier New" w:cs="Courier New"/>
          <w:sz w:val="18"/>
          <w:szCs w:val="18"/>
          <w:lang w:val="fr-FR"/>
        </w:rPr>
        <w:t>="</w:t>
      </w:r>
      <w:r w:rsidR="000B09B6" w:rsidRPr="00970EC6">
        <w:rPr>
          <w:rFonts w:ascii="Courier New" w:hAnsi="Courier New" w:cs="Courier New"/>
          <w:sz w:val="18"/>
          <w:szCs w:val="18"/>
          <w:lang w:val="fr-FR"/>
        </w:rPr>
        <w:t>BST</w:t>
      </w:r>
      <w:r w:rsidR="009F20CD" w:rsidRPr="00970EC6">
        <w:rPr>
          <w:rFonts w:ascii="Courier New" w:hAnsi="Courier New" w:cs="Courier New"/>
          <w:sz w:val="18"/>
          <w:szCs w:val="18"/>
          <w:lang w:val="fr-FR"/>
        </w:rPr>
        <w:t>"</w:t>
      </w:r>
      <w:r w:rsidRPr="00970EC6">
        <w:rPr>
          <w:rFonts w:ascii="Courier New" w:hAnsi="Courier New" w:cs="Courier New"/>
          <w:sz w:val="18"/>
          <w:szCs w:val="18"/>
          <w:lang w:val="fr-FR"/>
        </w:rPr>
        <w:t>/&gt;</w:t>
      </w:r>
    </w:p>
    <w:p w14:paraId="69303181" w14:textId="77777777" w:rsidR="006A37CE" w:rsidRPr="008420E9" w:rsidRDefault="006A37CE" w:rsidP="006A37CE">
      <w:pPr>
        <w:spacing w:after="0"/>
        <w:rPr>
          <w:rFonts w:ascii="Courier New" w:hAnsi="Courier New" w:cs="Courier New"/>
          <w:sz w:val="18"/>
          <w:szCs w:val="18"/>
        </w:rPr>
      </w:pPr>
      <w:r w:rsidRPr="00970EC6">
        <w:rPr>
          <w:rFonts w:ascii="Courier New" w:hAnsi="Courier New" w:cs="Courier New"/>
          <w:sz w:val="18"/>
          <w:szCs w:val="18"/>
          <w:lang w:val="fr-FR"/>
        </w:rPr>
        <w:t xml:space="preserve">   </w:t>
      </w:r>
      <w:r w:rsidRPr="008420E9">
        <w:rPr>
          <w:rFonts w:ascii="Courier New" w:hAnsi="Courier New" w:cs="Courier New"/>
          <w:sz w:val="18"/>
          <w:szCs w:val="18"/>
        </w:rPr>
        <w:t>&lt;attributeGroup ref="StUF:entiteit"/&gt;</w:t>
      </w:r>
    </w:p>
    <w:p w14:paraId="78E82403" w14:textId="77777777" w:rsidR="00A136EC" w:rsidRPr="008420E9" w:rsidRDefault="006A37CE" w:rsidP="006A37CE">
      <w:pPr>
        <w:spacing w:after="0"/>
        <w:rPr>
          <w:rFonts w:ascii="Courier New" w:hAnsi="Courier New" w:cs="Courier New"/>
          <w:sz w:val="18"/>
          <w:szCs w:val="18"/>
        </w:rPr>
      </w:pPr>
      <w:r w:rsidRPr="008420E9">
        <w:rPr>
          <w:rFonts w:ascii="Courier New" w:hAnsi="Courier New" w:cs="Courier New"/>
          <w:sz w:val="18"/>
          <w:szCs w:val="18"/>
        </w:rPr>
        <w:t>&lt;/complexType&gt;</w:t>
      </w:r>
    </w:p>
    <w:p w14:paraId="7CBA747B" w14:textId="77777777" w:rsidR="000B09B6" w:rsidRPr="008420E9" w:rsidDel="00D22D9E" w:rsidRDefault="000B09B6" w:rsidP="006A37CE">
      <w:pPr>
        <w:spacing w:after="0"/>
        <w:rPr>
          <w:del w:id="117" w:author="Henri Korver" w:date="2017-03-07T12:09:00Z"/>
          <w:rFonts w:ascii="Courier New" w:hAnsi="Courier New" w:cs="Courier New"/>
          <w:sz w:val="18"/>
          <w:szCs w:val="18"/>
        </w:rPr>
      </w:pPr>
    </w:p>
    <w:p w14:paraId="18139A62" w14:textId="77777777" w:rsidR="00233FCF" w:rsidRPr="008420E9" w:rsidRDefault="00233FCF" w:rsidP="006A37CE">
      <w:pPr>
        <w:spacing w:after="0"/>
        <w:rPr>
          <w:rFonts w:ascii="Courier New" w:hAnsi="Courier New" w:cs="Courier New"/>
          <w:sz w:val="18"/>
          <w:szCs w:val="18"/>
        </w:rPr>
      </w:pPr>
    </w:p>
    <w:p w14:paraId="43165347" w14:textId="77777777" w:rsidR="000B09B6" w:rsidRPr="008420E9" w:rsidRDefault="00233FCF" w:rsidP="00E45B6B">
      <w:r w:rsidRPr="008420E9">
        <w:t xml:space="preserve">Let op: in dit voorbeeld zijn de placeholders </w:t>
      </w:r>
      <w:r w:rsidRPr="00E45B6B">
        <w:t>[(Element</w:t>
      </w:r>
      <w:r w:rsidR="00D4488D" w:rsidRPr="00E45B6B">
        <w:t>|</w:t>
      </w:r>
      <w:r w:rsidRPr="00E45B6B">
        <w:t>Groep)*]</w:t>
      </w:r>
      <w:r w:rsidR="009B4A24" w:rsidRPr="00E45B6B">
        <w:rPr>
          <w:sz w:val="20"/>
          <w:szCs w:val="20"/>
        </w:rPr>
        <w:t xml:space="preserve"> </w:t>
      </w:r>
      <w:r w:rsidRPr="00E45B6B">
        <w:t>en</w:t>
      </w:r>
      <w:r w:rsidR="00D4488D" w:rsidRPr="00B64B3E">
        <w:rPr>
          <w:sz w:val="20"/>
          <w:szCs w:val="20"/>
        </w:rPr>
        <w:t xml:space="preserve"> </w:t>
      </w:r>
      <w:r w:rsidRPr="00E45B6B">
        <w:t>[Relatie*]</w:t>
      </w:r>
      <w:r w:rsidR="00D4488D" w:rsidRPr="00B64B3E">
        <w:t xml:space="preserve"> </w:t>
      </w:r>
      <w:r w:rsidRPr="002E05BE">
        <w:t>nog niet uitgewerkt omdat ze pas later worden beschreven.</w:t>
      </w:r>
    </w:p>
    <w:p w14:paraId="4A85B50A" w14:textId="0D5E5574" w:rsidR="00A136EC" w:rsidRPr="008420E9" w:rsidRDefault="00A136EC" w:rsidP="00A136EC">
      <w:pPr>
        <w:pStyle w:val="Kop2"/>
      </w:pPr>
      <w:del w:id="118" w:author="Henri Korver" w:date="2017-03-07T20:08:00Z">
        <w:r w:rsidRPr="008420E9" w:rsidDel="000E59EF">
          <w:delText>Kerngegevens</w:delText>
        </w:r>
      </w:del>
      <w:ins w:id="119" w:author="Henri Korver" w:date="2017-03-07T20:08:00Z">
        <w:r w:rsidR="000E59EF">
          <w:t>Matchgegevens</w:t>
        </w:r>
      </w:ins>
    </w:p>
    <w:p w14:paraId="067F3034" w14:textId="7D96FF52" w:rsidR="00A136EC" w:rsidRPr="008420E9" w:rsidRDefault="00B875D2" w:rsidP="00A136EC">
      <w:r w:rsidRPr="008420E9">
        <w:t xml:space="preserve">De </w:t>
      </w:r>
      <w:del w:id="120" w:author="Henri Korver" w:date="2017-03-07T20:08:00Z">
        <w:r w:rsidRPr="008420E9" w:rsidDel="000E59EF">
          <w:delText>kerngegevens</w:delText>
        </w:r>
      </w:del>
      <w:ins w:id="121" w:author="Henri Korver" w:date="2017-03-07T20:08:00Z">
        <w:r w:rsidR="000E59EF">
          <w:t>matchgegevens</w:t>
        </w:r>
      </w:ins>
      <w:r w:rsidRPr="008420E9">
        <w:t xml:space="preserve"> van een </w:t>
      </w:r>
      <w:r w:rsidR="00891DB0" w:rsidRPr="008420E9">
        <w:t xml:space="preserve">entiteittype </w:t>
      </w:r>
      <w:r w:rsidR="00AF31C3" w:rsidRPr="008420E9">
        <w:t>worden als vo</w:t>
      </w:r>
      <w:r w:rsidR="00D92385" w:rsidRPr="008420E9">
        <w:t>l</w:t>
      </w:r>
      <w:r w:rsidR="00AF31C3" w:rsidRPr="008420E9">
        <w:t>gt vertaald naar StUF</w:t>
      </w:r>
      <w:r w:rsidR="007B1936">
        <w:t>:</w:t>
      </w:r>
    </w:p>
    <w:p w14:paraId="58690020" w14:textId="0CA78B67" w:rsidR="00A136EC" w:rsidRPr="008420E9" w:rsidRDefault="00A136EC" w:rsidP="00A136EC">
      <w:pPr>
        <w:spacing w:after="0"/>
        <w:rPr>
          <w:rFonts w:ascii="Courier New" w:hAnsi="Courier New" w:cs="Courier New"/>
          <w:sz w:val="18"/>
          <w:szCs w:val="18"/>
        </w:rPr>
      </w:pPr>
      <w:r w:rsidRPr="008420E9">
        <w:rPr>
          <w:rFonts w:ascii="Courier New" w:hAnsi="Courier New" w:cs="Courier New"/>
          <w:sz w:val="18"/>
          <w:szCs w:val="18"/>
        </w:rPr>
        <w:lastRenderedPageBreak/>
        <w:t>&lt;complexType name="</w:t>
      </w:r>
      <w:r w:rsidR="0039188C" w:rsidRPr="008420E9">
        <w:rPr>
          <w:rFonts w:ascii="Courier New" w:hAnsi="Courier New" w:cs="Courier New"/>
          <w:sz w:val="18"/>
          <w:szCs w:val="18"/>
        </w:rPr>
        <w:t>[</w:t>
      </w:r>
      <w:r w:rsidR="00DD6A93" w:rsidRPr="008420E9">
        <w:rPr>
          <w:rFonts w:ascii="Courier New" w:hAnsi="Courier New" w:cs="Courier New"/>
          <w:sz w:val="18"/>
          <w:szCs w:val="18"/>
          <w:u w:val="single"/>
        </w:rPr>
        <w:t>Entiteittype.mnemonic</w:t>
      </w:r>
      <w:r w:rsidR="0039188C" w:rsidRPr="008420E9">
        <w:rPr>
          <w:rFonts w:ascii="Courier New" w:hAnsi="Courier New" w:cs="Courier New"/>
          <w:sz w:val="18"/>
          <w:szCs w:val="18"/>
        </w:rPr>
        <w:t>]</w:t>
      </w:r>
      <w:r w:rsidRPr="008420E9">
        <w:rPr>
          <w:rFonts w:ascii="Courier New" w:hAnsi="Courier New" w:cs="Courier New"/>
          <w:sz w:val="18"/>
          <w:szCs w:val="18"/>
        </w:rPr>
        <w:t>-</w:t>
      </w:r>
      <w:del w:id="122" w:author="Henri Korver" w:date="2017-03-07T20:08:00Z">
        <w:r w:rsidRPr="008420E9" w:rsidDel="000E59EF">
          <w:rPr>
            <w:rFonts w:ascii="Courier New" w:hAnsi="Courier New" w:cs="Courier New"/>
            <w:sz w:val="18"/>
            <w:szCs w:val="18"/>
          </w:rPr>
          <w:delText>kerngegevens</w:delText>
        </w:r>
      </w:del>
      <w:ins w:id="123" w:author="Henri Korver" w:date="2017-03-07T20:08:00Z">
        <w:r w:rsidR="000E59EF">
          <w:rPr>
            <w:rFonts w:ascii="Courier New" w:hAnsi="Courier New" w:cs="Courier New"/>
            <w:sz w:val="18"/>
            <w:szCs w:val="18"/>
          </w:rPr>
          <w:t>matchgegevens</w:t>
        </w:r>
      </w:ins>
      <w:r w:rsidRPr="008420E9">
        <w:rPr>
          <w:rFonts w:ascii="Courier New" w:hAnsi="Courier New" w:cs="Courier New"/>
          <w:sz w:val="18"/>
          <w:szCs w:val="18"/>
        </w:rPr>
        <w:t>"&gt;</w:t>
      </w:r>
    </w:p>
    <w:p w14:paraId="4F369F2B" w14:textId="77777777" w:rsidR="00A136EC" w:rsidRPr="008420E9" w:rsidRDefault="00A136EC" w:rsidP="00A136EC">
      <w:pPr>
        <w:spacing w:after="0"/>
        <w:rPr>
          <w:rFonts w:ascii="Courier New" w:hAnsi="Courier New" w:cs="Courier New"/>
          <w:sz w:val="18"/>
          <w:szCs w:val="18"/>
        </w:rPr>
      </w:pPr>
      <w:r w:rsidRPr="008420E9">
        <w:rPr>
          <w:rFonts w:ascii="Courier New" w:hAnsi="Courier New" w:cs="Courier New"/>
          <w:sz w:val="18"/>
          <w:szCs w:val="18"/>
        </w:rPr>
        <w:t xml:space="preserve">    &lt;complexContent&gt;</w:t>
      </w:r>
    </w:p>
    <w:p w14:paraId="7D8522C3" w14:textId="77777777" w:rsidR="00A136EC" w:rsidRPr="008420E9" w:rsidRDefault="00A136EC" w:rsidP="00A136EC">
      <w:pPr>
        <w:spacing w:after="0"/>
        <w:rPr>
          <w:rFonts w:ascii="Courier New" w:hAnsi="Courier New" w:cs="Courier New"/>
          <w:sz w:val="18"/>
          <w:szCs w:val="18"/>
        </w:rPr>
      </w:pPr>
      <w:r w:rsidRPr="008420E9">
        <w:rPr>
          <w:rFonts w:ascii="Courier New" w:hAnsi="Courier New" w:cs="Courier New"/>
          <w:sz w:val="18"/>
          <w:szCs w:val="18"/>
        </w:rPr>
        <w:t xml:space="preserve">        &lt;restriction base="</w:t>
      </w:r>
      <w:r w:rsidR="00A472C4" w:rsidRPr="008420E9">
        <w:rPr>
          <w:rFonts w:ascii="Courier New" w:hAnsi="Courier New" w:cs="Courier New"/>
          <w:sz w:val="18"/>
          <w:szCs w:val="18"/>
        </w:rPr>
        <w:t>[</w:t>
      </w:r>
      <w:r w:rsidR="00A472C4" w:rsidRPr="008420E9">
        <w:rPr>
          <w:rFonts w:ascii="Courier New" w:hAnsi="Courier New" w:cs="Courier New"/>
          <w:sz w:val="18"/>
          <w:szCs w:val="18"/>
          <w:u w:val="single"/>
        </w:rPr>
        <w:t>ns prefix</w:t>
      </w:r>
      <w:r w:rsidR="00A472C4" w:rsidRPr="008420E9">
        <w:rPr>
          <w:rFonts w:ascii="Courier New" w:hAnsi="Courier New" w:cs="Courier New"/>
          <w:sz w:val="18"/>
          <w:szCs w:val="18"/>
        </w:rPr>
        <w:t>]:</w:t>
      </w:r>
      <w:r w:rsidR="0039188C" w:rsidRPr="008420E9">
        <w:rPr>
          <w:rFonts w:ascii="Courier New" w:hAnsi="Courier New" w:cs="Courier New"/>
          <w:sz w:val="18"/>
          <w:szCs w:val="18"/>
        </w:rPr>
        <w:t>[</w:t>
      </w:r>
      <w:r w:rsidR="00850285" w:rsidRPr="008420E9">
        <w:rPr>
          <w:rFonts w:ascii="Courier New" w:hAnsi="Courier New" w:cs="Courier New"/>
          <w:sz w:val="18"/>
          <w:szCs w:val="18"/>
          <w:u w:val="single"/>
        </w:rPr>
        <w:t>Entiteittype.mnemonic</w:t>
      </w:r>
      <w:r w:rsidR="0039188C" w:rsidRPr="008420E9">
        <w:rPr>
          <w:rFonts w:ascii="Courier New" w:hAnsi="Courier New" w:cs="Courier New"/>
          <w:sz w:val="18"/>
          <w:szCs w:val="18"/>
        </w:rPr>
        <w:t>]</w:t>
      </w:r>
      <w:r w:rsidRPr="008420E9">
        <w:rPr>
          <w:rFonts w:ascii="Courier New" w:hAnsi="Courier New" w:cs="Courier New"/>
          <w:sz w:val="18"/>
          <w:szCs w:val="18"/>
        </w:rPr>
        <w:t>-basis"&gt;</w:t>
      </w:r>
    </w:p>
    <w:p w14:paraId="7793937D" w14:textId="77777777" w:rsidR="00A136EC" w:rsidRPr="008420E9" w:rsidRDefault="00A136EC" w:rsidP="00A136EC">
      <w:pPr>
        <w:spacing w:after="0"/>
        <w:rPr>
          <w:rFonts w:ascii="Courier New" w:hAnsi="Courier New" w:cs="Courier New"/>
          <w:sz w:val="18"/>
          <w:szCs w:val="18"/>
        </w:rPr>
      </w:pPr>
      <w:r w:rsidRPr="008420E9">
        <w:rPr>
          <w:rFonts w:ascii="Courier New" w:hAnsi="Courier New" w:cs="Courier New"/>
          <w:sz w:val="18"/>
          <w:szCs w:val="18"/>
        </w:rPr>
        <w:tab/>
        <w:t xml:space="preserve">     &lt;sequence&gt;</w:t>
      </w:r>
    </w:p>
    <w:p w14:paraId="738E1DF7" w14:textId="77777777" w:rsidR="0039188C" w:rsidRPr="008420E9" w:rsidRDefault="00A136EC" w:rsidP="0039188C">
      <w:pPr>
        <w:spacing w:after="0"/>
        <w:rPr>
          <w:rFonts w:ascii="Courier New" w:hAnsi="Courier New" w:cs="Courier New"/>
          <w:sz w:val="18"/>
          <w:szCs w:val="18"/>
        </w:rPr>
      </w:pPr>
      <w:r w:rsidRPr="008420E9">
        <w:rPr>
          <w:rFonts w:ascii="Courier New" w:hAnsi="Courier New" w:cs="Courier New"/>
          <w:sz w:val="18"/>
          <w:szCs w:val="18"/>
        </w:rPr>
        <w:tab/>
      </w:r>
      <w:r w:rsidR="0039188C" w:rsidRPr="008420E9">
        <w:rPr>
          <w:rFonts w:ascii="Courier New" w:hAnsi="Courier New" w:cs="Courier New"/>
          <w:sz w:val="18"/>
          <w:szCs w:val="18"/>
        </w:rPr>
        <w:t xml:space="preserve">    </w:t>
      </w:r>
      <w:r w:rsidR="0039188C" w:rsidRPr="008420E9">
        <w:rPr>
          <w:rFonts w:ascii="Courier New" w:hAnsi="Courier New" w:cs="Courier New"/>
          <w:sz w:val="18"/>
          <w:szCs w:val="18"/>
        </w:rPr>
        <w:tab/>
        <w:t xml:space="preserve"> [(</w:t>
      </w:r>
      <w:r w:rsidR="00891DB0" w:rsidRPr="008420E9">
        <w:rPr>
          <w:rFonts w:ascii="Courier New" w:hAnsi="Courier New" w:cs="Courier New"/>
          <w:sz w:val="18"/>
          <w:szCs w:val="18"/>
          <w:u w:val="single"/>
        </w:rPr>
        <w:t>Element</w:t>
      </w:r>
      <w:r w:rsidR="00891DB0" w:rsidRPr="008420E9">
        <w:rPr>
          <w:rFonts w:ascii="Courier New" w:hAnsi="Courier New" w:cs="Courier New"/>
          <w:sz w:val="18"/>
          <w:szCs w:val="18"/>
        </w:rPr>
        <w:t xml:space="preserve"> </w:t>
      </w:r>
      <w:r w:rsidR="0039188C" w:rsidRPr="008420E9">
        <w:rPr>
          <w:rFonts w:ascii="Courier New" w:hAnsi="Courier New" w:cs="Courier New"/>
          <w:sz w:val="18"/>
          <w:szCs w:val="18"/>
        </w:rPr>
        <w:t xml:space="preserve">| </w:t>
      </w:r>
      <w:r w:rsidR="00891DB0" w:rsidRPr="008420E9">
        <w:rPr>
          <w:rFonts w:ascii="Courier New" w:hAnsi="Courier New" w:cs="Courier New"/>
          <w:sz w:val="18"/>
          <w:szCs w:val="18"/>
          <w:u w:val="single"/>
        </w:rPr>
        <w:t>Groep</w:t>
      </w:r>
      <w:r w:rsidR="00891DB0" w:rsidRPr="008420E9">
        <w:rPr>
          <w:rFonts w:ascii="Courier New" w:hAnsi="Courier New" w:cs="Courier New"/>
          <w:sz w:val="18"/>
          <w:szCs w:val="18"/>
        </w:rPr>
        <w:t xml:space="preserve"> </w:t>
      </w:r>
      <w:r w:rsidR="0039188C" w:rsidRPr="008420E9">
        <w:rPr>
          <w:rFonts w:ascii="Courier New" w:hAnsi="Courier New" w:cs="Courier New"/>
          <w:sz w:val="18"/>
          <w:szCs w:val="18"/>
        </w:rPr>
        <w:t xml:space="preserve">| </w:t>
      </w:r>
      <w:r w:rsidR="00891DB0" w:rsidRPr="008420E9">
        <w:rPr>
          <w:rFonts w:ascii="Courier New" w:hAnsi="Courier New" w:cs="Courier New"/>
          <w:sz w:val="18"/>
          <w:szCs w:val="18"/>
          <w:u w:val="single"/>
        </w:rPr>
        <w:t>Relatie</w:t>
      </w:r>
      <w:r w:rsidR="0039188C" w:rsidRPr="008420E9">
        <w:rPr>
          <w:rFonts w:ascii="Courier New" w:hAnsi="Courier New" w:cs="Courier New"/>
          <w:sz w:val="18"/>
          <w:szCs w:val="18"/>
        </w:rPr>
        <w:t>)*]</w:t>
      </w:r>
    </w:p>
    <w:p w14:paraId="2E207ACD" w14:textId="77777777" w:rsidR="00A136EC" w:rsidRPr="008420E9" w:rsidRDefault="00A136EC" w:rsidP="00A136EC">
      <w:pPr>
        <w:spacing w:after="0"/>
        <w:rPr>
          <w:rFonts w:ascii="Courier New" w:hAnsi="Courier New" w:cs="Courier New"/>
          <w:sz w:val="18"/>
          <w:szCs w:val="18"/>
        </w:rPr>
      </w:pPr>
      <w:r w:rsidRPr="008420E9">
        <w:rPr>
          <w:rFonts w:ascii="Courier New" w:hAnsi="Courier New" w:cs="Courier New"/>
          <w:sz w:val="18"/>
          <w:szCs w:val="18"/>
        </w:rPr>
        <w:tab/>
        <w:t xml:space="preserve">     &lt;/sequence&gt;</w:t>
      </w:r>
    </w:p>
    <w:p w14:paraId="2F13DDDF" w14:textId="77777777" w:rsidR="00A136EC" w:rsidRPr="008420E9" w:rsidRDefault="00A136EC" w:rsidP="008C6656">
      <w:pPr>
        <w:spacing w:after="0"/>
        <w:rPr>
          <w:rFonts w:ascii="Courier New" w:hAnsi="Courier New" w:cs="Courier New"/>
          <w:sz w:val="18"/>
          <w:szCs w:val="18"/>
        </w:rPr>
      </w:pPr>
      <w:r w:rsidRPr="008420E9">
        <w:rPr>
          <w:rFonts w:ascii="Courier New" w:hAnsi="Courier New" w:cs="Courier New"/>
          <w:sz w:val="18"/>
          <w:szCs w:val="18"/>
        </w:rPr>
        <w:tab/>
        <w:t xml:space="preserve">     &lt;attribute </w:t>
      </w:r>
      <w:r w:rsidR="008C6656">
        <w:rPr>
          <w:rFonts w:ascii="Courier New" w:hAnsi="Courier New" w:cs="Courier New"/>
          <w:sz w:val="18"/>
          <w:szCs w:val="18"/>
        </w:rPr>
        <w:t>ref</w:t>
      </w:r>
      <w:r w:rsidR="0018146E" w:rsidRPr="008420E9">
        <w:rPr>
          <w:rFonts w:ascii="Courier New" w:hAnsi="Courier New" w:cs="Courier New"/>
          <w:sz w:val="18"/>
          <w:szCs w:val="18"/>
        </w:rPr>
        <w:t>="</w:t>
      </w:r>
      <w:r w:rsidR="008C6656" w:rsidRPr="008420E9">
        <w:rPr>
          <w:rFonts w:ascii="Courier New" w:hAnsi="Courier New" w:cs="Courier New"/>
          <w:sz w:val="18"/>
          <w:szCs w:val="18"/>
        </w:rPr>
        <w:t>[</w:t>
      </w:r>
      <w:r w:rsidR="008C6656" w:rsidRPr="008420E9">
        <w:rPr>
          <w:rFonts w:ascii="Courier New" w:hAnsi="Courier New" w:cs="Courier New"/>
          <w:sz w:val="18"/>
          <w:szCs w:val="18"/>
          <w:u w:val="single"/>
        </w:rPr>
        <w:t>ns prefix</w:t>
      </w:r>
      <w:r w:rsidR="008C6656" w:rsidRPr="008420E9">
        <w:rPr>
          <w:rFonts w:ascii="Courier New" w:hAnsi="Courier New" w:cs="Courier New"/>
          <w:sz w:val="18"/>
          <w:szCs w:val="18"/>
        </w:rPr>
        <w:t>]</w:t>
      </w:r>
      <w:r w:rsidR="008C6656">
        <w:rPr>
          <w:rFonts w:ascii="Courier New" w:hAnsi="Courier New" w:cs="Courier New"/>
          <w:sz w:val="18"/>
          <w:szCs w:val="18"/>
        </w:rPr>
        <w:t>:</w:t>
      </w:r>
      <w:r w:rsidR="0018146E" w:rsidRPr="008420E9">
        <w:rPr>
          <w:rFonts w:ascii="Courier New" w:hAnsi="Courier New" w:cs="Courier New"/>
          <w:sz w:val="18"/>
          <w:szCs w:val="18"/>
        </w:rPr>
        <w:t xml:space="preserve">entiteittype" </w:t>
      </w:r>
      <w:r w:rsidR="008C6656">
        <w:rPr>
          <w:rFonts w:ascii="Courier New" w:hAnsi="Courier New" w:cs="Courier New"/>
          <w:sz w:val="18"/>
          <w:szCs w:val="18"/>
        </w:rPr>
        <w:t>fixed</w:t>
      </w:r>
      <w:r w:rsidR="008C6656" w:rsidRPr="008420E9">
        <w:rPr>
          <w:rFonts w:ascii="Courier New" w:hAnsi="Courier New" w:cs="Courier New"/>
          <w:sz w:val="18"/>
          <w:szCs w:val="18"/>
        </w:rPr>
        <w:t>="</w:t>
      </w:r>
      <w:r w:rsidR="008C6656" w:rsidRPr="002E407C">
        <w:rPr>
          <w:rFonts w:ascii="Courier New" w:hAnsi="Courier New" w:cs="Courier New"/>
          <w:sz w:val="18"/>
          <w:szCs w:val="18"/>
        </w:rPr>
        <w:t>[</w:t>
      </w:r>
      <w:r w:rsidR="008C6656" w:rsidRPr="008420E9">
        <w:rPr>
          <w:rFonts w:ascii="Courier New" w:hAnsi="Courier New" w:cs="Courier New"/>
          <w:sz w:val="18"/>
          <w:szCs w:val="18"/>
          <w:u w:val="single"/>
        </w:rPr>
        <w:t>Entiteittype.mnemonic</w:t>
      </w:r>
      <w:r w:rsidR="008C6656" w:rsidRPr="002E407C">
        <w:rPr>
          <w:rFonts w:ascii="Courier New" w:hAnsi="Courier New" w:cs="Courier New"/>
          <w:sz w:val="18"/>
          <w:szCs w:val="18"/>
        </w:rPr>
        <w:t>]</w:t>
      </w:r>
      <w:r w:rsidR="0018146E" w:rsidRPr="008420E9">
        <w:rPr>
          <w:rFonts w:ascii="Courier New" w:hAnsi="Courier New" w:cs="Courier New"/>
          <w:sz w:val="18"/>
          <w:szCs w:val="18"/>
        </w:rPr>
        <w:br/>
        <w:t xml:space="preserve">                      </w:t>
      </w:r>
      <w:r w:rsidR="008C6656">
        <w:rPr>
          <w:rFonts w:ascii="Courier New" w:hAnsi="Courier New" w:cs="Courier New"/>
          <w:sz w:val="18"/>
          <w:szCs w:val="18"/>
        </w:rPr>
        <w:t xml:space="preserve"> </w:t>
      </w:r>
      <w:r w:rsidRPr="008420E9">
        <w:rPr>
          <w:rFonts w:ascii="Courier New" w:hAnsi="Courier New" w:cs="Courier New"/>
          <w:sz w:val="18"/>
          <w:szCs w:val="18"/>
        </w:rPr>
        <w:t>use="required"/&gt;</w:t>
      </w:r>
    </w:p>
    <w:p w14:paraId="28336DDC" w14:textId="77777777" w:rsidR="00EE1152" w:rsidRPr="00970EC6" w:rsidRDefault="00EE1152" w:rsidP="00A136EC">
      <w:pPr>
        <w:spacing w:after="0"/>
        <w:rPr>
          <w:rFonts w:ascii="Courier New" w:hAnsi="Courier New" w:cs="Courier New"/>
          <w:sz w:val="18"/>
          <w:szCs w:val="18"/>
          <w:lang w:val="en-GB"/>
        </w:rPr>
      </w:pPr>
      <w:r>
        <w:rPr>
          <w:rFonts w:ascii="Courier New" w:hAnsi="Courier New" w:cs="Courier New"/>
          <w:sz w:val="18"/>
          <w:szCs w:val="18"/>
        </w:rPr>
        <w:tab/>
        <w:t xml:space="preserve">     </w:t>
      </w:r>
      <w:r w:rsidRPr="00970EC6">
        <w:rPr>
          <w:rFonts w:ascii="Courier New" w:hAnsi="Courier New" w:cs="Courier New"/>
          <w:sz w:val="18"/>
          <w:szCs w:val="18"/>
          <w:lang w:val="en-GB"/>
        </w:rPr>
        <w:t>&lt;attribute name="scope" type="[</w:t>
      </w:r>
      <w:r w:rsidRPr="00970EC6">
        <w:rPr>
          <w:rFonts w:ascii="Courier New" w:hAnsi="Courier New" w:cs="Courier New"/>
          <w:sz w:val="18"/>
          <w:szCs w:val="18"/>
          <w:u w:val="single"/>
          <w:lang w:val="en-GB"/>
        </w:rPr>
        <w:t>stuf ns prefix</w:t>
      </w:r>
      <w:r w:rsidRPr="00970EC6">
        <w:rPr>
          <w:rFonts w:ascii="Courier New" w:hAnsi="Courier New" w:cs="Courier New"/>
          <w:sz w:val="18"/>
          <w:szCs w:val="18"/>
          <w:lang w:val="en-GB"/>
        </w:rPr>
        <w:t xml:space="preserve">]:StUFScope" </w:t>
      </w:r>
      <w:r w:rsidRPr="00970EC6">
        <w:rPr>
          <w:rFonts w:ascii="Courier New" w:hAnsi="Courier New" w:cs="Courier New"/>
          <w:sz w:val="18"/>
          <w:szCs w:val="18"/>
          <w:lang w:val="en-GB"/>
        </w:rPr>
        <w:br/>
        <w:t xml:space="preserve">                   use="prohibited"/&gt;</w:t>
      </w:r>
    </w:p>
    <w:p w14:paraId="580A4D17" w14:textId="77777777" w:rsidR="00A136EC" w:rsidRPr="008420E9" w:rsidRDefault="0039188C" w:rsidP="00A136EC">
      <w:pPr>
        <w:spacing w:after="0"/>
        <w:rPr>
          <w:rFonts w:ascii="Courier New" w:hAnsi="Courier New" w:cs="Courier New"/>
          <w:sz w:val="18"/>
          <w:szCs w:val="18"/>
        </w:rPr>
      </w:pPr>
      <w:r w:rsidRPr="00970EC6">
        <w:rPr>
          <w:rFonts w:ascii="Courier New" w:hAnsi="Courier New" w:cs="Courier New"/>
          <w:sz w:val="18"/>
          <w:szCs w:val="18"/>
          <w:lang w:val="en-GB"/>
        </w:rPr>
        <w:tab/>
        <w:t xml:space="preserve">  </w:t>
      </w:r>
      <w:r w:rsidR="00A136EC" w:rsidRPr="008420E9">
        <w:rPr>
          <w:rFonts w:ascii="Courier New" w:hAnsi="Courier New" w:cs="Courier New"/>
          <w:sz w:val="18"/>
          <w:szCs w:val="18"/>
        </w:rPr>
        <w:t>&lt;/restriction&gt;</w:t>
      </w:r>
    </w:p>
    <w:p w14:paraId="1E3C3FBA" w14:textId="77777777" w:rsidR="00A136EC" w:rsidRPr="008420E9" w:rsidRDefault="0039188C" w:rsidP="00A136EC">
      <w:pPr>
        <w:spacing w:after="0"/>
        <w:rPr>
          <w:rFonts w:ascii="Courier New" w:hAnsi="Courier New" w:cs="Courier New"/>
          <w:sz w:val="18"/>
          <w:szCs w:val="18"/>
        </w:rPr>
      </w:pPr>
      <w:r w:rsidRPr="008420E9">
        <w:rPr>
          <w:rFonts w:ascii="Courier New" w:hAnsi="Courier New" w:cs="Courier New"/>
          <w:sz w:val="18"/>
          <w:szCs w:val="18"/>
        </w:rPr>
        <w:t xml:space="preserve">    </w:t>
      </w:r>
      <w:r w:rsidR="00A136EC" w:rsidRPr="008420E9">
        <w:rPr>
          <w:rFonts w:ascii="Courier New" w:hAnsi="Courier New" w:cs="Courier New"/>
          <w:sz w:val="18"/>
          <w:szCs w:val="18"/>
        </w:rPr>
        <w:t>&lt;/complexContent&gt;</w:t>
      </w:r>
    </w:p>
    <w:p w14:paraId="08658A48" w14:textId="77777777" w:rsidR="00A136EC" w:rsidRPr="008420E9" w:rsidRDefault="00A136EC" w:rsidP="00A136EC">
      <w:pPr>
        <w:spacing w:after="0"/>
        <w:rPr>
          <w:rFonts w:ascii="Courier New" w:hAnsi="Courier New" w:cs="Courier New"/>
          <w:sz w:val="18"/>
          <w:szCs w:val="18"/>
        </w:rPr>
      </w:pPr>
      <w:r w:rsidRPr="008420E9">
        <w:rPr>
          <w:rFonts w:ascii="Courier New" w:hAnsi="Courier New" w:cs="Courier New"/>
          <w:sz w:val="18"/>
          <w:szCs w:val="18"/>
        </w:rPr>
        <w:t>&lt;/complexType&gt;</w:t>
      </w:r>
    </w:p>
    <w:p w14:paraId="3A76991D" w14:textId="77777777" w:rsidR="009E658F" w:rsidRPr="008420E9" w:rsidRDefault="009E658F" w:rsidP="00A136EC">
      <w:pPr>
        <w:spacing w:after="0"/>
        <w:rPr>
          <w:rFonts w:ascii="Courier New" w:hAnsi="Courier New" w:cs="Courier New"/>
          <w:sz w:val="18"/>
          <w:szCs w:val="18"/>
        </w:rPr>
      </w:pPr>
    </w:p>
    <w:p w14:paraId="72DCC6C6" w14:textId="75E6D3A6" w:rsidR="00652AA1" w:rsidRPr="008420E9" w:rsidRDefault="009E658F" w:rsidP="009E658F">
      <w:r w:rsidRPr="008420E9">
        <w:t xml:space="preserve">De </w:t>
      </w:r>
      <w:r w:rsidR="00891DB0" w:rsidRPr="008420E9">
        <w:t>elementen</w:t>
      </w:r>
      <w:r w:rsidRPr="008420E9">
        <w:t xml:space="preserve">, </w:t>
      </w:r>
      <w:r w:rsidR="00891DB0" w:rsidRPr="008420E9">
        <w:t xml:space="preserve">groepen </w:t>
      </w:r>
      <w:r w:rsidRPr="008420E9">
        <w:t xml:space="preserve">en </w:t>
      </w:r>
      <w:r w:rsidR="00891DB0" w:rsidRPr="008420E9">
        <w:t xml:space="preserve">relaties </w:t>
      </w:r>
      <w:r w:rsidRPr="008420E9">
        <w:t>in de restriction van het bovenstaande complex</w:t>
      </w:r>
      <w:r w:rsidR="00ED68F1" w:rsidRPr="008420E9">
        <w:t xml:space="preserve"> t</w:t>
      </w:r>
      <w:r w:rsidRPr="008420E9">
        <w:t>ype worden gespecificeerd door</w:t>
      </w:r>
      <w:r w:rsidR="00891D8A" w:rsidRPr="008420E9">
        <w:t xml:space="preserve"> </w:t>
      </w:r>
      <w:r w:rsidR="00B319B3">
        <w:t>de tagged value ‘Indicatie kerngegeven’</w:t>
      </w:r>
      <w:r w:rsidR="00891D8A" w:rsidRPr="008420E9">
        <w:t xml:space="preserve"> in EA </w:t>
      </w:r>
      <w:r w:rsidRPr="008420E9">
        <w:t xml:space="preserve">. Met deze elementen kan een object uniek worden aangeduid. Deze gegevens worden ook wel de </w:t>
      </w:r>
      <w:del w:id="124" w:author="Henri Korver" w:date="2017-03-07T20:08:00Z">
        <w:r w:rsidRPr="008420E9" w:rsidDel="000E59EF">
          <w:delText>kerngegevens</w:delText>
        </w:r>
      </w:del>
      <w:ins w:id="125" w:author="Henri Korver" w:date="2017-03-07T20:08:00Z">
        <w:r w:rsidR="000E59EF">
          <w:t>matchgegevens</w:t>
        </w:r>
      </w:ins>
      <w:r w:rsidRPr="008420E9">
        <w:t xml:space="preserve"> genoemd.</w:t>
      </w:r>
    </w:p>
    <w:p w14:paraId="1AC28096" w14:textId="77777777" w:rsidR="00524E3B" w:rsidRPr="008420E9" w:rsidRDefault="00524E3B" w:rsidP="009E658F">
      <w:r w:rsidRPr="008420E9">
        <w:t xml:space="preserve">Hieronder een voorbeeld hoe de unieke aanduiding van het </w:t>
      </w:r>
      <w:r w:rsidR="00891D8A" w:rsidRPr="008420E9">
        <w:t xml:space="preserve">entiteittype </w:t>
      </w:r>
      <w:r w:rsidRPr="008420E9">
        <w:t>Besluittype wordt vertaald naar StUF.</w:t>
      </w:r>
    </w:p>
    <w:p w14:paraId="32CBA846" w14:textId="77777777" w:rsidR="00A13957" w:rsidRPr="008420E9" w:rsidRDefault="00A13957" w:rsidP="00061D6A">
      <w:pPr>
        <w:pStyle w:val="Kop3"/>
      </w:pPr>
      <w:r w:rsidRPr="008420E9">
        <w:t>Voorbeeld</w:t>
      </w:r>
    </w:p>
    <w:p w14:paraId="4A035E98" w14:textId="7CD55E0C" w:rsidR="00524E3B" w:rsidRPr="008420E9" w:rsidRDefault="00524E3B" w:rsidP="00524E3B">
      <w:pPr>
        <w:spacing w:after="0"/>
        <w:rPr>
          <w:rFonts w:ascii="Courier New" w:hAnsi="Courier New" w:cs="Courier New"/>
          <w:sz w:val="18"/>
          <w:szCs w:val="18"/>
        </w:rPr>
      </w:pPr>
      <w:r w:rsidRPr="008420E9">
        <w:rPr>
          <w:rFonts w:ascii="Courier New" w:hAnsi="Courier New" w:cs="Courier New"/>
          <w:sz w:val="18"/>
          <w:szCs w:val="18"/>
        </w:rPr>
        <w:t>&lt;complexType name="BST-</w:t>
      </w:r>
      <w:del w:id="126" w:author="Henri Korver" w:date="2017-03-07T20:08:00Z">
        <w:r w:rsidRPr="008420E9" w:rsidDel="000E59EF">
          <w:rPr>
            <w:rFonts w:ascii="Courier New" w:hAnsi="Courier New" w:cs="Courier New"/>
            <w:sz w:val="18"/>
            <w:szCs w:val="18"/>
          </w:rPr>
          <w:delText>kerngegevens</w:delText>
        </w:r>
      </w:del>
      <w:ins w:id="127" w:author="Henri Korver" w:date="2017-03-07T20:08:00Z">
        <w:r w:rsidR="000E59EF">
          <w:rPr>
            <w:rFonts w:ascii="Courier New" w:hAnsi="Courier New" w:cs="Courier New"/>
            <w:sz w:val="18"/>
            <w:szCs w:val="18"/>
          </w:rPr>
          <w:t>matchgegevens</w:t>
        </w:r>
      </w:ins>
      <w:r w:rsidRPr="008420E9">
        <w:rPr>
          <w:rFonts w:ascii="Courier New" w:hAnsi="Courier New" w:cs="Courier New"/>
          <w:sz w:val="18"/>
          <w:szCs w:val="18"/>
        </w:rPr>
        <w:t>"&gt;</w:t>
      </w:r>
    </w:p>
    <w:p w14:paraId="7E50CCE6" w14:textId="77777777" w:rsidR="00524E3B" w:rsidRPr="008420E9" w:rsidRDefault="00524E3B" w:rsidP="00524E3B">
      <w:pPr>
        <w:spacing w:after="0"/>
        <w:rPr>
          <w:rFonts w:ascii="Courier New" w:hAnsi="Courier New" w:cs="Courier New"/>
          <w:sz w:val="18"/>
          <w:szCs w:val="18"/>
        </w:rPr>
      </w:pPr>
      <w:r w:rsidRPr="008420E9">
        <w:rPr>
          <w:rFonts w:ascii="Courier New" w:hAnsi="Courier New" w:cs="Courier New"/>
          <w:sz w:val="18"/>
          <w:szCs w:val="18"/>
        </w:rPr>
        <w:t>&lt;complexContent&gt;</w:t>
      </w:r>
    </w:p>
    <w:p w14:paraId="7CD19208" w14:textId="77777777" w:rsidR="00524E3B" w:rsidRPr="008420E9" w:rsidRDefault="00524E3B" w:rsidP="00524E3B">
      <w:pPr>
        <w:spacing w:after="0"/>
        <w:rPr>
          <w:rFonts w:ascii="Courier New" w:hAnsi="Courier New" w:cs="Courier New"/>
          <w:sz w:val="18"/>
          <w:szCs w:val="18"/>
        </w:rPr>
      </w:pPr>
      <w:r w:rsidRPr="008420E9">
        <w:rPr>
          <w:rFonts w:ascii="Courier New" w:hAnsi="Courier New" w:cs="Courier New"/>
          <w:sz w:val="18"/>
          <w:szCs w:val="18"/>
        </w:rPr>
        <w:tab/>
        <w:t>&lt;restriction base="</w:t>
      </w:r>
      <w:r w:rsidR="00891D8A" w:rsidRPr="008420E9">
        <w:rPr>
          <w:rFonts w:ascii="Courier New" w:hAnsi="Courier New" w:cs="Courier New"/>
          <w:sz w:val="18"/>
          <w:szCs w:val="18"/>
        </w:rPr>
        <w:t>ztc</w:t>
      </w:r>
      <w:r w:rsidR="00A472C4" w:rsidRPr="008420E9">
        <w:rPr>
          <w:rFonts w:ascii="Courier New" w:hAnsi="Courier New" w:cs="Courier New"/>
          <w:sz w:val="18"/>
          <w:szCs w:val="18"/>
        </w:rPr>
        <w:t>:</w:t>
      </w:r>
      <w:r w:rsidRPr="008420E9">
        <w:rPr>
          <w:rFonts w:ascii="Courier New" w:hAnsi="Courier New" w:cs="Courier New"/>
          <w:sz w:val="18"/>
          <w:szCs w:val="18"/>
        </w:rPr>
        <w:t>BST-basis"&gt;</w:t>
      </w:r>
    </w:p>
    <w:p w14:paraId="0EDC2E20" w14:textId="77777777" w:rsidR="00524E3B" w:rsidRPr="008420E9" w:rsidRDefault="00524E3B" w:rsidP="00524E3B">
      <w:pPr>
        <w:spacing w:after="0"/>
        <w:rPr>
          <w:rFonts w:ascii="Courier New" w:hAnsi="Courier New" w:cs="Courier New"/>
          <w:sz w:val="18"/>
          <w:szCs w:val="18"/>
        </w:rPr>
      </w:pPr>
      <w:r w:rsidRPr="008420E9">
        <w:rPr>
          <w:rFonts w:ascii="Courier New" w:hAnsi="Courier New" w:cs="Courier New"/>
          <w:sz w:val="18"/>
          <w:szCs w:val="18"/>
        </w:rPr>
        <w:tab/>
      </w:r>
      <w:r w:rsidRPr="008420E9">
        <w:rPr>
          <w:rFonts w:ascii="Courier New" w:hAnsi="Courier New" w:cs="Courier New"/>
          <w:sz w:val="18"/>
          <w:szCs w:val="18"/>
        </w:rPr>
        <w:tab/>
        <w:t>&lt;sequence&gt;</w:t>
      </w:r>
    </w:p>
    <w:p w14:paraId="2FE246C9" w14:textId="77777777" w:rsidR="00524E3B" w:rsidRPr="008420E9" w:rsidRDefault="00524E3B" w:rsidP="00636D47">
      <w:pPr>
        <w:spacing w:after="0"/>
        <w:rPr>
          <w:rFonts w:ascii="Courier New" w:hAnsi="Courier New" w:cs="Courier New"/>
          <w:sz w:val="18"/>
          <w:szCs w:val="18"/>
        </w:rPr>
      </w:pPr>
      <w:r w:rsidRPr="008420E9">
        <w:rPr>
          <w:rFonts w:ascii="Courier New" w:hAnsi="Courier New" w:cs="Courier New"/>
          <w:sz w:val="18"/>
          <w:szCs w:val="18"/>
        </w:rPr>
        <w:tab/>
      </w:r>
      <w:r w:rsidRPr="008420E9">
        <w:rPr>
          <w:rFonts w:ascii="Courier New" w:hAnsi="Courier New" w:cs="Courier New"/>
          <w:sz w:val="18"/>
          <w:szCs w:val="18"/>
        </w:rPr>
        <w:tab/>
      </w:r>
      <w:r w:rsidRPr="008420E9">
        <w:rPr>
          <w:rFonts w:ascii="Courier New" w:hAnsi="Courier New" w:cs="Courier New"/>
          <w:sz w:val="18"/>
          <w:szCs w:val="18"/>
        </w:rPr>
        <w:tab/>
      </w:r>
      <w:r w:rsidR="00636D47" w:rsidRPr="008420E9">
        <w:rPr>
          <w:rFonts w:ascii="Courier New" w:hAnsi="Courier New" w:cs="Courier New"/>
          <w:sz w:val="18"/>
          <w:szCs w:val="18"/>
        </w:rPr>
        <w:t>[(</w:t>
      </w:r>
      <w:r w:rsidR="00636D47" w:rsidRPr="008420E9">
        <w:rPr>
          <w:rFonts w:ascii="Courier New" w:hAnsi="Courier New" w:cs="Courier New"/>
          <w:sz w:val="18"/>
          <w:szCs w:val="18"/>
          <w:u w:val="single"/>
        </w:rPr>
        <w:t>Element</w:t>
      </w:r>
      <w:r w:rsidR="00636D47" w:rsidRPr="008420E9">
        <w:rPr>
          <w:rFonts w:ascii="Courier New" w:hAnsi="Courier New" w:cs="Courier New"/>
          <w:sz w:val="18"/>
          <w:szCs w:val="18"/>
        </w:rPr>
        <w:t xml:space="preserve"> | </w:t>
      </w:r>
      <w:r w:rsidR="00636D47" w:rsidRPr="008420E9">
        <w:rPr>
          <w:rFonts w:ascii="Courier New" w:hAnsi="Courier New" w:cs="Courier New"/>
          <w:sz w:val="18"/>
          <w:szCs w:val="18"/>
          <w:u w:val="single"/>
        </w:rPr>
        <w:t>Groep</w:t>
      </w:r>
      <w:r w:rsidR="00636D47" w:rsidRPr="008420E9">
        <w:rPr>
          <w:rFonts w:ascii="Courier New" w:hAnsi="Courier New" w:cs="Courier New"/>
          <w:sz w:val="18"/>
          <w:szCs w:val="18"/>
        </w:rPr>
        <w:t xml:space="preserve"> | </w:t>
      </w:r>
      <w:r w:rsidR="00636D47" w:rsidRPr="008420E9">
        <w:rPr>
          <w:rFonts w:ascii="Courier New" w:hAnsi="Courier New" w:cs="Courier New"/>
          <w:sz w:val="18"/>
          <w:szCs w:val="18"/>
          <w:u w:val="single"/>
        </w:rPr>
        <w:t>Relatie</w:t>
      </w:r>
      <w:r w:rsidR="00636D47" w:rsidRPr="008420E9">
        <w:rPr>
          <w:rFonts w:ascii="Courier New" w:hAnsi="Courier New" w:cs="Courier New"/>
          <w:sz w:val="18"/>
          <w:szCs w:val="18"/>
        </w:rPr>
        <w:t>)*]</w:t>
      </w:r>
    </w:p>
    <w:p w14:paraId="16C25999" w14:textId="77777777" w:rsidR="00524E3B" w:rsidRPr="008420E9" w:rsidRDefault="00524E3B" w:rsidP="00524E3B">
      <w:pPr>
        <w:spacing w:after="0"/>
        <w:rPr>
          <w:rFonts w:ascii="Courier New" w:hAnsi="Courier New" w:cs="Courier New"/>
          <w:sz w:val="18"/>
          <w:szCs w:val="18"/>
        </w:rPr>
      </w:pPr>
      <w:r w:rsidRPr="008420E9">
        <w:rPr>
          <w:rFonts w:ascii="Courier New" w:hAnsi="Courier New" w:cs="Courier New"/>
          <w:sz w:val="18"/>
          <w:szCs w:val="18"/>
        </w:rPr>
        <w:tab/>
      </w:r>
      <w:r w:rsidRPr="008420E9">
        <w:rPr>
          <w:rFonts w:ascii="Courier New" w:hAnsi="Courier New" w:cs="Courier New"/>
          <w:sz w:val="18"/>
          <w:szCs w:val="18"/>
        </w:rPr>
        <w:tab/>
        <w:t>&lt;/sequence&gt;</w:t>
      </w:r>
    </w:p>
    <w:p w14:paraId="38F40E7C" w14:textId="77777777" w:rsidR="001D1895" w:rsidRPr="008420E9" w:rsidRDefault="001D1895" w:rsidP="00524E3B">
      <w:pPr>
        <w:spacing w:after="0"/>
        <w:rPr>
          <w:rFonts w:ascii="Courier New" w:hAnsi="Courier New" w:cs="Courier New"/>
          <w:sz w:val="18"/>
          <w:szCs w:val="18"/>
        </w:rPr>
      </w:pPr>
      <w:r w:rsidRPr="008420E9">
        <w:rPr>
          <w:rFonts w:ascii="Courier New" w:hAnsi="Courier New" w:cs="Courier New"/>
          <w:sz w:val="18"/>
          <w:szCs w:val="18"/>
        </w:rPr>
        <w:tab/>
      </w:r>
      <w:r w:rsidRPr="008420E9">
        <w:rPr>
          <w:rFonts w:ascii="Courier New" w:hAnsi="Courier New" w:cs="Courier New"/>
          <w:sz w:val="18"/>
          <w:szCs w:val="18"/>
        </w:rPr>
        <w:tab/>
        <w:t xml:space="preserve">&lt;attribute </w:t>
      </w:r>
      <w:r w:rsidR="008C6656">
        <w:rPr>
          <w:rFonts w:ascii="Courier New" w:hAnsi="Courier New" w:cs="Courier New"/>
          <w:sz w:val="18"/>
          <w:szCs w:val="18"/>
        </w:rPr>
        <w:t>ref</w:t>
      </w:r>
      <w:r w:rsidRPr="008420E9">
        <w:rPr>
          <w:rFonts w:ascii="Courier New" w:hAnsi="Courier New" w:cs="Courier New"/>
          <w:sz w:val="18"/>
          <w:szCs w:val="18"/>
        </w:rPr>
        <w:t xml:space="preserve">="entiteittype" </w:t>
      </w:r>
      <w:r w:rsidR="00891D8A" w:rsidRPr="008420E9">
        <w:rPr>
          <w:rFonts w:ascii="Courier New" w:hAnsi="Courier New" w:cs="Courier New"/>
          <w:sz w:val="18"/>
          <w:szCs w:val="18"/>
        </w:rPr>
        <w:t>type="ztc</w:t>
      </w:r>
      <w:r w:rsidRPr="008420E9">
        <w:rPr>
          <w:rFonts w:ascii="Courier New" w:hAnsi="Courier New" w:cs="Courier New"/>
          <w:sz w:val="18"/>
          <w:szCs w:val="18"/>
        </w:rPr>
        <w:t xml:space="preserve">:Entiteittype" </w:t>
      </w:r>
      <w:r w:rsidR="008C6656">
        <w:rPr>
          <w:rFonts w:ascii="Courier New" w:hAnsi="Courier New" w:cs="Courier New"/>
          <w:sz w:val="18"/>
          <w:szCs w:val="18"/>
        </w:rPr>
        <w:t>fixed=</w:t>
      </w:r>
      <w:r w:rsidR="008C6656" w:rsidRPr="008420E9">
        <w:rPr>
          <w:rFonts w:ascii="Courier New" w:hAnsi="Courier New" w:cs="Courier New"/>
          <w:sz w:val="18"/>
          <w:szCs w:val="18"/>
        </w:rPr>
        <w:t>"</w:t>
      </w:r>
      <w:r w:rsidR="008C6656">
        <w:rPr>
          <w:rFonts w:ascii="Courier New" w:hAnsi="Courier New" w:cs="Courier New"/>
          <w:sz w:val="18"/>
          <w:szCs w:val="18"/>
        </w:rPr>
        <w:t>BST</w:t>
      </w:r>
      <w:r w:rsidR="008C6656" w:rsidRPr="008420E9">
        <w:rPr>
          <w:rFonts w:ascii="Courier New" w:hAnsi="Courier New" w:cs="Courier New"/>
          <w:sz w:val="18"/>
          <w:szCs w:val="18"/>
        </w:rPr>
        <w:t>"</w:t>
      </w:r>
      <w:r w:rsidR="008C6656">
        <w:rPr>
          <w:rFonts w:ascii="Courier New" w:hAnsi="Courier New" w:cs="Courier New"/>
          <w:sz w:val="18"/>
          <w:szCs w:val="18"/>
        </w:rPr>
        <w:t xml:space="preserve">            </w:t>
      </w:r>
      <w:r w:rsidR="008C6656">
        <w:rPr>
          <w:rFonts w:ascii="Courier New" w:hAnsi="Courier New" w:cs="Courier New"/>
          <w:sz w:val="18"/>
          <w:szCs w:val="18"/>
        </w:rPr>
        <w:br/>
        <w:t xml:space="preserve">                        </w:t>
      </w:r>
      <w:r w:rsidRPr="008420E9">
        <w:rPr>
          <w:rFonts w:ascii="Courier New" w:hAnsi="Courier New" w:cs="Courier New"/>
          <w:sz w:val="18"/>
          <w:szCs w:val="18"/>
        </w:rPr>
        <w:t>use="required"/&gt;</w:t>
      </w:r>
    </w:p>
    <w:p w14:paraId="05DC84F7" w14:textId="77777777" w:rsidR="00524E3B" w:rsidRPr="00970EC6" w:rsidRDefault="00524E3B" w:rsidP="00524E3B">
      <w:pPr>
        <w:spacing w:after="0"/>
        <w:rPr>
          <w:rFonts w:ascii="Courier New" w:hAnsi="Courier New" w:cs="Courier New"/>
          <w:sz w:val="18"/>
          <w:szCs w:val="18"/>
          <w:lang w:val="en-GB"/>
        </w:rPr>
      </w:pPr>
      <w:r w:rsidRPr="008420E9">
        <w:rPr>
          <w:rFonts w:ascii="Courier New" w:hAnsi="Courier New" w:cs="Courier New"/>
          <w:sz w:val="18"/>
          <w:szCs w:val="18"/>
        </w:rPr>
        <w:tab/>
      </w:r>
      <w:r w:rsidRPr="008420E9">
        <w:rPr>
          <w:rFonts w:ascii="Courier New" w:hAnsi="Courier New" w:cs="Courier New"/>
          <w:sz w:val="18"/>
          <w:szCs w:val="18"/>
        </w:rPr>
        <w:tab/>
      </w:r>
      <w:r w:rsidR="00EE1152" w:rsidRPr="00970EC6">
        <w:rPr>
          <w:rFonts w:ascii="Courier New" w:hAnsi="Courier New" w:cs="Courier New"/>
          <w:sz w:val="18"/>
          <w:szCs w:val="18"/>
          <w:lang w:val="en-GB"/>
        </w:rPr>
        <w:t>&lt;attribute name="scope" type="StUF:StUFScope" use="prohibited"/&gt;</w:t>
      </w:r>
    </w:p>
    <w:p w14:paraId="77E5AA01" w14:textId="77777777" w:rsidR="00524E3B" w:rsidRPr="008420E9" w:rsidRDefault="00524E3B" w:rsidP="00524E3B">
      <w:pPr>
        <w:spacing w:after="0"/>
        <w:rPr>
          <w:rFonts w:ascii="Courier New" w:hAnsi="Courier New" w:cs="Courier New"/>
          <w:sz w:val="18"/>
          <w:szCs w:val="18"/>
        </w:rPr>
      </w:pPr>
      <w:r w:rsidRPr="00970EC6">
        <w:rPr>
          <w:rFonts w:ascii="Courier New" w:hAnsi="Courier New" w:cs="Courier New"/>
          <w:sz w:val="18"/>
          <w:szCs w:val="18"/>
          <w:lang w:val="en-GB"/>
        </w:rPr>
        <w:tab/>
      </w:r>
      <w:r w:rsidRPr="008420E9">
        <w:rPr>
          <w:rFonts w:ascii="Courier New" w:hAnsi="Courier New" w:cs="Courier New"/>
          <w:sz w:val="18"/>
          <w:szCs w:val="18"/>
        </w:rPr>
        <w:t>&lt;/restriction&gt;</w:t>
      </w:r>
    </w:p>
    <w:p w14:paraId="40B7E3FF" w14:textId="77777777" w:rsidR="00524E3B" w:rsidRPr="008420E9" w:rsidRDefault="00524E3B" w:rsidP="00524E3B">
      <w:pPr>
        <w:spacing w:after="0"/>
        <w:rPr>
          <w:rFonts w:ascii="Courier New" w:hAnsi="Courier New" w:cs="Courier New"/>
          <w:sz w:val="18"/>
          <w:szCs w:val="18"/>
        </w:rPr>
      </w:pPr>
      <w:r w:rsidRPr="008420E9">
        <w:rPr>
          <w:rFonts w:ascii="Courier New" w:hAnsi="Courier New" w:cs="Courier New"/>
          <w:sz w:val="18"/>
          <w:szCs w:val="18"/>
        </w:rPr>
        <w:t>&lt;/complexContent&gt;</w:t>
      </w:r>
    </w:p>
    <w:p w14:paraId="69B27C62" w14:textId="77777777" w:rsidR="00524E3B" w:rsidRPr="008420E9" w:rsidRDefault="00524E3B" w:rsidP="00061D6A">
      <w:pPr>
        <w:pStyle w:val="xml"/>
      </w:pPr>
      <w:r w:rsidRPr="008420E9">
        <w:t>&lt;/complexType&gt;</w:t>
      </w:r>
    </w:p>
    <w:p w14:paraId="7F5AB821" w14:textId="77777777" w:rsidR="00836F4D" w:rsidRPr="008420E9" w:rsidRDefault="00836F4D" w:rsidP="00836F4D">
      <w:pPr>
        <w:pStyle w:val="Kop1"/>
      </w:pPr>
      <w:bookmarkStart w:id="128" w:name="_Ref472946735"/>
      <w:bookmarkStart w:id="129" w:name="_Ref465420421"/>
      <w:r w:rsidRPr="008420E9">
        <w:t>Tabel-entiteit</w:t>
      </w:r>
    </w:p>
    <w:p w14:paraId="5656C5D8" w14:textId="77777777" w:rsidR="00836F4D" w:rsidRDefault="00836F4D" w:rsidP="00836F4D">
      <w:r>
        <w:t xml:space="preserve">In de nieuwe versie van StUF wordt er geen onderscheid meer gemaakt tussen entiteiten en tabel-entiteiten. In het UGM wordt dit onderscheid vooralsnog wel gemaakt.  </w:t>
      </w:r>
      <w:r w:rsidRPr="008420E9">
        <w:t xml:space="preserve">Een </w:t>
      </w:r>
      <w:r>
        <w:t>&lt;&lt;T</w:t>
      </w:r>
      <w:r w:rsidRPr="008420E9">
        <w:t>abel-entiteit</w:t>
      </w:r>
      <w:r>
        <w:t xml:space="preserve">&gt;&gt; </w:t>
      </w:r>
      <w:r w:rsidRPr="008420E9">
        <w:t xml:space="preserve"> </w:t>
      </w:r>
      <w:r>
        <w:t xml:space="preserve">wordt op dezelfde manier vertaald als een &lt;&lt;Entiteittype&gt;&gt;. Dat houdt in dat in het vertaal-template van een entiteittype alle placeholders met de term  </w:t>
      </w:r>
      <w:r w:rsidRPr="008420E9">
        <w:rPr>
          <w:rFonts w:ascii="Courier New" w:hAnsi="Courier New" w:cs="Courier New"/>
          <w:sz w:val="18"/>
          <w:szCs w:val="18"/>
          <w:u w:val="single"/>
        </w:rPr>
        <w:t>Entiteittype</w:t>
      </w:r>
      <w:r>
        <w:t xml:space="preserve"> zijn vervangen door  de term  </w:t>
      </w:r>
      <w:r w:rsidRPr="00C05557">
        <w:rPr>
          <w:rFonts w:ascii="Courier New" w:hAnsi="Courier New" w:cs="Courier New"/>
          <w:sz w:val="18"/>
          <w:szCs w:val="18"/>
          <w:u w:val="single"/>
        </w:rPr>
        <w:t>Tabel-entiteit</w:t>
      </w:r>
      <w:r>
        <w:rPr>
          <w:rFonts w:ascii="Courier New" w:hAnsi="Courier New" w:cs="Courier New"/>
          <w:sz w:val="18"/>
          <w:szCs w:val="18"/>
          <w:u w:val="single"/>
        </w:rPr>
        <w:t>.</w:t>
      </w:r>
    </w:p>
    <w:p w14:paraId="59F0D30C" w14:textId="77777777" w:rsidR="00836F4D" w:rsidRPr="008420E9" w:rsidRDefault="00836F4D" w:rsidP="00836F4D">
      <w:pPr>
        <w:pStyle w:val="Kop1"/>
      </w:pPr>
      <w:bookmarkStart w:id="130" w:name="_Ref473028767"/>
      <w:r w:rsidRPr="008420E9">
        <w:t>Tabel-entiteit-element</w:t>
      </w:r>
      <w:bookmarkEnd w:id="130"/>
    </w:p>
    <w:p w14:paraId="06DD5C90" w14:textId="77777777" w:rsidR="00836F4D" w:rsidRDefault="00836F4D" w:rsidP="00836F4D">
      <w:pPr>
        <w:spacing w:after="0"/>
      </w:pPr>
      <w:r w:rsidRPr="008420E9">
        <w:t xml:space="preserve">Een </w:t>
      </w:r>
      <w:r>
        <w:t>&lt;&lt;</w:t>
      </w:r>
      <w:r w:rsidRPr="008420E9">
        <w:t xml:space="preserve"> element</w:t>
      </w:r>
      <w:r>
        <w:t>&gt;&gt; in een tabelentiteit</w:t>
      </w:r>
      <w:r w:rsidRPr="008420E9">
        <w:t xml:space="preserve"> wordt op dezelfde manier vertaald als een gewoon element (zie sectie </w:t>
      </w:r>
      <w:r w:rsidRPr="002E05BE">
        <w:fldChar w:fldCharType="begin"/>
      </w:r>
      <w:r w:rsidRPr="008420E9">
        <w:instrText xml:space="preserve"> REF _Ref465420421 \h </w:instrText>
      </w:r>
      <w:r w:rsidRPr="002E05BE">
        <w:fldChar w:fldCharType="separate"/>
      </w:r>
      <w:r w:rsidRPr="002E05BE">
        <w:t>Element</w:t>
      </w:r>
      <w:r w:rsidRPr="002E05BE">
        <w:fldChar w:fldCharType="end"/>
      </w:r>
      <w:r w:rsidRPr="001A41F4">
        <w:t>).</w:t>
      </w:r>
    </w:p>
    <w:p w14:paraId="7534B4AF" w14:textId="77777777" w:rsidR="00E43900" w:rsidRDefault="00E43900" w:rsidP="009E25A4">
      <w:pPr>
        <w:pStyle w:val="Kop1"/>
      </w:pPr>
      <w:bookmarkStart w:id="131" w:name="_Ref476661116"/>
      <w:r>
        <w:lastRenderedPageBreak/>
        <w:t>Enumeration</w:t>
      </w:r>
      <w:bookmarkEnd w:id="128"/>
      <w:bookmarkEnd w:id="131"/>
    </w:p>
    <w:p w14:paraId="02049C82" w14:textId="6A915F77" w:rsidR="00E43900" w:rsidRDefault="00E43900" w:rsidP="004324CD">
      <w:pPr>
        <w:rPr>
          <w:ins w:id="132" w:author="Henri Korver" w:date="2017-03-07T14:40:00Z"/>
        </w:rPr>
      </w:pPr>
      <w:r>
        <w:t>Een enumeration uit de package Enumeratiesoort wordt als volgt vertaald</w:t>
      </w:r>
      <w:ins w:id="133" w:author="Henri Korver" w:date="2017-03-07T16:14:00Z">
        <w:r w:rsidR="00AA7748">
          <w:t xml:space="preserve"> naar de file</w:t>
        </w:r>
      </w:ins>
      <w:ins w:id="134" w:author="Henri Korver" w:date="2017-03-07T16:28:00Z">
        <w:r w:rsidR="00310FAF">
          <w:t xml:space="preserve"> </w:t>
        </w:r>
        <w:r w:rsidR="00310FAF" w:rsidRPr="000E6465">
          <w:rPr>
            <w:rFonts w:ascii="Courier New" w:hAnsi="Courier New" w:cs="Courier New"/>
            <w:sz w:val="20"/>
            <w:szCs w:val="20"/>
          </w:rPr>
          <w:t>[</w:t>
        </w:r>
        <w:r w:rsidR="00310FAF" w:rsidRPr="000E6465">
          <w:rPr>
            <w:rFonts w:ascii="Courier New" w:hAnsi="Courier New" w:cs="Courier New"/>
            <w:sz w:val="20"/>
            <w:szCs w:val="20"/>
            <w:u w:val="single"/>
          </w:rPr>
          <w:t>namespace code</w:t>
        </w:r>
        <w:r w:rsidR="00310FAF">
          <w:rPr>
            <w:rFonts w:ascii="Courier New" w:hAnsi="Courier New" w:cs="Courier New"/>
            <w:sz w:val="20"/>
            <w:szCs w:val="20"/>
          </w:rPr>
          <w:t>]_datatypes</w:t>
        </w:r>
        <w:r w:rsidR="00310FAF" w:rsidRPr="000E6465">
          <w:rPr>
            <w:rFonts w:ascii="Courier New" w:hAnsi="Courier New" w:cs="Courier New"/>
            <w:sz w:val="20"/>
            <w:szCs w:val="20"/>
          </w:rPr>
          <w:t>.xsd</w:t>
        </w:r>
      </w:ins>
      <w:r>
        <w:t>:</w:t>
      </w:r>
    </w:p>
    <w:p w14:paraId="7A3D735B" w14:textId="6B606239" w:rsidR="00920057" w:rsidRPr="00A27F94" w:rsidRDefault="00920057" w:rsidP="00920057">
      <w:pPr>
        <w:pStyle w:val="xml"/>
        <w:rPr>
          <w:ins w:id="135" w:author="Henri Korver" w:date="2017-03-07T14:40:00Z"/>
          <w:lang w:val="en-GB"/>
          <w:rPrChange w:id="136" w:author="Henri Korver" w:date="2017-03-07T16:39:00Z">
            <w:rPr>
              <w:ins w:id="137" w:author="Henri Korver" w:date="2017-03-07T14:40:00Z"/>
            </w:rPr>
          </w:rPrChange>
        </w:rPr>
      </w:pPr>
      <w:ins w:id="138" w:author="Henri Korver" w:date="2017-03-07T14:40:00Z">
        <w:r w:rsidRPr="00A27F94">
          <w:rPr>
            <w:lang w:val="en-GB"/>
            <w:rPrChange w:id="139" w:author="Henri Korver" w:date="2017-03-07T16:39:00Z">
              <w:rPr/>
            </w:rPrChange>
          </w:rPr>
          <w:t>&lt;complexType name="[</w:t>
        </w:r>
      </w:ins>
      <w:ins w:id="140" w:author="Henri Korver" w:date="2017-03-07T16:39:00Z">
        <w:r w:rsidR="00A27F94" w:rsidRPr="00970EC6">
          <w:rPr>
            <w:b/>
            <w:i/>
            <w:lang w:val="en-GB"/>
          </w:rPr>
          <w:t>Capitalize</w:t>
        </w:r>
        <w:r w:rsidR="00A27F94" w:rsidRPr="00970EC6">
          <w:rPr>
            <w:lang w:val="en-GB"/>
          </w:rPr>
          <w:t>(</w:t>
        </w:r>
        <w:r w:rsidR="00A27F94" w:rsidRPr="00970EC6">
          <w:rPr>
            <w:u w:val="single"/>
            <w:lang w:val="en-GB"/>
          </w:rPr>
          <w:t>Enumeration.Naam</w:t>
        </w:r>
        <w:r w:rsidR="00A27F94">
          <w:rPr>
            <w:lang w:val="en-GB"/>
          </w:rPr>
          <w:t>)]</w:t>
        </w:r>
      </w:ins>
      <w:ins w:id="141" w:author="Henri Korver" w:date="2017-03-07T14:40:00Z">
        <w:r w:rsidRPr="00A27F94">
          <w:rPr>
            <w:lang w:val="en-GB"/>
            <w:rPrChange w:id="142" w:author="Henri Korver" w:date="2017-03-07T16:39:00Z">
              <w:rPr/>
            </w:rPrChange>
          </w:rPr>
          <w:t xml:space="preserve">-e"&gt; </w:t>
        </w:r>
      </w:ins>
    </w:p>
    <w:p w14:paraId="227F5FEC" w14:textId="77777777" w:rsidR="00920057" w:rsidRDefault="00920057" w:rsidP="00920057">
      <w:pPr>
        <w:pStyle w:val="xml"/>
        <w:rPr>
          <w:ins w:id="143" w:author="Henri Korver" w:date="2017-03-07T14:40:00Z"/>
        </w:rPr>
      </w:pPr>
      <w:ins w:id="144" w:author="Henri Korver" w:date="2017-03-07T14:40:00Z">
        <w:r w:rsidRPr="00A27F94">
          <w:rPr>
            <w:lang w:val="en-GB"/>
            <w:rPrChange w:id="145" w:author="Henri Korver" w:date="2017-03-07T16:39:00Z">
              <w:rPr/>
            </w:rPrChange>
          </w:rPr>
          <w:t xml:space="preserve">    </w:t>
        </w:r>
        <w:r>
          <w:t>&lt;simpleContent&gt;</w:t>
        </w:r>
      </w:ins>
    </w:p>
    <w:p w14:paraId="0B8FAFF0" w14:textId="5147845F" w:rsidR="00920057" w:rsidRDefault="00920057" w:rsidP="00920057">
      <w:pPr>
        <w:pStyle w:val="xml"/>
        <w:ind w:firstLine="720"/>
        <w:rPr>
          <w:ins w:id="146" w:author="Henri Korver" w:date="2017-03-07T14:40:00Z"/>
        </w:rPr>
      </w:pPr>
      <w:ins w:id="147" w:author="Henri Korver" w:date="2017-03-07T14:40:00Z">
        <w:r>
          <w:t xml:space="preserve"> &lt;extension base="</w:t>
        </w:r>
        <w:r w:rsidRPr="008420E9">
          <w:t>[ns prefix]:</w:t>
        </w:r>
      </w:ins>
      <w:ins w:id="148" w:author="Henri Korver" w:date="2017-03-07T16:39:00Z">
        <w:r w:rsidR="00A27F94" w:rsidRPr="00970EC6">
          <w:rPr>
            <w:lang w:val="en-GB"/>
          </w:rPr>
          <w:t>[</w:t>
        </w:r>
        <w:r w:rsidR="00A27F94" w:rsidRPr="00970EC6">
          <w:rPr>
            <w:b/>
            <w:i/>
            <w:lang w:val="en-GB"/>
          </w:rPr>
          <w:t>Capitalize</w:t>
        </w:r>
        <w:r w:rsidR="00A27F94" w:rsidRPr="00970EC6">
          <w:rPr>
            <w:lang w:val="en-GB"/>
          </w:rPr>
          <w:t>(</w:t>
        </w:r>
        <w:r w:rsidR="00A27F94" w:rsidRPr="00970EC6">
          <w:rPr>
            <w:u w:val="single"/>
            <w:lang w:val="en-GB"/>
          </w:rPr>
          <w:t>Enumeration.Naam</w:t>
        </w:r>
        <w:r w:rsidR="00A27F94" w:rsidRPr="00970EC6">
          <w:rPr>
            <w:lang w:val="en-GB"/>
          </w:rPr>
          <w:t>)]</w:t>
        </w:r>
      </w:ins>
      <w:ins w:id="149" w:author="Henri Korver" w:date="2017-03-07T14:40:00Z">
        <w:r>
          <w:t>"&gt;</w:t>
        </w:r>
      </w:ins>
    </w:p>
    <w:p w14:paraId="225D3D71" w14:textId="77777777" w:rsidR="00920057" w:rsidRDefault="00920057" w:rsidP="00920057">
      <w:pPr>
        <w:pStyle w:val="xml"/>
        <w:rPr>
          <w:ins w:id="150" w:author="Henri Korver" w:date="2017-03-07T14:40:00Z"/>
        </w:rPr>
      </w:pPr>
      <w:ins w:id="151" w:author="Henri Korver" w:date="2017-03-07T14:40:00Z">
        <w:r>
          <w:tab/>
        </w:r>
        <w:r>
          <w:tab/>
          <w:t>&lt;attribute name="noValue" type="[</w:t>
        </w:r>
        <w:r w:rsidRPr="00C10444">
          <w:rPr>
            <w:u w:val="single"/>
          </w:rPr>
          <w:t>stuf ns prefix</w:t>
        </w:r>
        <w:r>
          <w:t>]:NoValue"/&gt;</w:t>
        </w:r>
      </w:ins>
    </w:p>
    <w:p w14:paraId="6E0AD4D1" w14:textId="77777777" w:rsidR="00920057" w:rsidRDefault="00920057" w:rsidP="00920057">
      <w:pPr>
        <w:pStyle w:val="xml"/>
        <w:ind w:firstLine="720"/>
        <w:rPr>
          <w:ins w:id="152" w:author="Henri Korver" w:date="2017-03-07T14:40:00Z"/>
        </w:rPr>
      </w:pPr>
      <w:ins w:id="153" w:author="Henri Korver" w:date="2017-03-07T14:40:00Z">
        <w:r>
          <w:t xml:space="preserve"> &lt;/extension&gt;</w:t>
        </w:r>
      </w:ins>
    </w:p>
    <w:p w14:paraId="30933BAE" w14:textId="77777777" w:rsidR="00920057" w:rsidRPr="008420E9" w:rsidRDefault="00920057" w:rsidP="00920057">
      <w:pPr>
        <w:pStyle w:val="xml"/>
        <w:rPr>
          <w:ins w:id="154" w:author="Henri Korver" w:date="2017-03-07T14:40:00Z"/>
        </w:rPr>
      </w:pPr>
      <w:ins w:id="155" w:author="Henri Korver" w:date="2017-03-07T14:40:00Z">
        <w:r>
          <w:t xml:space="preserve">    &lt;/simpleContent&gt;</w:t>
        </w:r>
      </w:ins>
    </w:p>
    <w:p w14:paraId="1F2F7237" w14:textId="3DDCEE73" w:rsidR="00920057" w:rsidRPr="00920057" w:rsidRDefault="00920057" w:rsidP="00920057">
      <w:pPr>
        <w:spacing w:after="0"/>
        <w:rPr>
          <w:rFonts w:ascii="Courier New" w:hAnsi="Courier New" w:cs="Courier New"/>
          <w:sz w:val="18"/>
          <w:szCs w:val="18"/>
          <w:rPrChange w:id="156" w:author="Henri Korver" w:date="2017-03-07T14:40:00Z">
            <w:rPr/>
          </w:rPrChange>
        </w:rPr>
        <w:pPrChange w:id="157" w:author="Henri Korver" w:date="2017-03-07T14:40:00Z">
          <w:pPr/>
        </w:pPrChange>
      </w:pPr>
      <w:ins w:id="158" w:author="Henri Korver" w:date="2017-03-07T14:40:00Z">
        <w:r w:rsidRPr="008420E9">
          <w:rPr>
            <w:rFonts w:ascii="Courier New" w:hAnsi="Courier New" w:cs="Courier New"/>
            <w:sz w:val="18"/>
            <w:szCs w:val="18"/>
          </w:rPr>
          <w:t>&lt;/complexType&gt;</w:t>
        </w:r>
        <w:r>
          <w:rPr>
            <w:rFonts w:ascii="Courier New" w:hAnsi="Courier New" w:cs="Courier New"/>
            <w:sz w:val="18"/>
            <w:szCs w:val="18"/>
          </w:rPr>
          <w:br/>
        </w:r>
      </w:ins>
    </w:p>
    <w:p w14:paraId="05F4CF51" w14:textId="77777777" w:rsidR="00E43900" w:rsidRPr="00970EC6" w:rsidRDefault="00E43900" w:rsidP="00E43900">
      <w:pPr>
        <w:spacing w:after="0"/>
        <w:rPr>
          <w:rFonts w:ascii="Courier New" w:hAnsi="Courier New" w:cs="Courier New"/>
          <w:sz w:val="18"/>
          <w:szCs w:val="18"/>
          <w:lang w:val="en-GB"/>
        </w:rPr>
      </w:pPr>
      <w:r w:rsidRPr="00970EC6">
        <w:rPr>
          <w:rFonts w:ascii="Courier New" w:hAnsi="Courier New" w:cs="Courier New"/>
          <w:sz w:val="18"/>
          <w:szCs w:val="18"/>
          <w:lang w:val="en-GB"/>
        </w:rPr>
        <w:t>&lt;simpleType name="[</w:t>
      </w:r>
      <w:r w:rsidRPr="00970EC6">
        <w:rPr>
          <w:rFonts w:ascii="Courier New" w:hAnsi="Courier New" w:cs="Courier New"/>
          <w:b/>
          <w:i/>
          <w:sz w:val="18"/>
          <w:szCs w:val="18"/>
          <w:lang w:val="en-GB"/>
        </w:rPr>
        <w:t>Capitalize</w:t>
      </w:r>
      <w:r w:rsidRPr="00970EC6">
        <w:rPr>
          <w:rFonts w:ascii="Courier New" w:hAnsi="Courier New" w:cs="Courier New"/>
          <w:sz w:val="18"/>
          <w:szCs w:val="18"/>
          <w:lang w:val="en-GB"/>
        </w:rPr>
        <w:t>(</w:t>
      </w:r>
      <w:r w:rsidRPr="00970EC6">
        <w:rPr>
          <w:rFonts w:ascii="Courier New" w:hAnsi="Courier New" w:cs="Courier New"/>
          <w:sz w:val="18"/>
          <w:szCs w:val="18"/>
          <w:u w:val="single"/>
          <w:lang w:val="en-GB"/>
        </w:rPr>
        <w:t>Enumeration.Naam</w:t>
      </w:r>
      <w:r w:rsidRPr="00970EC6">
        <w:rPr>
          <w:rFonts w:ascii="Courier New" w:hAnsi="Courier New" w:cs="Courier New"/>
          <w:sz w:val="18"/>
          <w:szCs w:val="18"/>
          <w:lang w:val="en-GB"/>
        </w:rPr>
        <w:t>)]"&gt;</w:t>
      </w:r>
    </w:p>
    <w:p w14:paraId="1BC210BA" w14:textId="77777777" w:rsidR="00E43900" w:rsidRPr="00970EC6" w:rsidRDefault="00E43900" w:rsidP="00E43900">
      <w:pPr>
        <w:pStyle w:val="xml"/>
        <w:rPr>
          <w:lang w:val="en-GB"/>
        </w:rPr>
      </w:pPr>
      <w:r w:rsidRPr="00970EC6">
        <w:rPr>
          <w:lang w:val="en-GB"/>
        </w:rPr>
        <w:t xml:space="preserve">    &lt;restriction base="string"&gt;</w:t>
      </w:r>
    </w:p>
    <w:p w14:paraId="7F085FD0" w14:textId="77777777" w:rsidR="00E43900" w:rsidRPr="00970EC6" w:rsidRDefault="00E43900" w:rsidP="004324CD">
      <w:pPr>
        <w:pStyle w:val="xml"/>
        <w:ind w:left="720"/>
        <w:rPr>
          <w:lang w:val="en-GB"/>
        </w:rPr>
      </w:pPr>
      <w:r w:rsidRPr="00970EC6">
        <w:rPr>
          <w:i/>
          <w:lang w:val="en-GB"/>
        </w:rPr>
        <w:t xml:space="preserve">   </w:t>
      </w:r>
      <w:r w:rsidRPr="00970EC6">
        <w:rPr>
          <w:lang w:val="en-GB"/>
        </w:rPr>
        <w:t>&lt;enumeration value="…"/&gt;</w:t>
      </w:r>
    </w:p>
    <w:p w14:paraId="7F509E9D" w14:textId="77777777" w:rsidR="00E43900" w:rsidRPr="00970EC6" w:rsidRDefault="00E43900" w:rsidP="004324CD">
      <w:pPr>
        <w:pStyle w:val="xml"/>
        <w:ind w:left="720"/>
        <w:rPr>
          <w:lang w:val="en-GB"/>
        </w:rPr>
      </w:pPr>
      <w:r w:rsidRPr="00970EC6">
        <w:rPr>
          <w:lang w:val="en-GB"/>
        </w:rPr>
        <w:t xml:space="preserve">   &lt;enumeration value="…"/&gt;</w:t>
      </w:r>
    </w:p>
    <w:p w14:paraId="52E1F2C8" w14:textId="77777777" w:rsidR="00E43900" w:rsidRPr="00970EC6" w:rsidRDefault="00E43900" w:rsidP="004324CD">
      <w:pPr>
        <w:pStyle w:val="xml"/>
        <w:ind w:left="720"/>
        <w:rPr>
          <w:lang w:val="en-GB"/>
        </w:rPr>
      </w:pPr>
      <w:r w:rsidRPr="00970EC6">
        <w:rPr>
          <w:lang w:val="en-GB"/>
        </w:rPr>
        <w:t xml:space="preserve">   …</w:t>
      </w:r>
    </w:p>
    <w:p w14:paraId="412BC556" w14:textId="77777777" w:rsidR="00E43900" w:rsidRPr="00970EC6" w:rsidRDefault="00E43900" w:rsidP="004324CD">
      <w:pPr>
        <w:pStyle w:val="xml"/>
        <w:ind w:left="720"/>
        <w:rPr>
          <w:lang w:val="en-GB"/>
        </w:rPr>
      </w:pPr>
      <w:r w:rsidRPr="00970EC6">
        <w:rPr>
          <w:lang w:val="en-GB"/>
        </w:rPr>
        <w:t xml:space="preserve">   &lt;enumeration value="…"/&gt;</w:t>
      </w:r>
    </w:p>
    <w:p w14:paraId="473E568C" w14:textId="54738852" w:rsidR="00E43900" w:rsidRPr="00970EC6" w:rsidRDefault="00E43900" w:rsidP="004324CD">
      <w:pPr>
        <w:pStyle w:val="xml"/>
        <w:ind w:left="720"/>
        <w:rPr>
          <w:lang w:val="en-GB"/>
        </w:rPr>
      </w:pPr>
      <w:r w:rsidRPr="00970EC6">
        <w:rPr>
          <w:lang w:val="en-GB"/>
        </w:rPr>
        <w:t xml:space="preserve">   </w:t>
      </w:r>
      <w:del w:id="159" w:author="Henri Korver" w:date="2017-03-07T16:36:00Z">
        <w:r w:rsidRPr="00970EC6" w:rsidDel="0000565A">
          <w:rPr>
            <w:lang w:val="en-GB"/>
          </w:rPr>
          <w:delText>[</w:delText>
        </w:r>
      </w:del>
      <w:r w:rsidRPr="00970EC6">
        <w:rPr>
          <w:lang w:val="en-GB"/>
        </w:rPr>
        <w:t>&lt;enumeration value=""/&gt;</w:t>
      </w:r>
      <w:ins w:id="160" w:author="Henri Korver" w:date="2017-03-07T16:37:00Z">
        <w:r w:rsidR="0000565A">
          <w:rPr>
            <w:rStyle w:val="Voetnootmarkering"/>
            <w:lang w:val="en-GB"/>
          </w:rPr>
          <w:footnoteReference w:id="1"/>
        </w:r>
      </w:ins>
      <w:del w:id="162" w:author="Henri Korver" w:date="2017-03-07T16:36:00Z">
        <w:r w:rsidRPr="00970EC6" w:rsidDel="0000565A">
          <w:rPr>
            <w:lang w:val="en-GB"/>
          </w:rPr>
          <w:delText>]?</w:delText>
        </w:r>
        <w:r w:rsidDel="0000565A">
          <w:rPr>
            <w:rStyle w:val="Voetnootmarkering"/>
          </w:rPr>
          <w:footnoteReference w:id="2"/>
        </w:r>
      </w:del>
    </w:p>
    <w:p w14:paraId="3D8B1EB0" w14:textId="77777777" w:rsidR="00E43900" w:rsidRPr="008420E9" w:rsidRDefault="00E43900" w:rsidP="004324CD">
      <w:pPr>
        <w:pStyle w:val="xml"/>
      </w:pPr>
      <w:r w:rsidRPr="00970EC6">
        <w:rPr>
          <w:lang w:val="en-GB"/>
        </w:rPr>
        <w:t xml:space="preserve">    </w:t>
      </w:r>
      <w:r w:rsidRPr="008420E9">
        <w:t>&lt;/restriction&gt;</w:t>
      </w:r>
    </w:p>
    <w:p w14:paraId="1D251A02" w14:textId="77777777" w:rsidR="00E43900" w:rsidRDefault="00E43900" w:rsidP="00E43900">
      <w:pPr>
        <w:pStyle w:val="xml"/>
        <w:rPr>
          <w:ins w:id="165" w:author="Henri Korver" w:date="2017-03-07T14:38:00Z"/>
        </w:rPr>
      </w:pPr>
      <w:r w:rsidRPr="008420E9">
        <w:t>&lt;/simpleType&gt;</w:t>
      </w:r>
    </w:p>
    <w:p w14:paraId="1077EB02" w14:textId="77777777" w:rsidR="00920057" w:rsidRDefault="00920057" w:rsidP="00E43900">
      <w:pPr>
        <w:pStyle w:val="xml"/>
        <w:rPr>
          <w:ins w:id="166" w:author="Henri Korver" w:date="2017-03-07T14:38:00Z"/>
        </w:rPr>
      </w:pPr>
    </w:p>
    <w:p w14:paraId="637F52D6" w14:textId="2699D4E7" w:rsidR="00920057" w:rsidRDefault="00920057" w:rsidP="00920057">
      <w:pPr>
        <w:pPrChange w:id="167" w:author="Henri Korver" w:date="2017-03-07T14:38:00Z">
          <w:pPr>
            <w:pStyle w:val="xml"/>
          </w:pPr>
        </w:pPrChange>
      </w:pPr>
      <w:ins w:id="168" w:author="Henri Korver" w:date="2017-03-07T14:38:00Z">
        <w:r w:rsidRPr="008420E9">
          <w:t>De functie</w:t>
        </w:r>
        <w:r w:rsidRPr="008420E9">
          <w:rPr>
            <w:i/>
          </w:rPr>
          <w:t xml:space="preserve"> Capitalize </w:t>
        </w:r>
        <w:r>
          <w:rPr>
            <w:i/>
          </w:rPr>
          <w:t xml:space="preserve">in bovenstaand </w:t>
        </w:r>
        <w:r w:rsidRPr="00C05557">
          <w:t>template</w:t>
        </w:r>
        <w:r>
          <w:rPr>
            <w:i/>
          </w:rPr>
          <w:t xml:space="preserve"> </w:t>
        </w:r>
        <w:r w:rsidRPr="008420E9">
          <w:t>zet de eerste letter van d</w:t>
        </w:r>
        <w:r>
          <w:t>e string om in een hoofdletter.</w:t>
        </w:r>
      </w:ins>
    </w:p>
    <w:p w14:paraId="336390ED" w14:textId="77777777" w:rsidR="00333A68" w:rsidRPr="008420E9" w:rsidRDefault="00333A68" w:rsidP="009E25A4">
      <w:pPr>
        <w:pStyle w:val="Kop1"/>
      </w:pPr>
      <w:r w:rsidRPr="009E25A4">
        <w:t>Complex</w:t>
      </w:r>
      <w:r w:rsidRPr="008420E9">
        <w:t>-datatype</w:t>
      </w:r>
    </w:p>
    <w:p w14:paraId="0DBB918B" w14:textId="62CF6E77" w:rsidR="00333A68" w:rsidRDefault="00333A68" w:rsidP="00333A68">
      <w:pPr>
        <w:rPr>
          <w:ins w:id="169" w:author="Henri Korver" w:date="2017-03-07T14:37:00Z"/>
          <w:highlight w:val="white"/>
        </w:rPr>
      </w:pPr>
      <w:r w:rsidRPr="008420E9">
        <w:rPr>
          <w:highlight w:val="white"/>
        </w:rPr>
        <w:t>Een complex-datatype wordt als volgt vertaald</w:t>
      </w:r>
      <w:ins w:id="170" w:author="Henri Korver" w:date="2017-03-07T16:29:00Z">
        <w:r w:rsidR="00310FAF">
          <w:rPr>
            <w:highlight w:val="white"/>
          </w:rPr>
          <w:t xml:space="preserve"> </w:t>
        </w:r>
        <w:r w:rsidR="00310FAF">
          <w:t xml:space="preserve">naar de file </w:t>
        </w:r>
        <w:r w:rsidR="00310FAF" w:rsidRPr="000E6465">
          <w:rPr>
            <w:rFonts w:ascii="Courier New" w:hAnsi="Courier New" w:cs="Courier New"/>
            <w:sz w:val="20"/>
            <w:szCs w:val="20"/>
          </w:rPr>
          <w:t>[</w:t>
        </w:r>
        <w:r w:rsidR="00310FAF" w:rsidRPr="000E6465">
          <w:rPr>
            <w:rFonts w:ascii="Courier New" w:hAnsi="Courier New" w:cs="Courier New"/>
            <w:sz w:val="20"/>
            <w:szCs w:val="20"/>
            <w:u w:val="single"/>
          </w:rPr>
          <w:t>namespace code</w:t>
        </w:r>
        <w:r w:rsidR="00310FAF">
          <w:rPr>
            <w:rFonts w:ascii="Courier New" w:hAnsi="Courier New" w:cs="Courier New"/>
            <w:sz w:val="20"/>
            <w:szCs w:val="20"/>
          </w:rPr>
          <w:t>]_datatypes</w:t>
        </w:r>
        <w:r w:rsidR="00310FAF" w:rsidRPr="000E6465">
          <w:rPr>
            <w:rFonts w:ascii="Courier New" w:hAnsi="Courier New" w:cs="Courier New"/>
            <w:sz w:val="20"/>
            <w:szCs w:val="20"/>
          </w:rPr>
          <w:t>.xsd</w:t>
        </w:r>
      </w:ins>
      <w:r w:rsidRPr="008420E9">
        <w:rPr>
          <w:highlight w:val="white"/>
        </w:rPr>
        <w:t>:</w:t>
      </w:r>
    </w:p>
    <w:p w14:paraId="4563C6FB" w14:textId="7A37815C" w:rsidR="00920057" w:rsidRPr="006418A0" w:rsidRDefault="00920057" w:rsidP="00920057">
      <w:pPr>
        <w:pStyle w:val="xml"/>
        <w:rPr>
          <w:moveTo w:id="171" w:author="Henri Korver" w:date="2017-03-07T14:37:00Z"/>
          <w:lang w:val="en-GB"/>
          <w:rPrChange w:id="172" w:author="Henri Korver" w:date="2017-03-07T16:33:00Z">
            <w:rPr>
              <w:moveTo w:id="173" w:author="Henri Korver" w:date="2017-03-07T14:37:00Z"/>
            </w:rPr>
          </w:rPrChange>
        </w:rPr>
      </w:pPr>
      <w:moveToRangeStart w:id="174" w:author="Henri Korver" w:date="2017-03-07T14:37:00Z" w:name="move476660780"/>
      <w:moveTo w:id="175" w:author="Henri Korver" w:date="2017-03-07T14:37:00Z">
        <w:r w:rsidRPr="006418A0">
          <w:rPr>
            <w:lang w:val="en-GB"/>
            <w:rPrChange w:id="176" w:author="Henri Korver" w:date="2017-03-07T16:33:00Z">
              <w:rPr/>
            </w:rPrChange>
          </w:rPr>
          <w:t>&lt;complexType name="[</w:t>
        </w:r>
      </w:moveTo>
      <w:ins w:id="177" w:author="Henri Korver" w:date="2017-03-07T16:33:00Z">
        <w:r w:rsidR="006418A0" w:rsidRPr="00970EC6">
          <w:rPr>
            <w:b/>
            <w:i/>
            <w:highlight w:val="white"/>
            <w:lang w:val="en-GB"/>
          </w:rPr>
          <w:t>Capitalize</w:t>
        </w:r>
        <w:r w:rsidR="006418A0" w:rsidRPr="00970EC6">
          <w:rPr>
            <w:highlight w:val="white"/>
            <w:lang w:val="en-GB"/>
          </w:rPr>
          <w:t>(</w:t>
        </w:r>
        <w:r w:rsidR="006418A0" w:rsidRPr="00970EC6">
          <w:rPr>
            <w:u w:val="single"/>
            <w:lang w:val="en-GB"/>
          </w:rPr>
          <w:t>Complex-datatype.naam</w:t>
        </w:r>
        <w:r w:rsidR="006418A0" w:rsidRPr="00970EC6">
          <w:rPr>
            <w:highlight w:val="white"/>
            <w:lang w:val="en-GB"/>
          </w:rPr>
          <w:t>)]</w:t>
        </w:r>
      </w:ins>
      <w:moveTo w:id="178" w:author="Henri Korver" w:date="2017-03-07T14:37:00Z">
        <w:del w:id="179" w:author="Henri Korver" w:date="2017-03-07T16:33:00Z">
          <w:r w:rsidRPr="006418A0" w:rsidDel="006418A0">
            <w:rPr>
              <w:b/>
              <w:i/>
              <w:lang w:val="en-GB"/>
              <w:rPrChange w:id="180" w:author="Henri Korver" w:date="2017-03-07T16:33:00Z">
                <w:rPr>
                  <w:b/>
                  <w:i/>
                </w:rPr>
              </w:rPrChange>
            </w:rPr>
            <w:delText>Capitalize</w:delText>
          </w:r>
          <w:r w:rsidRPr="006418A0" w:rsidDel="006418A0">
            <w:rPr>
              <w:lang w:val="en-GB"/>
              <w:rPrChange w:id="181" w:author="Henri Korver" w:date="2017-03-07T16:33:00Z">
                <w:rPr/>
              </w:rPrChange>
            </w:rPr>
            <w:delText>(</w:delText>
          </w:r>
          <w:r w:rsidRPr="006418A0" w:rsidDel="006418A0">
            <w:rPr>
              <w:u w:val="single"/>
              <w:lang w:val="en-GB"/>
              <w:rPrChange w:id="182" w:author="Henri Korver" w:date="2017-03-07T16:33:00Z">
                <w:rPr>
                  <w:u w:val="single"/>
                </w:rPr>
              </w:rPrChange>
            </w:rPr>
            <w:delText>Element.Type</w:delText>
          </w:r>
          <w:r w:rsidRPr="006418A0" w:rsidDel="006418A0">
            <w:rPr>
              <w:lang w:val="en-GB"/>
              <w:rPrChange w:id="183" w:author="Henri Korver" w:date="2017-03-07T16:33:00Z">
                <w:rPr/>
              </w:rPrChange>
            </w:rPr>
            <w:delText>)]</w:delText>
          </w:r>
        </w:del>
        <w:r w:rsidRPr="006418A0">
          <w:rPr>
            <w:lang w:val="en-GB"/>
            <w:rPrChange w:id="184" w:author="Henri Korver" w:date="2017-03-07T16:33:00Z">
              <w:rPr/>
            </w:rPrChange>
          </w:rPr>
          <w:t xml:space="preserve">-e"&gt; </w:t>
        </w:r>
      </w:moveTo>
    </w:p>
    <w:p w14:paraId="1FD55B6F" w14:textId="77777777" w:rsidR="00920057" w:rsidRDefault="00920057" w:rsidP="00920057">
      <w:pPr>
        <w:pStyle w:val="xml"/>
        <w:rPr>
          <w:moveTo w:id="185" w:author="Henri Korver" w:date="2017-03-07T14:37:00Z"/>
        </w:rPr>
      </w:pPr>
      <w:moveTo w:id="186" w:author="Henri Korver" w:date="2017-03-07T14:37:00Z">
        <w:r w:rsidRPr="006418A0">
          <w:rPr>
            <w:lang w:val="en-GB"/>
            <w:rPrChange w:id="187" w:author="Henri Korver" w:date="2017-03-07T16:33:00Z">
              <w:rPr/>
            </w:rPrChange>
          </w:rPr>
          <w:t xml:space="preserve">    </w:t>
        </w:r>
        <w:r>
          <w:t>&lt;complexContent&gt;</w:t>
        </w:r>
      </w:moveTo>
    </w:p>
    <w:p w14:paraId="57217967" w14:textId="32333574" w:rsidR="00920057" w:rsidRDefault="00920057" w:rsidP="00920057">
      <w:pPr>
        <w:pStyle w:val="xml"/>
        <w:ind w:firstLine="720"/>
        <w:rPr>
          <w:moveTo w:id="188" w:author="Henri Korver" w:date="2017-03-07T14:37:00Z"/>
        </w:rPr>
      </w:pPr>
      <w:moveTo w:id="189" w:author="Henri Korver" w:date="2017-03-07T14:37:00Z">
        <w:r>
          <w:t xml:space="preserve"> &lt;extension base="</w:t>
        </w:r>
        <w:r w:rsidRPr="008420E9">
          <w:t>[ns prefix]:[</w:t>
        </w:r>
      </w:moveTo>
      <w:ins w:id="190" w:author="Henri Korver" w:date="2017-03-07T16:33:00Z">
        <w:r w:rsidR="006418A0" w:rsidRPr="00970EC6">
          <w:rPr>
            <w:b/>
            <w:i/>
            <w:highlight w:val="white"/>
            <w:lang w:val="en-GB"/>
          </w:rPr>
          <w:t>Capitalize</w:t>
        </w:r>
        <w:r w:rsidR="006418A0" w:rsidRPr="00970EC6">
          <w:rPr>
            <w:highlight w:val="white"/>
            <w:lang w:val="en-GB"/>
          </w:rPr>
          <w:t>(</w:t>
        </w:r>
        <w:r w:rsidR="006418A0" w:rsidRPr="00970EC6">
          <w:rPr>
            <w:u w:val="single"/>
            <w:lang w:val="en-GB"/>
          </w:rPr>
          <w:t>Complex-datatype.naam</w:t>
        </w:r>
        <w:r w:rsidR="006418A0" w:rsidRPr="00970EC6">
          <w:rPr>
            <w:highlight w:val="white"/>
            <w:lang w:val="en-GB"/>
          </w:rPr>
          <w:t>)</w:t>
        </w:r>
      </w:ins>
      <w:moveTo w:id="191" w:author="Henri Korver" w:date="2017-03-07T14:37:00Z">
        <w:del w:id="192" w:author="Henri Korver" w:date="2017-03-07T16:33:00Z">
          <w:r w:rsidRPr="008420E9" w:rsidDel="006418A0">
            <w:rPr>
              <w:b/>
              <w:i/>
            </w:rPr>
            <w:delText>Capitalize</w:delText>
          </w:r>
          <w:r w:rsidRPr="008420E9" w:rsidDel="006418A0">
            <w:delText>(</w:delText>
          </w:r>
          <w:r w:rsidDel="006418A0">
            <w:rPr>
              <w:u w:val="single"/>
            </w:rPr>
            <w:delText>Element.Type</w:delText>
          </w:r>
          <w:r w:rsidRPr="008420E9" w:rsidDel="006418A0">
            <w:delText>)</w:delText>
          </w:r>
        </w:del>
        <w:r w:rsidRPr="008420E9">
          <w:t>]</w:t>
        </w:r>
        <w:r>
          <w:t>"&gt;</w:t>
        </w:r>
      </w:moveTo>
    </w:p>
    <w:p w14:paraId="3A3B5A95" w14:textId="77777777" w:rsidR="00920057" w:rsidRDefault="00920057" w:rsidP="00920057">
      <w:pPr>
        <w:pStyle w:val="xml"/>
        <w:rPr>
          <w:moveTo w:id="193" w:author="Henri Korver" w:date="2017-03-07T14:37:00Z"/>
        </w:rPr>
      </w:pPr>
      <w:moveTo w:id="194" w:author="Henri Korver" w:date="2017-03-07T14:37:00Z">
        <w:r>
          <w:tab/>
        </w:r>
        <w:r>
          <w:tab/>
          <w:t>&lt;attribute name="noValue" type="[</w:t>
        </w:r>
        <w:r w:rsidRPr="00C10444">
          <w:rPr>
            <w:u w:val="single"/>
          </w:rPr>
          <w:t>stuf ns prefix</w:t>
        </w:r>
        <w:r>
          <w:t>]:NoValue"/&gt;</w:t>
        </w:r>
      </w:moveTo>
    </w:p>
    <w:p w14:paraId="120ECAC4" w14:textId="77777777" w:rsidR="00920057" w:rsidRDefault="00920057" w:rsidP="00920057">
      <w:pPr>
        <w:pStyle w:val="xml"/>
        <w:ind w:firstLine="720"/>
        <w:rPr>
          <w:moveTo w:id="195" w:author="Henri Korver" w:date="2017-03-07T14:37:00Z"/>
        </w:rPr>
      </w:pPr>
      <w:moveTo w:id="196" w:author="Henri Korver" w:date="2017-03-07T14:37:00Z">
        <w:r>
          <w:t xml:space="preserve"> &lt;/extension&gt;</w:t>
        </w:r>
      </w:moveTo>
    </w:p>
    <w:p w14:paraId="5C85835D" w14:textId="77777777" w:rsidR="00920057" w:rsidRPr="008420E9" w:rsidRDefault="00920057" w:rsidP="00920057">
      <w:pPr>
        <w:pStyle w:val="xml"/>
        <w:rPr>
          <w:moveTo w:id="197" w:author="Henri Korver" w:date="2017-03-07T14:37:00Z"/>
        </w:rPr>
      </w:pPr>
      <w:moveTo w:id="198" w:author="Henri Korver" w:date="2017-03-07T14:37:00Z">
        <w:r>
          <w:t xml:space="preserve">    &lt;/complexContent&gt;</w:t>
        </w:r>
      </w:moveTo>
    </w:p>
    <w:p w14:paraId="090D6F8A" w14:textId="71966E4A" w:rsidR="00920057" w:rsidRPr="008420E9" w:rsidDel="00920057" w:rsidRDefault="00920057" w:rsidP="00920057">
      <w:pPr>
        <w:spacing w:after="0"/>
        <w:rPr>
          <w:del w:id="199" w:author="Henri Korver" w:date="2017-03-07T14:37:00Z"/>
          <w:moveTo w:id="200" w:author="Henri Korver" w:date="2017-03-07T14:37:00Z"/>
          <w:rFonts w:ascii="Courier New" w:hAnsi="Courier New" w:cs="Courier New"/>
          <w:sz w:val="18"/>
          <w:szCs w:val="18"/>
        </w:rPr>
      </w:pPr>
      <w:moveTo w:id="201" w:author="Henri Korver" w:date="2017-03-07T14:37:00Z">
        <w:r w:rsidRPr="008420E9">
          <w:rPr>
            <w:rFonts w:ascii="Courier New" w:hAnsi="Courier New" w:cs="Courier New"/>
            <w:sz w:val="18"/>
            <w:szCs w:val="18"/>
          </w:rPr>
          <w:t>&lt;/complexType&gt;</w:t>
        </w:r>
      </w:moveTo>
      <w:ins w:id="202" w:author="Henri Korver" w:date="2017-03-07T16:34:00Z">
        <w:r w:rsidR="006418A0">
          <w:rPr>
            <w:rFonts w:ascii="Courier New" w:hAnsi="Courier New" w:cs="Courier New"/>
            <w:sz w:val="18"/>
            <w:szCs w:val="18"/>
          </w:rPr>
          <w:br/>
        </w:r>
      </w:ins>
    </w:p>
    <w:p w14:paraId="637CB20F" w14:textId="6BFADDE4" w:rsidR="00920057" w:rsidRPr="00547D62" w:rsidDel="00920057" w:rsidRDefault="00920057" w:rsidP="00920057">
      <w:pPr>
        <w:rPr>
          <w:del w:id="203" w:author="Henri Korver" w:date="2017-03-07T14:37:00Z"/>
          <w:moveTo w:id="204" w:author="Henri Korver" w:date="2017-03-07T14:37:00Z"/>
        </w:rPr>
      </w:pPr>
      <w:moveTo w:id="205" w:author="Henri Korver" w:date="2017-03-07T14:37:00Z">
        <w:del w:id="206" w:author="Henri Korver" w:date="2017-03-07T16:34:00Z">
          <w:r w:rsidDel="006418A0">
            <w:br/>
          </w:r>
        </w:del>
        <w:del w:id="207" w:author="Henri Korver" w:date="2017-03-07T14:37:00Z">
          <w:r w:rsidRPr="008420E9" w:rsidDel="00920057">
            <w:delText>De functie</w:delText>
          </w:r>
          <w:r w:rsidRPr="008420E9" w:rsidDel="00920057">
            <w:rPr>
              <w:i/>
            </w:rPr>
            <w:delText xml:space="preserve"> Capitalize </w:delText>
          </w:r>
          <w:r w:rsidDel="00920057">
            <w:rPr>
              <w:i/>
            </w:rPr>
            <w:delText xml:space="preserve">in bovenstaand </w:delText>
          </w:r>
          <w:r w:rsidRPr="00C05557" w:rsidDel="00920057">
            <w:delText>template</w:delText>
          </w:r>
          <w:r w:rsidDel="00920057">
            <w:rPr>
              <w:i/>
            </w:rPr>
            <w:delText xml:space="preserve"> </w:delText>
          </w:r>
          <w:r w:rsidRPr="008420E9" w:rsidDel="00920057">
            <w:delText>zet de eerste letter van d</w:delText>
          </w:r>
          <w:r w:rsidDel="00920057">
            <w:delText>e string om in een hoofdletter.</w:delText>
          </w:r>
        </w:del>
      </w:moveTo>
    </w:p>
    <w:moveToRangeEnd w:id="174"/>
    <w:p w14:paraId="0C7025B8" w14:textId="77777777" w:rsidR="00920057" w:rsidRPr="008420E9" w:rsidRDefault="00920057" w:rsidP="00920057">
      <w:pPr>
        <w:spacing w:after="0"/>
        <w:rPr>
          <w:highlight w:val="white"/>
        </w:rPr>
        <w:pPrChange w:id="208" w:author="Henri Korver" w:date="2017-03-07T14:37:00Z">
          <w:pPr/>
        </w:pPrChange>
      </w:pPr>
    </w:p>
    <w:p w14:paraId="6FCB32DF" w14:textId="77777777" w:rsidR="00333A68" w:rsidRPr="00970EC6" w:rsidRDefault="00333A68" w:rsidP="00B631B7">
      <w:pPr>
        <w:autoSpaceDE w:val="0"/>
        <w:autoSpaceDN w:val="0"/>
        <w:adjustRightInd w:val="0"/>
        <w:spacing w:after="0" w:line="240" w:lineRule="auto"/>
        <w:rPr>
          <w:rFonts w:ascii="Courier New" w:hAnsi="Courier New" w:cs="Courier New"/>
          <w:sz w:val="18"/>
          <w:szCs w:val="18"/>
          <w:highlight w:val="white"/>
          <w:lang w:val="en-GB"/>
        </w:rPr>
      </w:pPr>
      <w:r w:rsidRPr="00970EC6">
        <w:rPr>
          <w:rFonts w:ascii="Courier New" w:hAnsi="Courier New" w:cs="Courier New"/>
          <w:sz w:val="18"/>
          <w:szCs w:val="18"/>
          <w:highlight w:val="white"/>
          <w:lang w:val="en-GB"/>
        </w:rPr>
        <w:t>&lt;complexType name="[</w:t>
      </w:r>
      <w:r w:rsidRPr="00970EC6">
        <w:rPr>
          <w:rFonts w:ascii="Courier New" w:hAnsi="Courier New" w:cs="Courier New"/>
          <w:b/>
          <w:i/>
          <w:sz w:val="18"/>
          <w:szCs w:val="18"/>
          <w:highlight w:val="white"/>
          <w:lang w:val="en-GB"/>
        </w:rPr>
        <w:t>Capitalize</w:t>
      </w:r>
      <w:r w:rsidRPr="00970EC6">
        <w:rPr>
          <w:rFonts w:ascii="Courier New" w:hAnsi="Courier New" w:cs="Courier New"/>
          <w:sz w:val="18"/>
          <w:szCs w:val="18"/>
          <w:highlight w:val="white"/>
          <w:lang w:val="en-GB"/>
        </w:rPr>
        <w:t>(</w:t>
      </w:r>
      <w:r w:rsidRPr="00970EC6">
        <w:rPr>
          <w:rFonts w:ascii="Courier New" w:hAnsi="Courier New" w:cs="Courier New"/>
          <w:sz w:val="18"/>
          <w:szCs w:val="18"/>
          <w:u w:val="single"/>
          <w:lang w:val="en-GB"/>
        </w:rPr>
        <w:t>Complex-datatype.naam</w:t>
      </w:r>
      <w:r w:rsidRPr="00970EC6">
        <w:rPr>
          <w:rFonts w:ascii="Courier New" w:hAnsi="Courier New" w:cs="Courier New"/>
          <w:sz w:val="18"/>
          <w:szCs w:val="18"/>
          <w:highlight w:val="white"/>
          <w:lang w:val="en-GB"/>
        </w:rPr>
        <w:t>)]"&gt;</w:t>
      </w:r>
    </w:p>
    <w:p w14:paraId="616B89C0" w14:textId="7BA235A6" w:rsidR="00333A68" w:rsidRPr="008420E9" w:rsidRDefault="00333A68" w:rsidP="00333A68">
      <w:pPr>
        <w:autoSpaceDE w:val="0"/>
        <w:autoSpaceDN w:val="0"/>
        <w:adjustRightInd w:val="0"/>
        <w:spacing w:after="0" w:line="240" w:lineRule="auto"/>
        <w:rPr>
          <w:rFonts w:ascii="Courier New" w:hAnsi="Courier New" w:cs="Courier New"/>
          <w:sz w:val="18"/>
          <w:szCs w:val="18"/>
          <w:highlight w:val="white"/>
        </w:rPr>
      </w:pPr>
      <w:r w:rsidRPr="00970EC6">
        <w:rPr>
          <w:rFonts w:ascii="Courier New" w:hAnsi="Courier New" w:cs="Courier New"/>
          <w:sz w:val="18"/>
          <w:szCs w:val="18"/>
          <w:highlight w:val="white"/>
          <w:lang w:val="en-GB"/>
        </w:rPr>
        <w:tab/>
      </w:r>
      <w:r w:rsidRPr="008420E9">
        <w:rPr>
          <w:rFonts w:ascii="Courier New" w:hAnsi="Courier New" w:cs="Courier New"/>
          <w:sz w:val="18"/>
          <w:szCs w:val="18"/>
          <w:highlight w:val="white"/>
        </w:rPr>
        <w:t>&lt;sequence</w:t>
      </w:r>
      <w:ins w:id="209" w:author="Henri Korver" w:date="2017-03-07T16:30:00Z">
        <w:r w:rsidR="00310FAF">
          <w:rPr>
            <w:rFonts w:ascii="Courier New" w:hAnsi="Courier New" w:cs="Courier New"/>
            <w:sz w:val="18"/>
            <w:szCs w:val="18"/>
            <w:highlight w:val="white"/>
          </w:rPr>
          <w:t xml:space="preserve"> </w:t>
        </w:r>
        <w:r w:rsidR="00310FAF">
          <w:rPr>
            <w:rFonts w:ascii="Courier New" w:hAnsi="Courier New" w:cs="Courier New"/>
            <w:sz w:val="18"/>
            <w:szCs w:val="18"/>
          </w:rPr>
          <w:t>minOccurs="0"</w:t>
        </w:r>
      </w:ins>
      <w:del w:id="210" w:author="Henri Korver" w:date="2017-03-01T19:35:00Z">
        <w:r w:rsidR="0015074C" w:rsidDel="00970EC6">
          <w:rPr>
            <w:rFonts w:ascii="Courier New" w:hAnsi="Courier New" w:cs="Courier New"/>
            <w:sz w:val="18"/>
            <w:szCs w:val="18"/>
            <w:highlight w:val="white"/>
          </w:rPr>
          <w:delText xml:space="preserve"> </w:delText>
        </w:r>
        <w:r w:rsidR="0015074C" w:rsidDel="00970EC6">
          <w:rPr>
            <w:rFonts w:ascii="Courier New" w:hAnsi="Courier New" w:cs="Courier New"/>
            <w:sz w:val="18"/>
            <w:szCs w:val="18"/>
          </w:rPr>
          <w:delText>minOccurs="0"</w:delText>
        </w:r>
      </w:del>
      <w:r w:rsidRPr="008420E9">
        <w:rPr>
          <w:rFonts w:ascii="Courier New" w:hAnsi="Courier New" w:cs="Courier New"/>
          <w:sz w:val="18"/>
          <w:szCs w:val="18"/>
          <w:highlight w:val="white"/>
        </w:rPr>
        <w:t>&gt;</w:t>
      </w:r>
    </w:p>
    <w:p w14:paraId="75906496" w14:textId="77777777" w:rsidR="00333A68" w:rsidRPr="008420E9" w:rsidRDefault="00333A68" w:rsidP="00333A68">
      <w:pPr>
        <w:autoSpaceDE w:val="0"/>
        <w:autoSpaceDN w:val="0"/>
        <w:adjustRightInd w:val="0"/>
        <w:spacing w:after="0" w:line="240" w:lineRule="auto"/>
        <w:rPr>
          <w:rFonts w:ascii="Courier New" w:hAnsi="Courier New" w:cs="Courier New"/>
          <w:sz w:val="18"/>
          <w:szCs w:val="18"/>
          <w:highlight w:val="white"/>
        </w:rPr>
      </w:pPr>
      <w:r w:rsidRPr="008420E9">
        <w:rPr>
          <w:rFonts w:ascii="Courier New" w:hAnsi="Courier New" w:cs="Courier New"/>
          <w:sz w:val="18"/>
          <w:szCs w:val="18"/>
          <w:highlight w:val="white"/>
        </w:rPr>
        <w:tab/>
        <w:t xml:space="preserve">    [</w:t>
      </w:r>
      <w:r w:rsidRPr="008420E9">
        <w:rPr>
          <w:rFonts w:ascii="Courier New" w:hAnsi="Courier New" w:cs="Courier New"/>
          <w:sz w:val="18"/>
          <w:szCs w:val="18"/>
          <w:highlight w:val="white"/>
          <w:u w:val="single"/>
        </w:rPr>
        <w:t>Data-element</w:t>
      </w:r>
      <w:r w:rsidRPr="008420E9">
        <w:rPr>
          <w:rFonts w:ascii="Courier New" w:hAnsi="Courier New" w:cs="Courier New"/>
          <w:sz w:val="18"/>
          <w:szCs w:val="18"/>
          <w:highlight w:val="white"/>
        </w:rPr>
        <w:t>]</w:t>
      </w:r>
      <w:r w:rsidR="003E0ABF">
        <w:rPr>
          <w:rFonts w:ascii="Courier New" w:hAnsi="Courier New" w:cs="Courier New"/>
          <w:sz w:val="18"/>
          <w:szCs w:val="18"/>
          <w:highlight w:val="white"/>
        </w:rPr>
        <w:t>*</w:t>
      </w:r>
    </w:p>
    <w:p w14:paraId="3F6FC687" w14:textId="77777777" w:rsidR="00333A68" w:rsidRPr="008420E9" w:rsidRDefault="00333A68" w:rsidP="00333A68">
      <w:pPr>
        <w:autoSpaceDE w:val="0"/>
        <w:autoSpaceDN w:val="0"/>
        <w:adjustRightInd w:val="0"/>
        <w:spacing w:after="0" w:line="240" w:lineRule="auto"/>
        <w:ind w:firstLine="720"/>
        <w:rPr>
          <w:rFonts w:ascii="Courier New" w:hAnsi="Courier New" w:cs="Courier New"/>
          <w:sz w:val="18"/>
          <w:szCs w:val="18"/>
          <w:highlight w:val="white"/>
        </w:rPr>
      </w:pPr>
      <w:r w:rsidRPr="008420E9">
        <w:rPr>
          <w:rFonts w:ascii="Courier New" w:hAnsi="Courier New" w:cs="Courier New"/>
          <w:sz w:val="18"/>
          <w:szCs w:val="18"/>
          <w:highlight w:val="white"/>
        </w:rPr>
        <w:t>&lt;/sequence&gt;</w:t>
      </w:r>
    </w:p>
    <w:p w14:paraId="3E200295" w14:textId="77777777" w:rsidR="00333A68" w:rsidRDefault="00333A68" w:rsidP="00333A68">
      <w:pPr>
        <w:rPr>
          <w:ins w:id="211" w:author="Henri Korver" w:date="2017-03-07T14:37:00Z"/>
          <w:rFonts w:ascii="Courier New" w:hAnsi="Courier New" w:cs="Courier New"/>
          <w:sz w:val="18"/>
          <w:szCs w:val="18"/>
        </w:rPr>
      </w:pPr>
      <w:r w:rsidRPr="000C1E6D">
        <w:rPr>
          <w:rFonts w:ascii="Courier New" w:hAnsi="Courier New" w:cs="Courier New"/>
          <w:sz w:val="18"/>
          <w:szCs w:val="18"/>
          <w:highlight w:val="white"/>
        </w:rPr>
        <w:t>&lt;/complexType&gt;</w:t>
      </w:r>
    </w:p>
    <w:p w14:paraId="1B5CBB3A" w14:textId="5005FAEB" w:rsidR="00920057" w:rsidRPr="000C1E6D" w:rsidDel="00920057" w:rsidRDefault="00920057" w:rsidP="00333A68">
      <w:pPr>
        <w:rPr>
          <w:del w:id="212" w:author="Henri Korver" w:date="2017-03-07T14:38:00Z"/>
          <w:rFonts w:ascii="Courier New" w:hAnsi="Courier New" w:cs="Courier New"/>
          <w:sz w:val="18"/>
          <w:szCs w:val="18"/>
        </w:rPr>
      </w:pPr>
    </w:p>
    <w:p w14:paraId="6D0FEA4A" w14:textId="77777777" w:rsidR="00333A68" w:rsidRDefault="00333A68" w:rsidP="004324CD">
      <w:r w:rsidRPr="00BE4E9E">
        <w:t>Een Data-element wordt op dezelfde man</w:t>
      </w:r>
      <w:r w:rsidRPr="003C2137">
        <w:t xml:space="preserve">ier vertaald als een gewoon element, zie sectie </w:t>
      </w:r>
      <w:r w:rsidRPr="00FF0149">
        <w:fldChar w:fldCharType="begin"/>
      </w:r>
      <w:r w:rsidRPr="00FF0149">
        <w:instrText xml:space="preserve"> REF _Ref465420421 \h </w:instrText>
      </w:r>
      <w:r>
        <w:instrText xml:space="preserve"> \* MERGEFORMAT </w:instrText>
      </w:r>
      <w:r w:rsidRPr="00FF0149">
        <w:fldChar w:fldCharType="separate"/>
      </w:r>
      <w:r w:rsidRPr="00FF0149">
        <w:t>Ele</w:t>
      </w:r>
      <w:r w:rsidRPr="00FF0149">
        <w:t>m</w:t>
      </w:r>
      <w:r w:rsidRPr="00FF0149">
        <w:t>ent</w:t>
      </w:r>
      <w:r w:rsidRPr="00FF0149">
        <w:fldChar w:fldCharType="end"/>
      </w:r>
      <w:r w:rsidRPr="00FF0149">
        <w:t>.</w:t>
      </w:r>
    </w:p>
    <w:p w14:paraId="169C02C2" w14:textId="77777777" w:rsidR="003E0ABF" w:rsidRDefault="003E0ABF" w:rsidP="00A5165C">
      <w:pPr>
        <w:pStyle w:val="Kop1"/>
      </w:pPr>
      <w:r>
        <w:t>Union</w:t>
      </w:r>
    </w:p>
    <w:p w14:paraId="7A229946" w14:textId="77777777" w:rsidR="003E0ABF" w:rsidRDefault="003E0ABF" w:rsidP="00DB373F">
      <w:r>
        <w:t>Een Union wordt als volgt vertaald:</w:t>
      </w:r>
    </w:p>
    <w:p w14:paraId="1C5F199A" w14:textId="77777777" w:rsidR="003E0ABF" w:rsidRPr="00970EC6" w:rsidRDefault="003E0ABF" w:rsidP="00B631B7">
      <w:pPr>
        <w:autoSpaceDE w:val="0"/>
        <w:autoSpaceDN w:val="0"/>
        <w:adjustRightInd w:val="0"/>
        <w:spacing w:after="0" w:line="240" w:lineRule="auto"/>
        <w:rPr>
          <w:rFonts w:ascii="Courier New" w:hAnsi="Courier New" w:cs="Courier New"/>
          <w:sz w:val="18"/>
          <w:szCs w:val="18"/>
          <w:highlight w:val="white"/>
          <w:lang w:val="en-GB"/>
        </w:rPr>
      </w:pPr>
      <w:r w:rsidRPr="00970EC6">
        <w:rPr>
          <w:rFonts w:ascii="Courier New" w:hAnsi="Courier New" w:cs="Courier New"/>
          <w:sz w:val="18"/>
          <w:szCs w:val="18"/>
          <w:highlight w:val="white"/>
          <w:lang w:val="en-GB"/>
        </w:rPr>
        <w:t>&lt;complexType name="[</w:t>
      </w:r>
      <w:r w:rsidRPr="00970EC6">
        <w:rPr>
          <w:rFonts w:ascii="Courier New" w:hAnsi="Courier New" w:cs="Courier New"/>
          <w:b/>
          <w:i/>
          <w:sz w:val="18"/>
          <w:szCs w:val="18"/>
          <w:highlight w:val="white"/>
          <w:lang w:val="en-GB"/>
        </w:rPr>
        <w:t>Capitalize</w:t>
      </w:r>
      <w:r w:rsidRPr="00970EC6">
        <w:rPr>
          <w:rFonts w:ascii="Courier New" w:hAnsi="Courier New" w:cs="Courier New"/>
          <w:sz w:val="18"/>
          <w:szCs w:val="18"/>
          <w:highlight w:val="white"/>
          <w:lang w:val="en-GB"/>
        </w:rPr>
        <w:t>(</w:t>
      </w:r>
      <w:r w:rsidRPr="00970EC6">
        <w:rPr>
          <w:rFonts w:ascii="Courier New" w:hAnsi="Courier New" w:cs="Courier New"/>
          <w:sz w:val="18"/>
          <w:szCs w:val="18"/>
          <w:u w:val="single"/>
          <w:lang w:val="en-GB"/>
        </w:rPr>
        <w:t>Union.naam</w:t>
      </w:r>
      <w:r w:rsidRPr="00970EC6">
        <w:rPr>
          <w:rFonts w:ascii="Courier New" w:hAnsi="Courier New" w:cs="Courier New"/>
          <w:sz w:val="18"/>
          <w:szCs w:val="18"/>
          <w:highlight w:val="white"/>
          <w:lang w:val="en-GB"/>
        </w:rPr>
        <w:t>)]"&gt;</w:t>
      </w:r>
    </w:p>
    <w:p w14:paraId="0765F680" w14:textId="77777777" w:rsidR="003E0ABF" w:rsidRPr="008420E9" w:rsidRDefault="003E0ABF" w:rsidP="003E0ABF">
      <w:pPr>
        <w:autoSpaceDE w:val="0"/>
        <w:autoSpaceDN w:val="0"/>
        <w:adjustRightInd w:val="0"/>
        <w:spacing w:after="0" w:line="240" w:lineRule="auto"/>
        <w:rPr>
          <w:rFonts w:ascii="Courier New" w:hAnsi="Courier New" w:cs="Courier New"/>
          <w:sz w:val="18"/>
          <w:szCs w:val="18"/>
          <w:highlight w:val="white"/>
        </w:rPr>
      </w:pPr>
      <w:r w:rsidRPr="00970EC6">
        <w:rPr>
          <w:rFonts w:ascii="Courier New" w:hAnsi="Courier New" w:cs="Courier New"/>
          <w:sz w:val="18"/>
          <w:szCs w:val="18"/>
          <w:highlight w:val="white"/>
          <w:lang w:val="en-GB"/>
        </w:rPr>
        <w:tab/>
      </w:r>
      <w:r w:rsidRPr="008420E9">
        <w:rPr>
          <w:rFonts w:ascii="Courier New" w:hAnsi="Courier New" w:cs="Courier New"/>
          <w:sz w:val="18"/>
          <w:szCs w:val="18"/>
          <w:highlight w:val="white"/>
        </w:rPr>
        <w:t>&lt;</w:t>
      </w:r>
      <w:r>
        <w:rPr>
          <w:rFonts w:ascii="Courier New" w:hAnsi="Courier New" w:cs="Courier New"/>
          <w:sz w:val="18"/>
          <w:szCs w:val="18"/>
          <w:highlight w:val="white"/>
        </w:rPr>
        <w:t xml:space="preserve">choice </w:t>
      </w:r>
      <w:r>
        <w:rPr>
          <w:rFonts w:ascii="Courier New" w:hAnsi="Courier New" w:cs="Courier New"/>
          <w:sz w:val="18"/>
          <w:szCs w:val="18"/>
        </w:rPr>
        <w:t>minOccurs="0"</w:t>
      </w:r>
      <w:r w:rsidRPr="008420E9">
        <w:rPr>
          <w:rFonts w:ascii="Courier New" w:hAnsi="Courier New" w:cs="Courier New"/>
          <w:sz w:val="18"/>
          <w:szCs w:val="18"/>
          <w:highlight w:val="white"/>
        </w:rPr>
        <w:t>&gt;</w:t>
      </w:r>
    </w:p>
    <w:p w14:paraId="6DAE3FE6" w14:textId="77777777" w:rsidR="003E0ABF" w:rsidRPr="008420E9" w:rsidRDefault="003E0ABF" w:rsidP="003E0ABF">
      <w:pPr>
        <w:autoSpaceDE w:val="0"/>
        <w:autoSpaceDN w:val="0"/>
        <w:adjustRightInd w:val="0"/>
        <w:spacing w:after="0" w:line="240" w:lineRule="auto"/>
        <w:rPr>
          <w:rFonts w:ascii="Courier New" w:hAnsi="Courier New" w:cs="Courier New"/>
          <w:sz w:val="18"/>
          <w:szCs w:val="18"/>
          <w:highlight w:val="white"/>
        </w:rPr>
      </w:pPr>
      <w:r w:rsidRPr="008420E9">
        <w:rPr>
          <w:rFonts w:ascii="Courier New" w:hAnsi="Courier New" w:cs="Courier New"/>
          <w:sz w:val="18"/>
          <w:szCs w:val="18"/>
          <w:highlight w:val="white"/>
        </w:rPr>
        <w:lastRenderedPageBreak/>
        <w:tab/>
        <w:t xml:space="preserve">    [</w:t>
      </w:r>
      <w:r>
        <w:rPr>
          <w:rFonts w:ascii="Courier New" w:hAnsi="Courier New" w:cs="Courier New"/>
          <w:sz w:val="18"/>
          <w:szCs w:val="18"/>
          <w:highlight w:val="white"/>
          <w:u w:val="single"/>
        </w:rPr>
        <w:t>Union</w:t>
      </w:r>
      <w:r w:rsidRPr="008420E9">
        <w:rPr>
          <w:rFonts w:ascii="Courier New" w:hAnsi="Courier New" w:cs="Courier New"/>
          <w:sz w:val="18"/>
          <w:szCs w:val="18"/>
          <w:highlight w:val="white"/>
          <w:u w:val="single"/>
        </w:rPr>
        <w:t>-element</w:t>
      </w:r>
      <w:r w:rsidRPr="008420E9">
        <w:rPr>
          <w:rFonts w:ascii="Courier New" w:hAnsi="Courier New" w:cs="Courier New"/>
          <w:sz w:val="18"/>
          <w:szCs w:val="18"/>
          <w:highlight w:val="white"/>
        </w:rPr>
        <w:t>]</w:t>
      </w:r>
      <w:r>
        <w:rPr>
          <w:rFonts w:ascii="Courier New" w:hAnsi="Courier New" w:cs="Courier New"/>
          <w:sz w:val="18"/>
          <w:szCs w:val="18"/>
          <w:highlight w:val="white"/>
        </w:rPr>
        <w:t>*</w:t>
      </w:r>
    </w:p>
    <w:p w14:paraId="50D64B9F" w14:textId="77777777" w:rsidR="003E0ABF" w:rsidRPr="008420E9" w:rsidRDefault="003E0ABF" w:rsidP="003E0ABF">
      <w:pPr>
        <w:autoSpaceDE w:val="0"/>
        <w:autoSpaceDN w:val="0"/>
        <w:adjustRightInd w:val="0"/>
        <w:spacing w:after="0" w:line="240" w:lineRule="auto"/>
        <w:ind w:firstLine="720"/>
        <w:rPr>
          <w:rFonts w:ascii="Courier New" w:hAnsi="Courier New" w:cs="Courier New"/>
          <w:sz w:val="18"/>
          <w:szCs w:val="18"/>
          <w:highlight w:val="white"/>
        </w:rPr>
      </w:pPr>
      <w:r w:rsidRPr="008420E9">
        <w:rPr>
          <w:rFonts w:ascii="Courier New" w:hAnsi="Courier New" w:cs="Courier New"/>
          <w:sz w:val="18"/>
          <w:szCs w:val="18"/>
          <w:highlight w:val="white"/>
        </w:rPr>
        <w:t>&lt;/sequence&gt;</w:t>
      </w:r>
    </w:p>
    <w:p w14:paraId="481FF059" w14:textId="77777777" w:rsidR="003E0ABF" w:rsidRDefault="003E0ABF" w:rsidP="003E0ABF">
      <w:pPr>
        <w:rPr>
          <w:rFonts w:ascii="Courier New" w:hAnsi="Courier New" w:cs="Courier New"/>
          <w:sz w:val="18"/>
          <w:szCs w:val="18"/>
        </w:rPr>
      </w:pPr>
      <w:r w:rsidRPr="000C1E6D">
        <w:rPr>
          <w:rFonts w:ascii="Courier New" w:hAnsi="Courier New" w:cs="Courier New"/>
          <w:sz w:val="18"/>
          <w:szCs w:val="18"/>
          <w:highlight w:val="white"/>
        </w:rPr>
        <w:t>&lt;/complexType&gt;</w:t>
      </w:r>
    </w:p>
    <w:p w14:paraId="0C545B28" w14:textId="77777777" w:rsidR="003E0ABF" w:rsidRPr="00DB373F" w:rsidRDefault="003E0ABF" w:rsidP="005A758A">
      <w:r w:rsidRPr="00BE4E9E">
        <w:t xml:space="preserve">Een </w:t>
      </w:r>
      <w:r w:rsidR="005A758A">
        <w:t>Union</w:t>
      </w:r>
      <w:r w:rsidRPr="00BE4E9E">
        <w:t>-element wordt op dezelfde man</w:t>
      </w:r>
      <w:r w:rsidRPr="003C2137">
        <w:t xml:space="preserve">ier vertaald als een gewoon element, zie sectie </w:t>
      </w:r>
      <w:r w:rsidRPr="00FF0149">
        <w:fldChar w:fldCharType="begin"/>
      </w:r>
      <w:r w:rsidRPr="00FF0149">
        <w:instrText xml:space="preserve"> REF _Ref465420421 \h </w:instrText>
      </w:r>
      <w:r>
        <w:instrText xml:space="preserve"> \* MERGEFORMAT </w:instrText>
      </w:r>
      <w:r w:rsidRPr="00FF0149">
        <w:fldChar w:fldCharType="separate"/>
      </w:r>
      <w:r w:rsidRPr="00FF0149">
        <w:t>Element</w:t>
      </w:r>
      <w:r w:rsidRPr="00FF0149">
        <w:fldChar w:fldCharType="end"/>
      </w:r>
      <w:r w:rsidRPr="00FF0149">
        <w:t>.</w:t>
      </w:r>
    </w:p>
    <w:p w14:paraId="1B39B253" w14:textId="77777777" w:rsidR="006A37CE" w:rsidRPr="008420E9" w:rsidRDefault="00891D8A" w:rsidP="00A5165C">
      <w:pPr>
        <w:pStyle w:val="Kop1"/>
      </w:pPr>
      <w:r w:rsidRPr="008420E9">
        <w:t>Element</w:t>
      </w:r>
      <w:bookmarkEnd w:id="129"/>
    </w:p>
    <w:p w14:paraId="0F7AD4C0" w14:textId="77777777" w:rsidR="00037982" w:rsidRDefault="00140EAE" w:rsidP="003B2939">
      <w:r>
        <w:t xml:space="preserve">In het UGM kan een element verschillende </w:t>
      </w:r>
      <w:r w:rsidR="00F4040D">
        <w:t xml:space="preserve">soorten typen hebben: </w:t>
      </w:r>
    </w:p>
    <w:p w14:paraId="76407EDF" w14:textId="77777777" w:rsidR="00037982" w:rsidRDefault="00037982" w:rsidP="004324CD">
      <w:pPr>
        <w:pStyle w:val="Lijstalinea"/>
        <w:numPr>
          <w:ilvl w:val="0"/>
          <w:numId w:val="12"/>
        </w:numPr>
      </w:pPr>
      <w:r>
        <w:t xml:space="preserve">voorgedefinieerd type </w:t>
      </w:r>
      <w:r w:rsidR="00621817">
        <w:t xml:space="preserve">met eigen leeg-constructie </w:t>
      </w:r>
      <w:r>
        <w:t>(DATUM, JAAR, etc.)</w:t>
      </w:r>
    </w:p>
    <w:p w14:paraId="235028E6" w14:textId="77777777" w:rsidR="00621817" w:rsidRDefault="00621817" w:rsidP="004324CD">
      <w:pPr>
        <w:pStyle w:val="Lijstalinea"/>
        <w:numPr>
          <w:ilvl w:val="0"/>
          <w:numId w:val="12"/>
        </w:numPr>
      </w:pPr>
      <w:r>
        <w:t>voorgedefinieerd type zonder leeg-constructie (POSTCODE)</w:t>
      </w:r>
    </w:p>
    <w:p w14:paraId="553DCB02" w14:textId="77777777" w:rsidR="00037982" w:rsidRDefault="00140EAE" w:rsidP="004324CD">
      <w:pPr>
        <w:pStyle w:val="Lijstalinea"/>
        <w:numPr>
          <w:ilvl w:val="0"/>
          <w:numId w:val="12"/>
        </w:numPr>
      </w:pPr>
      <w:r>
        <w:t>referentie naar</w:t>
      </w:r>
      <w:r w:rsidR="00037982">
        <w:t xml:space="preserve"> </w:t>
      </w:r>
      <w:r>
        <w:t>tabelentiteit</w:t>
      </w:r>
    </w:p>
    <w:p w14:paraId="3EA1E232" w14:textId="77777777" w:rsidR="00037982" w:rsidRDefault="00037982" w:rsidP="004324CD">
      <w:pPr>
        <w:pStyle w:val="Lijstalinea"/>
        <w:numPr>
          <w:ilvl w:val="0"/>
          <w:numId w:val="12"/>
        </w:numPr>
      </w:pPr>
      <w:r>
        <w:t>referentie naar complex-datatype (PuntLijnVlak, PostAdresType, Typebedrag, etc.)</w:t>
      </w:r>
    </w:p>
    <w:p w14:paraId="636F632A" w14:textId="77777777" w:rsidR="00037982" w:rsidRPr="00970EC6" w:rsidRDefault="00037982" w:rsidP="004324CD">
      <w:pPr>
        <w:pStyle w:val="Lijstalinea"/>
        <w:numPr>
          <w:ilvl w:val="0"/>
          <w:numId w:val="12"/>
        </w:numPr>
        <w:rPr>
          <w:lang w:val="en-GB"/>
        </w:rPr>
      </w:pPr>
      <w:del w:id="213" w:author="Henri Korver" w:date="2017-03-07T16:38:00Z">
        <w:r w:rsidRPr="00A27F94" w:rsidDel="00A27F94">
          <w:rPr>
            <w:lang w:val="en-GB"/>
            <w:rPrChange w:id="214" w:author="Henri Korver" w:date="2017-03-07T16:38:00Z">
              <w:rPr/>
            </w:rPrChange>
          </w:rPr>
          <w:delText xml:space="preserve"> </w:delText>
        </w:r>
      </w:del>
      <w:r w:rsidRPr="00970EC6">
        <w:rPr>
          <w:lang w:val="en-GB"/>
        </w:rPr>
        <w:t>custom type</w:t>
      </w:r>
      <w:r w:rsidR="00140EAE" w:rsidRPr="00970EC6">
        <w:rPr>
          <w:lang w:val="en-GB"/>
        </w:rPr>
        <w:t xml:space="preserve"> (AN100, </w:t>
      </w:r>
      <w:r w:rsidRPr="00970EC6">
        <w:rPr>
          <w:lang w:val="en-GB"/>
        </w:rPr>
        <w:t>N6, etc.)</w:t>
      </w:r>
    </w:p>
    <w:p w14:paraId="433C3BA4" w14:textId="77777777" w:rsidR="009E14F2" w:rsidRPr="008420E9" w:rsidRDefault="00140EAE" w:rsidP="00A115C7">
      <w:r>
        <w:t xml:space="preserve">In de volgende secties </w:t>
      </w:r>
      <w:r w:rsidR="000654B8">
        <w:t xml:space="preserve">geven we voor elke case </w:t>
      </w:r>
      <w:r>
        <w:t>een vertaling.</w:t>
      </w:r>
    </w:p>
    <w:p w14:paraId="78C8E64E" w14:textId="77777777" w:rsidR="00A13957" w:rsidRPr="008420E9" w:rsidRDefault="00621817">
      <w:pPr>
        <w:pStyle w:val="Kop2"/>
      </w:pPr>
      <w:r>
        <w:t>Case</w:t>
      </w:r>
      <w:r w:rsidR="00956301">
        <w:t xml:space="preserve">: </w:t>
      </w:r>
      <w:r w:rsidR="00037982">
        <w:t>Type</w:t>
      </w:r>
      <w:r w:rsidR="00241B75">
        <w:t xml:space="preserve"> </w:t>
      </w:r>
      <w:r w:rsidR="00956301">
        <w:t>is</w:t>
      </w:r>
      <w:r w:rsidR="00241B75">
        <w:t xml:space="preserve"> </w:t>
      </w:r>
      <w:r w:rsidR="00F4040D">
        <w:t>een voorgedefinieerd</w:t>
      </w:r>
      <w:r w:rsidR="00241B75">
        <w:t xml:space="preserve"> type</w:t>
      </w:r>
    </w:p>
    <w:p w14:paraId="4E383579" w14:textId="77777777" w:rsidR="009E14F2" w:rsidRPr="008420E9" w:rsidRDefault="009E14F2" w:rsidP="003B2939">
      <w:r w:rsidRPr="008420E9">
        <w:t xml:space="preserve">Als het metagegeven </w:t>
      </w:r>
      <w:r w:rsidR="0021188F">
        <w:t>Element.Type</w:t>
      </w:r>
      <w:r w:rsidRPr="008420E9">
        <w:t xml:space="preserve"> gelijk is aan </w:t>
      </w:r>
      <w:r w:rsidR="00E11147" w:rsidRPr="008420E9">
        <w:t>één van de waarden in onderstaande tabel</w:t>
      </w:r>
      <w:r w:rsidR="00CA3059" w:rsidRPr="008420E9">
        <w:t xml:space="preserve">  </w:t>
      </w:r>
      <w:r w:rsidRPr="008420E9">
        <w:t xml:space="preserve">dan wordt </w:t>
      </w:r>
      <w:r w:rsidR="000C208D" w:rsidRPr="008420E9">
        <w:t>er een element gecreë</w:t>
      </w:r>
      <w:r w:rsidR="00715929" w:rsidRPr="008420E9">
        <w:t xml:space="preserve">erd </w:t>
      </w:r>
      <w:r w:rsidR="000C208D" w:rsidRPr="008420E9">
        <w:t>omdat er gebruik</w:t>
      </w:r>
      <w:r w:rsidR="00715929" w:rsidRPr="008420E9">
        <w:t xml:space="preserve"> </w:t>
      </w:r>
      <w:r w:rsidR="000C208D" w:rsidRPr="008420E9">
        <w:t>kan worden gemaakt</w:t>
      </w:r>
      <w:r w:rsidR="00715929" w:rsidRPr="008420E9">
        <w:t xml:space="preserve"> van een bestaand</w:t>
      </w:r>
      <w:r w:rsidR="000C208D" w:rsidRPr="008420E9">
        <w:t>e</w:t>
      </w:r>
      <w:r w:rsidR="00715929" w:rsidRPr="008420E9">
        <w:t xml:space="preserve"> complex</w:t>
      </w:r>
      <w:r w:rsidR="000C208D" w:rsidRPr="008420E9">
        <w:t xml:space="preserve"> </w:t>
      </w:r>
      <w:r w:rsidR="00715929" w:rsidRPr="008420E9">
        <w:t>type uit de StUF-onderlaag (</w:t>
      </w:r>
      <w:r w:rsidR="000C208D" w:rsidRPr="008420E9">
        <w:t>zie ‘</w:t>
      </w:r>
      <w:r w:rsidR="00715929" w:rsidRPr="008420E9">
        <w:t>stuf030</w:t>
      </w:r>
      <w:r w:rsidR="00E11147" w:rsidRPr="008420E9">
        <w:t>2</w:t>
      </w:r>
      <w:r w:rsidR="00715929" w:rsidRPr="008420E9">
        <w:t>.xsd</w:t>
      </w:r>
      <w:r w:rsidR="000C208D" w:rsidRPr="008420E9">
        <w:t>’</w:t>
      </w:r>
      <w:r w:rsidR="00715929" w:rsidRPr="008420E9">
        <w:t>).</w:t>
      </w:r>
    </w:p>
    <w:p w14:paraId="5D68359A" w14:textId="7D20F644" w:rsidR="003B2939" w:rsidRDefault="009E14F2" w:rsidP="003B2939">
      <w:pPr>
        <w:rPr>
          <w:ins w:id="215" w:author="Henri Korver" w:date="2017-03-01T19:48:00Z"/>
          <w:rFonts w:ascii="Courier New" w:hAnsi="Courier New" w:cs="Courier New"/>
          <w:sz w:val="18"/>
          <w:szCs w:val="18"/>
        </w:rPr>
      </w:pPr>
      <w:r w:rsidRPr="008420E9">
        <w:rPr>
          <w:rFonts w:ascii="Courier New" w:hAnsi="Courier New" w:cs="Courier New"/>
          <w:sz w:val="18"/>
          <w:szCs w:val="18"/>
        </w:rPr>
        <w:t>&lt;element name="[</w:t>
      </w:r>
      <w:r w:rsidR="0021188F">
        <w:rPr>
          <w:rFonts w:ascii="Courier New" w:hAnsi="Courier New" w:cs="Courier New"/>
          <w:sz w:val="18"/>
          <w:szCs w:val="18"/>
          <w:u w:val="single"/>
        </w:rPr>
        <w:t>Element.Naam</w:t>
      </w:r>
      <w:r w:rsidRPr="008420E9">
        <w:rPr>
          <w:rFonts w:ascii="Courier New" w:hAnsi="Courier New" w:cs="Courier New"/>
          <w:sz w:val="18"/>
          <w:szCs w:val="18"/>
        </w:rPr>
        <w:t xml:space="preserve">]" </w:t>
      </w:r>
      <w:r w:rsidRPr="008420E9">
        <w:rPr>
          <w:rFonts w:ascii="Courier New" w:hAnsi="Courier New" w:cs="Courier New"/>
          <w:sz w:val="18"/>
          <w:szCs w:val="18"/>
        </w:rPr>
        <w:br/>
        <w:t xml:space="preserve">         type="</w:t>
      </w:r>
      <w:r w:rsidR="00715929" w:rsidRPr="008420E9">
        <w:rPr>
          <w:rFonts w:ascii="Courier New" w:hAnsi="Courier New" w:cs="Courier New"/>
          <w:sz w:val="18"/>
          <w:szCs w:val="18"/>
        </w:rPr>
        <w:t>[</w:t>
      </w:r>
      <w:r w:rsidR="003A7211" w:rsidRPr="00E45B6B">
        <w:rPr>
          <w:rFonts w:ascii="Courier New" w:hAnsi="Courier New" w:cs="Courier New"/>
          <w:b/>
          <w:i/>
          <w:sz w:val="18"/>
          <w:szCs w:val="18"/>
        </w:rPr>
        <w:t>StandaardType</w:t>
      </w:r>
      <w:r w:rsidR="003A7211" w:rsidRPr="00B64B3E">
        <w:rPr>
          <w:rFonts w:ascii="Courier New" w:hAnsi="Courier New" w:cs="Courier New"/>
          <w:sz w:val="18"/>
          <w:szCs w:val="18"/>
        </w:rPr>
        <w:t>(</w:t>
      </w:r>
      <w:r w:rsidR="003A7211" w:rsidRPr="002E05BE">
        <w:rPr>
          <w:rFonts w:ascii="Courier New" w:hAnsi="Courier New" w:cs="Courier New"/>
          <w:sz w:val="18"/>
          <w:szCs w:val="18"/>
        </w:rPr>
        <w:t>[</w:t>
      </w:r>
      <w:r w:rsidR="0021188F">
        <w:rPr>
          <w:rFonts w:ascii="Courier New" w:hAnsi="Courier New" w:cs="Courier New"/>
          <w:sz w:val="18"/>
          <w:szCs w:val="18"/>
          <w:u w:val="single"/>
        </w:rPr>
        <w:t>Element.Type</w:t>
      </w:r>
      <w:r w:rsidR="00715929" w:rsidRPr="002E05BE">
        <w:rPr>
          <w:rFonts w:ascii="Courier New" w:hAnsi="Courier New" w:cs="Courier New"/>
          <w:sz w:val="18"/>
          <w:szCs w:val="18"/>
        </w:rPr>
        <w:t>]</w:t>
      </w:r>
      <w:r w:rsidR="003A7211" w:rsidRPr="002E05BE">
        <w:rPr>
          <w:rFonts w:ascii="Courier New" w:hAnsi="Courier New" w:cs="Courier New"/>
          <w:sz w:val="18"/>
          <w:szCs w:val="18"/>
        </w:rPr>
        <w:t>)]</w:t>
      </w:r>
      <w:r w:rsidRPr="008420E9">
        <w:rPr>
          <w:rFonts w:ascii="Courier New" w:hAnsi="Courier New" w:cs="Courier New"/>
          <w:sz w:val="18"/>
          <w:szCs w:val="18"/>
        </w:rPr>
        <w:t xml:space="preserve">" </w:t>
      </w:r>
      <w:r w:rsidRPr="008420E9">
        <w:rPr>
          <w:rFonts w:ascii="Courier New" w:hAnsi="Courier New" w:cs="Courier New"/>
          <w:sz w:val="18"/>
          <w:szCs w:val="18"/>
        </w:rPr>
        <w:br/>
        <w:t xml:space="preserve">         minOccurs="</w:t>
      </w:r>
      <w:ins w:id="216" w:author="Henri Korver" w:date="2017-03-01T19:39:00Z">
        <w:r w:rsidR="00D6248F">
          <w:rPr>
            <w:rFonts w:ascii="Courier New" w:hAnsi="Courier New" w:cs="Courier New"/>
            <w:sz w:val="18"/>
            <w:szCs w:val="18"/>
          </w:rPr>
          <w:t>[</w:t>
        </w:r>
      </w:ins>
      <w:ins w:id="217" w:author="Henri Korver" w:date="2017-03-01T19:48:00Z">
        <w:r w:rsidR="00D6248F" w:rsidRPr="00D6248F">
          <w:rPr>
            <w:rFonts w:ascii="Courier New" w:hAnsi="Courier New" w:cs="Courier New"/>
            <w:b/>
            <w:i/>
            <w:sz w:val="18"/>
            <w:szCs w:val="18"/>
            <w:rPrChange w:id="218" w:author="Henri Korver" w:date="2017-03-01T19:48:00Z">
              <w:rPr>
                <w:rFonts w:ascii="Courier New" w:hAnsi="Courier New" w:cs="Courier New"/>
                <w:sz w:val="18"/>
                <w:szCs w:val="18"/>
              </w:rPr>
            </w:rPrChange>
          </w:rPr>
          <w:t>IsComplexDataType</w:t>
        </w:r>
        <w:r w:rsidR="00D6248F">
          <w:rPr>
            <w:rFonts w:ascii="Courier New" w:hAnsi="Courier New" w:cs="Courier New"/>
            <w:sz w:val="18"/>
            <w:szCs w:val="18"/>
          </w:rPr>
          <w:t>()</w:t>
        </w:r>
      </w:ins>
      <w:ins w:id="219" w:author="Henri Korver" w:date="2017-03-01T19:39:00Z">
        <w:r w:rsidR="00D6248F">
          <w:rPr>
            <w:rFonts w:ascii="Courier New" w:hAnsi="Courier New" w:cs="Courier New"/>
            <w:sz w:val="18"/>
            <w:szCs w:val="18"/>
          </w:rPr>
          <w:t>]</w:t>
        </w:r>
      </w:ins>
      <w:del w:id="220" w:author="Henri Korver" w:date="2017-03-01T19:39:00Z">
        <w:r w:rsidRPr="008420E9" w:rsidDel="00105C45">
          <w:rPr>
            <w:rFonts w:ascii="Courier New" w:hAnsi="Courier New" w:cs="Courier New"/>
            <w:sz w:val="18"/>
            <w:szCs w:val="18"/>
          </w:rPr>
          <w:delText>0</w:delText>
        </w:r>
      </w:del>
      <w:r w:rsidRPr="008420E9">
        <w:rPr>
          <w:rFonts w:ascii="Courier New" w:hAnsi="Courier New" w:cs="Courier New"/>
          <w:sz w:val="18"/>
          <w:szCs w:val="18"/>
        </w:rPr>
        <w:t xml:space="preserve">" </w:t>
      </w:r>
      <w:r w:rsidRPr="008420E9">
        <w:rPr>
          <w:rFonts w:ascii="Courier New" w:hAnsi="Courier New" w:cs="Courier New"/>
          <w:sz w:val="18"/>
          <w:szCs w:val="18"/>
        </w:rPr>
        <w:br/>
        <w:t xml:space="preserve">         maxOccurs="</w:t>
      </w:r>
      <w:r w:rsidR="00C47705" w:rsidRPr="008420E9">
        <w:rPr>
          <w:rFonts w:ascii="Courier New" w:hAnsi="Courier New" w:cs="Courier New"/>
          <w:sz w:val="18"/>
          <w:szCs w:val="18"/>
        </w:rPr>
        <w:t>[</w:t>
      </w:r>
      <w:r w:rsidRPr="008420E9">
        <w:rPr>
          <w:rFonts w:ascii="Courier New" w:hAnsi="Courier New" w:cs="Courier New"/>
          <w:b/>
          <w:i/>
          <w:sz w:val="18"/>
          <w:szCs w:val="18"/>
        </w:rPr>
        <w:t>upperBound</w:t>
      </w:r>
      <w:r w:rsidRPr="008420E9">
        <w:rPr>
          <w:rFonts w:ascii="Courier New" w:hAnsi="Courier New" w:cs="Courier New"/>
          <w:sz w:val="18"/>
          <w:szCs w:val="18"/>
        </w:rPr>
        <w:t>(</w:t>
      </w:r>
      <w:r w:rsidR="00891D8A" w:rsidRPr="008420E9">
        <w:rPr>
          <w:rFonts w:ascii="Courier New" w:hAnsi="Courier New" w:cs="Courier New"/>
          <w:sz w:val="18"/>
          <w:szCs w:val="18"/>
          <w:u w:val="single"/>
        </w:rPr>
        <w:t>Element.i</w:t>
      </w:r>
      <w:r w:rsidRPr="008420E9">
        <w:rPr>
          <w:rFonts w:ascii="Courier New" w:hAnsi="Courier New" w:cs="Courier New"/>
          <w:sz w:val="18"/>
          <w:szCs w:val="18"/>
          <w:u w:val="single"/>
        </w:rPr>
        <w:t>ndicatie</w:t>
      </w:r>
      <w:r w:rsidR="00891D8A" w:rsidRPr="008420E9">
        <w:rPr>
          <w:rFonts w:ascii="Courier New" w:hAnsi="Courier New" w:cs="Courier New"/>
          <w:sz w:val="18"/>
          <w:szCs w:val="18"/>
          <w:u w:val="single"/>
        </w:rPr>
        <w:t>K</w:t>
      </w:r>
      <w:r w:rsidRPr="008420E9">
        <w:rPr>
          <w:rFonts w:ascii="Courier New" w:hAnsi="Courier New" w:cs="Courier New"/>
          <w:sz w:val="18"/>
          <w:szCs w:val="18"/>
          <w:u w:val="single"/>
        </w:rPr>
        <w:t>ardinaliteit</w:t>
      </w:r>
      <w:r w:rsidRPr="008420E9">
        <w:rPr>
          <w:rFonts w:ascii="Courier New" w:hAnsi="Courier New" w:cs="Courier New"/>
          <w:sz w:val="18"/>
          <w:szCs w:val="18"/>
        </w:rPr>
        <w:t>)</w:t>
      </w:r>
      <w:r w:rsidR="00C47705" w:rsidRPr="008420E9">
        <w:rPr>
          <w:rFonts w:ascii="Courier New" w:hAnsi="Courier New" w:cs="Courier New"/>
          <w:sz w:val="18"/>
          <w:szCs w:val="18"/>
        </w:rPr>
        <w:t>]</w:t>
      </w:r>
      <w:r w:rsidRPr="008420E9">
        <w:rPr>
          <w:rFonts w:ascii="Courier New" w:hAnsi="Courier New" w:cs="Courier New"/>
          <w:sz w:val="18"/>
          <w:szCs w:val="18"/>
        </w:rPr>
        <w:t>"</w:t>
      </w:r>
      <w:r w:rsidRPr="008420E9">
        <w:rPr>
          <w:rFonts w:ascii="Courier New" w:hAnsi="Courier New" w:cs="Courier New"/>
          <w:sz w:val="18"/>
          <w:szCs w:val="18"/>
        </w:rPr>
        <w:br/>
        <w:t xml:space="preserve">         </w:t>
      </w:r>
      <w:r w:rsidR="00490492">
        <w:rPr>
          <w:rFonts w:ascii="Courier New" w:hAnsi="Courier New" w:cs="Courier New"/>
          <w:sz w:val="18"/>
          <w:szCs w:val="18"/>
        </w:rPr>
        <w:t>[</w:t>
      </w:r>
      <w:r w:rsidRPr="002E05BE">
        <w:rPr>
          <w:rFonts w:ascii="Courier New" w:hAnsi="Courier New" w:cs="Courier New"/>
          <w:sz w:val="18"/>
          <w:szCs w:val="18"/>
        </w:rPr>
        <w:t>meta</w:t>
      </w:r>
      <w:r w:rsidRPr="008420E9">
        <w:rPr>
          <w:rFonts w:ascii="Courier New" w:hAnsi="Courier New" w:cs="Courier New"/>
          <w:sz w:val="18"/>
          <w:szCs w:val="18"/>
        </w:rPr>
        <w:t>:materieleHistorie="</w:t>
      </w:r>
      <w:r w:rsidR="003A0A4C" w:rsidRPr="008420E9">
        <w:rPr>
          <w:rFonts w:ascii="Courier New" w:hAnsi="Courier New" w:cs="Courier New"/>
          <w:b/>
          <w:i/>
          <w:sz w:val="18"/>
          <w:szCs w:val="18"/>
        </w:rPr>
        <w:t>Boolean</w:t>
      </w:r>
      <w:r w:rsidR="003A0A4C" w:rsidRPr="008420E9">
        <w:rPr>
          <w:rFonts w:ascii="Courier New" w:hAnsi="Courier New" w:cs="Courier New"/>
          <w:sz w:val="18"/>
          <w:szCs w:val="18"/>
        </w:rPr>
        <w:t>(</w:t>
      </w:r>
      <w:r w:rsidRPr="008420E9">
        <w:rPr>
          <w:rFonts w:ascii="Courier New" w:hAnsi="Courier New" w:cs="Courier New"/>
          <w:sz w:val="18"/>
          <w:szCs w:val="18"/>
        </w:rPr>
        <w:t>[</w:t>
      </w:r>
      <w:r w:rsidR="006101FA" w:rsidRPr="008420E9">
        <w:rPr>
          <w:rFonts w:ascii="Courier New" w:hAnsi="Courier New" w:cs="Courier New"/>
          <w:sz w:val="18"/>
          <w:szCs w:val="18"/>
          <w:u w:val="single"/>
        </w:rPr>
        <w:t>Element.i</w:t>
      </w:r>
      <w:r w:rsidRPr="008420E9">
        <w:rPr>
          <w:rFonts w:ascii="Courier New" w:hAnsi="Courier New" w:cs="Courier New"/>
          <w:sz w:val="18"/>
          <w:szCs w:val="18"/>
          <w:u w:val="single"/>
        </w:rPr>
        <w:t>ndicatie</w:t>
      </w:r>
      <w:r w:rsidR="006101FA" w:rsidRPr="008420E9">
        <w:rPr>
          <w:rFonts w:ascii="Courier New" w:hAnsi="Courier New" w:cs="Courier New"/>
          <w:sz w:val="18"/>
          <w:szCs w:val="18"/>
          <w:u w:val="single"/>
        </w:rPr>
        <w:t>M</w:t>
      </w:r>
      <w:r w:rsidRPr="008420E9">
        <w:rPr>
          <w:rFonts w:ascii="Courier New" w:hAnsi="Courier New" w:cs="Courier New"/>
          <w:sz w:val="18"/>
          <w:szCs w:val="18"/>
          <w:u w:val="single"/>
        </w:rPr>
        <w:t>ateriele</w:t>
      </w:r>
      <w:r w:rsidR="006101FA" w:rsidRPr="008420E9">
        <w:rPr>
          <w:rFonts w:ascii="Courier New" w:hAnsi="Courier New" w:cs="Courier New"/>
          <w:sz w:val="18"/>
          <w:szCs w:val="18"/>
          <w:u w:val="single"/>
        </w:rPr>
        <w:t>H</w:t>
      </w:r>
      <w:r w:rsidRPr="008420E9">
        <w:rPr>
          <w:rFonts w:ascii="Courier New" w:hAnsi="Courier New" w:cs="Courier New"/>
          <w:sz w:val="18"/>
          <w:szCs w:val="18"/>
          <w:u w:val="single"/>
        </w:rPr>
        <w:t>istorie</w:t>
      </w:r>
      <w:r w:rsidRPr="008420E9">
        <w:rPr>
          <w:rFonts w:ascii="Courier New" w:hAnsi="Courier New" w:cs="Courier New"/>
          <w:sz w:val="18"/>
          <w:szCs w:val="18"/>
        </w:rPr>
        <w:t>]</w:t>
      </w:r>
      <w:r w:rsidR="003A0A4C" w:rsidRPr="008420E9">
        <w:rPr>
          <w:rFonts w:ascii="Courier New" w:hAnsi="Courier New" w:cs="Courier New"/>
          <w:sz w:val="18"/>
          <w:szCs w:val="18"/>
        </w:rPr>
        <w:t>)</w:t>
      </w:r>
      <w:r w:rsidRPr="008420E9">
        <w:rPr>
          <w:rFonts w:ascii="Courier New" w:hAnsi="Courier New" w:cs="Courier New"/>
          <w:sz w:val="18"/>
          <w:szCs w:val="18"/>
        </w:rPr>
        <w:t>"</w:t>
      </w:r>
      <w:r w:rsidR="00490492">
        <w:rPr>
          <w:rFonts w:ascii="Courier New" w:hAnsi="Courier New" w:cs="Courier New"/>
          <w:sz w:val="18"/>
          <w:szCs w:val="18"/>
        </w:rPr>
        <w:t>]?</w:t>
      </w:r>
      <w:r w:rsidRPr="002E05BE">
        <w:rPr>
          <w:rFonts w:ascii="Courier New" w:hAnsi="Courier New" w:cs="Courier New"/>
          <w:sz w:val="18"/>
          <w:szCs w:val="18"/>
        </w:rPr>
        <w:t xml:space="preserve">     </w:t>
      </w:r>
      <w:r w:rsidRPr="002E05BE">
        <w:rPr>
          <w:rFonts w:ascii="Courier New" w:hAnsi="Courier New" w:cs="Courier New"/>
          <w:sz w:val="18"/>
          <w:szCs w:val="18"/>
        </w:rPr>
        <w:br/>
        <w:t xml:space="preserve">         </w:t>
      </w:r>
      <w:r w:rsidR="00490492">
        <w:rPr>
          <w:rFonts w:ascii="Courier New" w:hAnsi="Courier New" w:cs="Courier New"/>
          <w:sz w:val="18"/>
          <w:szCs w:val="18"/>
        </w:rPr>
        <w:t>[</w:t>
      </w:r>
      <w:r w:rsidRPr="002E05BE">
        <w:rPr>
          <w:rFonts w:ascii="Courier New" w:hAnsi="Courier New" w:cs="Courier New"/>
          <w:sz w:val="18"/>
          <w:szCs w:val="18"/>
        </w:rPr>
        <w:t>meta</w:t>
      </w:r>
      <w:r w:rsidRPr="008420E9">
        <w:rPr>
          <w:rFonts w:ascii="Courier New" w:hAnsi="Courier New" w:cs="Courier New"/>
          <w:sz w:val="18"/>
          <w:szCs w:val="18"/>
        </w:rPr>
        <w:t>:formeleHistorie="</w:t>
      </w:r>
      <w:r w:rsidR="003A0A4C" w:rsidRPr="008420E9">
        <w:rPr>
          <w:rFonts w:ascii="Courier New" w:hAnsi="Courier New" w:cs="Courier New"/>
          <w:b/>
          <w:i/>
          <w:sz w:val="18"/>
          <w:szCs w:val="18"/>
        </w:rPr>
        <w:t>Boolean</w:t>
      </w:r>
      <w:r w:rsidR="003A0A4C" w:rsidRPr="008420E9">
        <w:rPr>
          <w:rFonts w:ascii="Courier New" w:hAnsi="Courier New" w:cs="Courier New"/>
          <w:sz w:val="18"/>
          <w:szCs w:val="18"/>
        </w:rPr>
        <w:t>(</w:t>
      </w:r>
      <w:r w:rsidRPr="008420E9">
        <w:rPr>
          <w:rFonts w:ascii="Courier New" w:hAnsi="Courier New" w:cs="Courier New"/>
          <w:sz w:val="18"/>
          <w:szCs w:val="18"/>
        </w:rPr>
        <w:t>[</w:t>
      </w:r>
      <w:r w:rsidR="006101FA" w:rsidRPr="008420E9">
        <w:rPr>
          <w:rFonts w:ascii="Courier New" w:hAnsi="Courier New" w:cs="Courier New"/>
          <w:sz w:val="18"/>
          <w:szCs w:val="18"/>
          <w:u w:val="single"/>
        </w:rPr>
        <w:t>Element.i</w:t>
      </w:r>
      <w:r w:rsidRPr="008420E9">
        <w:rPr>
          <w:rFonts w:ascii="Courier New" w:hAnsi="Courier New" w:cs="Courier New"/>
          <w:sz w:val="18"/>
          <w:szCs w:val="18"/>
          <w:u w:val="single"/>
        </w:rPr>
        <w:t>ndicati</w:t>
      </w:r>
      <w:r w:rsidR="006101FA" w:rsidRPr="008420E9">
        <w:rPr>
          <w:rFonts w:ascii="Courier New" w:hAnsi="Courier New" w:cs="Courier New"/>
          <w:sz w:val="18"/>
          <w:szCs w:val="18"/>
          <w:u w:val="single"/>
        </w:rPr>
        <w:t>eF</w:t>
      </w:r>
      <w:r w:rsidRPr="008420E9">
        <w:rPr>
          <w:rFonts w:ascii="Courier New" w:hAnsi="Courier New" w:cs="Courier New"/>
          <w:sz w:val="18"/>
          <w:szCs w:val="18"/>
          <w:u w:val="single"/>
        </w:rPr>
        <w:t>ormele</w:t>
      </w:r>
      <w:r w:rsidR="006101FA" w:rsidRPr="008420E9">
        <w:rPr>
          <w:rFonts w:ascii="Courier New" w:hAnsi="Courier New" w:cs="Courier New"/>
          <w:sz w:val="18"/>
          <w:szCs w:val="18"/>
          <w:u w:val="single"/>
        </w:rPr>
        <w:t>H</w:t>
      </w:r>
      <w:r w:rsidRPr="008420E9">
        <w:rPr>
          <w:rFonts w:ascii="Courier New" w:hAnsi="Courier New" w:cs="Courier New"/>
          <w:sz w:val="18"/>
          <w:szCs w:val="18"/>
          <w:u w:val="single"/>
        </w:rPr>
        <w:t>istorie</w:t>
      </w:r>
      <w:r w:rsidRPr="008420E9">
        <w:rPr>
          <w:rFonts w:ascii="Courier New" w:hAnsi="Courier New" w:cs="Courier New"/>
          <w:sz w:val="18"/>
          <w:szCs w:val="18"/>
        </w:rPr>
        <w:t>]</w:t>
      </w:r>
      <w:r w:rsidR="003A0A4C" w:rsidRPr="008420E9">
        <w:rPr>
          <w:rFonts w:ascii="Courier New" w:hAnsi="Courier New" w:cs="Courier New"/>
          <w:sz w:val="18"/>
          <w:szCs w:val="18"/>
        </w:rPr>
        <w:t>)</w:t>
      </w:r>
      <w:r w:rsidRPr="008420E9">
        <w:rPr>
          <w:rFonts w:ascii="Courier New" w:hAnsi="Courier New" w:cs="Courier New"/>
          <w:sz w:val="18"/>
          <w:szCs w:val="18"/>
        </w:rPr>
        <w:t>"</w:t>
      </w:r>
      <w:r w:rsidR="00490492">
        <w:rPr>
          <w:rFonts w:ascii="Courier New" w:hAnsi="Courier New" w:cs="Courier New"/>
          <w:sz w:val="18"/>
          <w:szCs w:val="18"/>
        </w:rPr>
        <w:t>]?</w:t>
      </w:r>
      <w:r w:rsidR="00490492">
        <w:rPr>
          <w:rFonts w:ascii="Courier New" w:hAnsi="Courier New" w:cs="Courier New"/>
          <w:sz w:val="18"/>
          <w:szCs w:val="18"/>
        </w:rPr>
        <w:br/>
      </w:r>
      <w:r w:rsidRPr="002E05BE">
        <w:rPr>
          <w:rFonts w:ascii="Courier New" w:hAnsi="Courier New" w:cs="Courier New"/>
          <w:sz w:val="18"/>
          <w:szCs w:val="18"/>
        </w:rPr>
        <w:t>/&gt;</w:t>
      </w:r>
    </w:p>
    <w:p w14:paraId="749498CB" w14:textId="0B7DBC71" w:rsidR="00D6248F" w:rsidRPr="002E05BE" w:rsidRDefault="00D6248F" w:rsidP="003B2939">
      <w:pPr>
        <w:rPr>
          <w:rFonts w:ascii="Courier New" w:hAnsi="Courier New" w:cs="Courier New"/>
          <w:sz w:val="18"/>
          <w:szCs w:val="18"/>
        </w:rPr>
      </w:pPr>
      <w:ins w:id="221" w:author="Henri Korver" w:date="2017-03-01T19:48:00Z">
        <w:r>
          <w:rPr>
            <w:rFonts w:ascii="Courier New" w:hAnsi="Courier New" w:cs="Courier New"/>
            <w:sz w:val="18"/>
            <w:szCs w:val="18"/>
          </w:rPr>
          <w:t xml:space="preserve">De functie </w:t>
        </w:r>
        <w:r w:rsidRPr="00D6248F">
          <w:rPr>
            <w:rFonts w:ascii="Courier New" w:hAnsi="Courier New" w:cs="Courier New"/>
            <w:i/>
            <w:sz w:val="18"/>
            <w:szCs w:val="18"/>
            <w:rPrChange w:id="222" w:author="Henri Korver" w:date="2017-03-01T19:49:00Z">
              <w:rPr>
                <w:rFonts w:ascii="Courier New" w:hAnsi="Courier New" w:cs="Courier New"/>
                <w:sz w:val="18"/>
                <w:szCs w:val="18"/>
              </w:rPr>
            </w:rPrChange>
          </w:rPr>
          <w:t>IsComplexDataType</w:t>
        </w:r>
      </w:ins>
      <w:ins w:id="223" w:author="Henri Korver" w:date="2017-03-01T19:49:00Z">
        <w:r>
          <w:rPr>
            <w:rFonts w:ascii="Courier New" w:hAnsi="Courier New" w:cs="Courier New"/>
            <w:i/>
            <w:sz w:val="18"/>
            <w:szCs w:val="18"/>
          </w:rPr>
          <w:t>()</w:t>
        </w:r>
        <w:r w:rsidRPr="00D6248F">
          <w:rPr>
            <w:rFonts w:ascii="Courier New" w:hAnsi="Courier New" w:cs="Courier New"/>
            <w:sz w:val="18"/>
            <w:szCs w:val="18"/>
            <w:rPrChange w:id="224" w:author="Henri Korver" w:date="2017-03-01T19:49:00Z">
              <w:rPr>
                <w:rFonts w:ascii="Courier New" w:hAnsi="Courier New" w:cs="Courier New"/>
                <w:i/>
                <w:sz w:val="18"/>
                <w:szCs w:val="18"/>
              </w:rPr>
            </w:rPrChange>
          </w:rPr>
          <w:t xml:space="preserve"> geeft het getal 1 terug als </w:t>
        </w:r>
        <w:r>
          <w:rPr>
            <w:rFonts w:ascii="Courier New" w:hAnsi="Courier New" w:cs="Courier New"/>
            <w:sz w:val="18"/>
            <w:szCs w:val="18"/>
          </w:rPr>
          <w:t>het element onderdeel is van een complex-datatype en anders geeft het 0 terug.</w:t>
        </w:r>
      </w:ins>
    </w:p>
    <w:tbl>
      <w:tblPr>
        <w:tblStyle w:val="Tabelraster"/>
        <w:tblW w:w="0" w:type="auto"/>
        <w:tblLook w:val="04A0" w:firstRow="1" w:lastRow="0" w:firstColumn="1" w:lastColumn="0" w:noHBand="0" w:noVBand="1"/>
      </w:tblPr>
      <w:tblGrid>
        <w:gridCol w:w="3027"/>
        <w:gridCol w:w="5529"/>
      </w:tblGrid>
      <w:tr w:rsidR="00815566" w:rsidRPr="008420E9" w14:paraId="083BB820" w14:textId="77777777" w:rsidTr="00F4040D">
        <w:tc>
          <w:tcPr>
            <w:tcW w:w="3027" w:type="dxa"/>
          </w:tcPr>
          <w:p w14:paraId="01DD3C33" w14:textId="77777777" w:rsidR="00815566" w:rsidRPr="008420E9" w:rsidRDefault="0021188F" w:rsidP="00B64B3E">
            <w:pPr>
              <w:jc w:val="center"/>
              <w:rPr>
                <w:b/>
              </w:rPr>
            </w:pPr>
            <w:r>
              <w:rPr>
                <w:b/>
              </w:rPr>
              <w:t>Element.Type</w:t>
            </w:r>
          </w:p>
        </w:tc>
        <w:tc>
          <w:tcPr>
            <w:tcW w:w="5529" w:type="dxa"/>
          </w:tcPr>
          <w:p w14:paraId="1F5B2F8B" w14:textId="77777777" w:rsidR="00815566" w:rsidRPr="002E05BE" w:rsidRDefault="003A7211" w:rsidP="00B85C3D">
            <w:pPr>
              <w:rPr>
                <w:b/>
              </w:rPr>
            </w:pPr>
            <w:r w:rsidRPr="00B64B3E">
              <w:rPr>
                <w:b/>
              </w:rPr>
              <w:t>S</w:t>
            </w:r>
            <w:r w:rsidRPr="002E05BE">
              <w:rPr>
                <w:b/>
              </w:rPr>
              <w:t>tandaardType</w:t>
            </w:r>
          </w:p>
        </w:tc>
      </w:tr>
      <w:tr w:rsidR="00815566" w:rsidRPr="007E1525" w14:paraId="390BA5D9" w14:textId="77777777" w:rsidTr="00F4040D">
        <w:tc>
          <w:tcPr>
            <w:tcW w:w="3027" w:type="dxa"/>
          </w:tcPr>
          <w:p w14:paraId="761358D2" w14:textId="77777777" w:rsidR="00815566" w:rsidRPr="008420E9" w:rsidRDefault="00815566" w:rsidP="00B85C3D">
            <w:r w:rsidRPr="008420E9">
              <w:t>DATUM</w:t>
            </w:r>
          </w:p>
        </w:tc>
        <w:tc>
          <w:tcPr>
            <w:tcW w:w="5529" w:type="dxa"/>
          </w:tcPr>
          <w:p w14:paraId="5F436F24" w14:textId="77777777" w:rsidR="00815566" w:rsidRPr="00970EC6" w:rsidRDefault="002D6E60" w:rsidP="00421516">
            <w:pPr>
              <w:pStyle w:val="xml"/>
              <w:rPr>
                <w:lang w:val="de-DE"/>
              </w:rPr>
            </w:pPr>
            <w:r w:rsidRPr="00970EC6">
              <w:rPr>
                <w:lang w:val="de-DE"/>
              </w:rPr>
              <w:t>[</w:t>
            </w:r>
            <w:r w:rsidRPr="00970EC6">
              <w:rPr>
                <w:u w:val="single"/>
                <w:lang w:val="de-DE"/>
              </w:rPr>
              <w:t>stuf ns prefix</w:t>
            </w:r>
            <w:r w:rsidRPr="00970EC6">
              <w:rPr>
                <w:lang w:val="de-DE"/>
              </w:rPr>
              <w:t>]</w:t>
            </w:r>
            <w:r w:rsidR="009651F7" w:rsidRPr="00970EC6">
              <w:rPr>
                <w:lang w:val="de-DE"/>
              </w:rPr>
              <w:t>:</w:t>
            </w:r>
            <w:r w:rsidR="00815566" w:rsidRPr="00970EC6">
              <w:rPr>
                <w:lang w:val="de-DE"/>
              </w:rPr>
              <w:t>Datum-e</w:t>
            </w:r>
          </w:p>
        </w:tc>
      </w:tr>
      <w:tr w:rsidR="009651F7" w:rsidRPr="008420E9" w14:paraId="33630320" w14:textId="77777777" w:rsidTr="00F4040D">
        <w:tc>
          <w:tcPr>
            <w:tcW w:w="3027" w:type="dxa"/>
          </w:tcPr>
          <w:p w14:paraId="0EE653A5" w14:textId="77777777" w:rsidR="009651F7" w:rsidRPr="008420E9" w:rsidRDefault="009651F7" w:rsidP="00B85C3D">
            <w:r w:rsidRPr="008420E9">
              <w:t>DATUM?</w:t>
            </w:r>
          </w:p>
        </w:tc>
        <w:tc>
          <w:tcPr>
            <w:tcW w:w="5529" w:type="dxa"/>
          </w:tcPr>
          <w:p w14:paraId="3523A44E" w14:textId="77777777" w:rsidR="009651F7" w:rsidRPr="008420E9" w:rsidRDefault="002D6E60" w:rsidP="00815566">
            <w:pPr>
              <w:pStyle w:val="xml"/>
            </w:pPr>
            <w:r w:rsidRPr="008420E9">
              <w:t>[</w:t>
            </w:r>
            <w:r w:rsidRPr="002E407C">
              <w:rPr>
                <w:u w:val="single"/>
              </w:rPr>
              <w:t>stuf ns prefix</w:t>
            </w:r>
            <w:r w:rsidRPr="008420E9">
              <w:t>]</w:t>
            </w:r>
            <w:r w:rsidR="009651F7" w:rsidRPr="008420E9">
              <w:t>:</w:t>
            </w:r>
            <w:r w:rsidR="0063761B">
              <w:t>Datum</w:t>
            </w:r>
            <w:r w:rsidR="009651F7" w:rsidRPr="008420E9">
              <w:t>MogelijkOnvolledig-e</w:t>
            </w:r>
          </w:p>
        </w:tc>
      </w:tr>
      <w:tr w:rsidR="00815566" w:rsidRPr="007E1525" w14:paraId="1B29E148" w14:textId="77777777" w:rsidTr="00F4040D">
        <w:tc>
          <w:tcPr>
            <w:tcW w:w="3027" w:type="dxa"/>
          </w:tcPr>
          <w:p w14:paraId="787BC4B4" w14:textId="77777777" w:rsidR="00815566" w:rsidRPr="008420E9" w:rsidRDefault="00815566" w:rsidP="00B85C3D">
            <w:r w:rsidRPr="008420E9">
              <w:t>JAAR</w:t>
            </w:r>
          </w:p>
        </w:tc>
        <w:tc>
          <w:tcPr>
            <w:tcW w:w="5529" w:type="dxa"/>
          </w:tcPr>
          <w:p w14:paraId="3F3624AD" w14:textId="77777777" w:rsidR="00815566" w:rsidRPr="00970EC6" w:rsidRDefault="002D6E60" w:rsidP="00815566">
            <w:pPr>
              <w:pStyle w:val="xml"/>
              <w:rPr>
                <w:lang w:val="de-DE"/>
              </w:rPr>
            </w:pPr>
            <w:r w:rsidRPr="00970EC6">
              <w:rPr>
                <w:lang w:val="de-DE"/>
              </w:rPr>
              <w:t>[</w:t>
            </w:r>
            <w:r w:rsidRPr="00970EC6">
              <w:rPr>
                <w:u w:val="single"/>
                <w:lang w:val="de-DE"/>
              </w:rPr>
              <w:t>stuf ns prefix</w:t>
            </w:r>
            <w:r w:rsidRPr="00970EC6">
              <w:rPr>
                <w:lang w:val="de-DE"/>
              </w:rPr>
              <w:t>]</w:t>
            </w:r>
            <w:r w:rsidR="009651F7" w:rsidRPr="00970EC6">
              <w:rPr>
                <w:lang w:val="de-DE"/>
              </w:rPr>
              <w:t>:</w:t>
            </w:r>
            <w:r w:rsidR="00815566" w:rsidRPr="00970EC6">
              <w:rPr>
                <w:lang w:val="de-DE"/>
              </w:rPr>
              <w:t>Jaar-e</w:t>
            </w:r>
          </w:p>
        </w:tc>
      </w:tr>
      <w:tr w:rsidR="00815566" w:rsidRPr="008420E9" w14:paraId="322392E2" w14:textId="77777777" w:rsidTr="00F4040D">
        <w:tc>
          <w:tcPr>
            <w:tcW w:w="3027" w:type="dxa"/>
          </w:tcPr>
          <w:p w14:paraId="30B4583B" w14:textId="77777777" w:rsidR="00815566" w:rsidRPr="008420E9" w:rsidRDefault="00815566" w:rsidP="00B85C3D">
            <w:r w:rsidRPr="008420E9">
              <w:t>JAARMAAND</w:t>
            </w:r>
          </w:p>
        </w:tc>
        <w:tc>
          <w:tcPr>
            <w:tcW w:w="5529" w:type="dxa"/>
          </w:tcPr>
          <w:p w14:paraId="11A99771" w14:textId="77777777" w:rsidR="00815566" w:rsidRPr="008420E9" w:rsidRDefault="002D6E60" w:rsidP="00815566">
            <w:pPr>
              <w:pStyle w:val="xml"/>
            </w:pPr>
            <w:r w:rsidRPr="008420E9">
              <w:t>[</w:t>
            </w:r>
            <w:r w:rsidRPr="002E407C">
              <w:rPr>
                <w:u w:val="single"/>
              </w:rPr>
              <w:t>stuf ns prefix</w:t>
            </w:r>
            <w:r w:rsidRPr="008420E9">
              <w:t>]</w:t>
            </w:r>
            <w:r w:rsidR="009651F7" w:rsidRPr="008420E9">
              <w:t>:</w:t>
            </w:r>
            <w:r w:rsidR="00815566" w:rsidRPr="008420E9">
              <w:t>JaarMaand-e</w:t>
            </w:r>
          </w:p>
        </w:tc>
      </w:tr>
      <w:tr w:rsidR="00815566" w:rsidRPr="007E1525" w14:paraId="012A7108" w14:textId="77777777" w:rsidTr="00F4040D">
        <w:tc>
          <w:tcPr>
            <w:tcW w:w="3027" w:type="dxa"/>
          </w:tcPr>
          <w:p w14:paraId="19C6B0DC" w14:textId="77777777" w:rsidR="00815566" w:rsidRPr="008420E9" w:rsidRDefault="00815566" w:rsidP="00B85C3D">
            <w:r w:rsidRPr="008420E9">
              <w:t>DT</w:t>
            </w:r>
          </w:p>
        </w:tc>
        <w:tc>
          <w:tcPr>
            <w:tcW w:w="5529" w:type="dxa"/>
          </w:tcPr>
          <w:p w14:paraId="767BA9B5" w14:textId="77777777" w:rsidR="00815566" w:rsidRPr="00970EC6" w:rsidRDefault="002D6E60" w:rsidP="00421516">
            <w:pPr>
              <w:pStyle w:val="xml"/>
              <w:rPr>
                <w:lang w:val="en-GB"/>
              </w:rPr>
            </w:pPr>
            <w:r w:rsidRPr="00970EC6">
              <w:rPr>
                <w:lang w:val="en-GB"/>
              </w:rPr>
              <w:t>[</w:t>
            </w:r>
            <w:r w:rsidRPr="00970EC6">
              <w:rPr>
                <w:u w:val="single"/>
                <w:lang w:val="en-GB"/>
              </w:rPr>
              <w:t>stuf ns prefix</w:t>
            </w:r>
            <w:r w:rsidRPr="00970EC6">
              <w:rPr>
                <w:lang w:val="en-GB"/>
              </w:rPr>
              <w:t>]</w:t>
            </w:r>
            <w:r w:rsidR="009651F7" w:rsidRPr="00970EC6">
              <w:rPr>
                <w:lang w:val="en-GB"/>
              </w:rPr>
              <w:t>:</w:t>
            </w:r>
            <w:r w:rsidR="0063761B" w:rsidRPr="00970EC6">
              <w:rPr>
                <w:lang w:val="en-GB"/>
              </w:rPr>
              <w:t>Tijdstip</w:t>
            </w:r>
            <w:r w:rsidR="009651F7" w:rsidRPr="00970EC6">
              <w:rPr>
                <w:lang w:val="en-GB"/>
              </w:rPr>
              <w:t>-e</w:t>
            </w:r>
          </w:p>
        </w:tc>
      </w:tr>
      <w:tr w:rsidR="009651F7" w:rsidRPr="008420E9" w14:paraId="26CB5BCE" w14:textId="77777777" w:rsidTr="00F4040D">
        <w:tc>
          <w:tcPr>
            <w:tcW w:w="3027" w:type="dxa"/>
          </w:tcPr>
          <w:p w14:paraId="543EDF27" w14:textId="77777777" w:rsidR="009651F7" w:rsidRPr="008420E9" w:rsidRDefault="009651F7" w:rsidP="00B85C3D">
            <w:r w:rsidRPr="008420E9">
              <w:t>DT?</w:t>
            </w:r>
          </w:p>
        </w:tc>
        <w:tc>
          <w:tcPr>
            <w:tcW w:w="5529" w:type="dxa"/>
          </w:tcPr>
          <w:p w14:paraId="0B03AB32" w14:textId="77777777" w:rsidR="009651F7" w:rsidRPr="008420E9" w:rsidRDefault="002D6E60" w:rsidP="00B85C3D">
            <w:pPr>
              <w:pStyle w:val="xml"/>
            </w:pPr>
            <w:r w:rsidRPr="008420E9">
              <w:t>[</w:t>
            </w:r>
            <w:r w:rsidRPr="002E407C">
              <w:rPr>
                <w:u w:val="single"/>
              </w:rPr>
              <w:t>stuf ns prefix</w:t>
            </w:r>
            <w:r w:rsidRPr="008420E9">
              <w:t>]</w:t>
            </w:r>
            <w:r w:rsidR="009651F7" w:rsidRPr="008420E9">
              <w:t>:</w:t>
            </w:r>
            <w:r w:rsidR="0063761B" w:rsidRPr="0063761B">
              <w:t>TijdstipMogelijkOnvolledig-e</w:t>
            </w:r>
          </w:p>
        </w:tc>
      </w:tr>
      <w:tr w:rsidR="00A14B5D" w:rsidRPr="008420E9" w14:paraId="01BC9D05" w14:textId="77777777" w:rsidTr="00C85EA6">
        <w:tc>
          <w:tcPr>
            <w:tcW w:w="3027" w:type="dxa"/>
          </w:tcPr>
          <w:p w14:paraId="628DC1FB" w14:textId="77777777" w:rsidR="00A14B5D" w:rsidRPr="008420E9" w:rsidRDefault="00A14B5D" w:rsidP="00C85EA6">
            <w:r>
              <w:t>POSTCODE</w:t>
            </w:r>
          </w:p>
        </w:tc>
        <w:tc>
          <w:tcPr>
            <w:tcW w:w="5529" w:type="dxa"/>
          </w:tcPr>
          <w:p w14:paraId="73579358" w14:textId="77777777" w:rsidR="00A14B5D" w:rsidRPr="008420E9" w:rsidRDefault="00A14B5D" w:rsidP="00C85EA6">
            <w:pPr>
              <w:pStyle w:val="xml"/>
            </w:pPr>
            <w:r w:rsidRPr="008420E9">
              <w:t>[</w:t>
            </w:r>
            <w:r w:rsidRPr="002E407C">
              <w:rPr>
                <w:u w:val="single"/>
              </w:rPr>
              <w:t>stuf ns prefix</w:t>
            </w:r>
            <w:r w:rsidRPr="008420E9">
              <w:t>]</w:t>
            </w:r>
            <w:r>
              <w:t>:Postcode-e</w:t>
            </w:r>
            <w:r>
              <w:rPr>
                <w:rStyle w:val="Voetnootmarkering"/>
              </w:rPr>
              <w:footnoteReference w:id="3"/>
            </w:r>
          </w:p>
        </w:tc>
      </w:tr>
      <w:tr w:rsidR="00E259E8" w:rsidRPr="008420E9" w14:paraId="0425080B" w14:textId="77777777" w:rsidTr="00C85EA6">
        <w:trPr>
          <w:ins w:id="225" w:author="Henri Korver" w:date="2017-03-07T12:34:00Z"/>
        </w:trPr>
        <w:tc>
          <w:tcPr>
            <w:tcW w:w="3027" w:type="dxa"/>
          </w:tcPr>
          <w:p w14:paraId="6DF59EFA" w14:textId="5D64B0BB" w:rsidR="00E259E8" w:rsidRDefault="00E259E8" w:rsidP="00E259E8">
            <w:pPr>
              <w:rPr>
                <w:ins w:id="226" w:author="Henri Korver" w:date="2017-03-07T12:34:00Z"/>
              </w:rPr>
            </w:pPr>
            <w:ins w:id="227" w:author="Henri Korver" w:date="2017-03-07T12:34:00Z">
              <w:r w:rsidRPr="008420E9">
                <w:t>INDIC</w:t>
              </w:r>
            </w:ins>
          </w:p>
        </w:tc>
        <w:tc>
          <w:tcPr>
            <w:tcW w:w="5529" w:type="dxa"/>
          </w:tcPr>
          <w:p w14:paraId="02E0C653" w14:textId="1D4DD48F" w:rsidR="00E259E8" w:rsidRPr="008420E9" w:rsidRDefault="00E259E8" w:rsidP="00E259E8">
            <w:pPr>
              <w:pStyle w:val="xml"/>
              <w:rPr>
                <w:ins w:id="228" w:author="Henri Korver" w:date="2017-03-07T12:34:00Z"/>
              </w:rPr>
              <w:pPrChange w:id="229" w:author="Henri Korver" w:date="2017-03-07T12:40:00Z">
                <w:pPr>
                  <w:pStyle w:val="xml"/>
                </w:pPr>
              </w:pPrChange>
            </w:pPr>
            <w:ins w:id="230" w:author="Henri Korver" w:date="2017-03-07T12:40:00Z">
              <w:r w:rsidRPr="008420E9">
                <w:t>[</w:t>
              </w:r>
              <w:r w:rsidRPr="002E407C">
                <w:rPr>
                  <w:u w:val="single"/>
                </w:rPr>
                <w:t>stuf ns prefix</w:t>
              </w:r>
              <w:r w:rsidRPr="008420E9">
                <w:t>]</w:t>
              </w:r>
              <w:r>
                <w:t>:INDIC</w:t>
              </w:r>
            </w:ins>
            <w:ins w:id="231" w:author="Henri Korver" w:date="2017-03-07T12:45:00Z">
              <w:r w:rsidR="00730376">
                <w:t>-e</w:t>
              </w:r>
            </w:ins>
          </w:p>
        </w:tc>
      </w:tr>
    </w:tbl>
    <w:p w14:paraId="3BE07AA5" w14:textId="77777777" w:rsidR="00F05BED" w:rsidRPr="008420E9" w:rsidRDefault="00F05BED" w:rsidP="00F05BED">
      <w:r>
        <w:br/>
        <w:t xml:space="preserve">De </w:t>
      </w:r>
      <w:r w:rsidRPr="008420E9">
        <w:t>volgende functies</w:t>
      </w:r>
      <w:r>
        <w:t xml:space="preserve"> worden </w:t>
      </w:r>
      <w:r w:rsidRPr="008420E9">
        <w:t xml:space="preserve"> gebruikt:</w:t>
      </w:r>
    </w:p>
    <w:p w14:paraId="2DCDDDC4" w14:textId="77777777" w:rsidR="00F05BED" w:rsidRPr="008420E9" w:rsidRDefault="00F05BED" w:rsidP="00F05BED">
      <w:pPr>
        <w:pStyle w:val="Lijstalinea"/>
        <w:numPr>
          <w:ilvl w:val="0"/>
          <w:numId w:val="4"/>
        </w:numPr>
      </w:pPr>
      <w:r w:rsidRPr="008420E9">
        <w:rPr>
          <w:i/>
        </w:rPr>
        <w:lastRenderedPageBreak/>
        <w:t>UpperBound</w:t>
      </w:r>
      <w:r w:rsidRPr="008420E9">
        <w:t xml:space="preserve">  geeft de waarde van het veld ‘Upper bound’ onderdeel van het samengestelde veld Multiplicity in EA. In geval de waarde “*” is in het veld ‘Upperbound’ dan zet de functie dit om in “unbounded”. </w:t>
      </w:r>
    </w:p>
    <w:p w14:paraId="4DC1802B" w14:textId="77777777" w:rsidR="00F05BED" w:rsidRDefault="00F05BED" w:rsidP="00F05BED">
      <w:pPr>
        <w:pStyle w:val="Lijstalinea"/>
        <w:numPr>
          <w:ilvl w:val="0"/>
          <w:numId w:val="4"/>
        </w:numPr>
      </w:pPr>
      <w:r w:rsidRPr="008420E9">
        <w:rPr>
          <w:i/>
        </w:rPr>
        <w:t>Boolean</w:t>
      </w:r>
      <w:r w:rsidRPr="008420E9">
        <w:rPr>
          <w:b/>
          <w:i/>
        </w:rPr>
        <w:t xml:space="preserve"> </w:t>
      </w:r>
      <w:r w:rsidRPr="008420E9">
        <w:t xml:space="preserve">zet </w:t>
      </w:r>
      <w:r>
        <w:t xml:space="preserve">volgens de onderstaande tabel </w:t>
      </w:r>
      <w:r w:rsidRPr="002E05BE">
        <w:t>de waarde</w:t>
      </w:r>
      <w:r>
        <w:t xml:space="preserve"> in de eerste kolom </w:t>
      </w:r>
      <w:r w:rsidRPr="002E05BE">
        <w:t xml:space="preserve">om in </w:t>
      </w:r>
      <w:r>
        <w:t>de boolean waarde in de tweede kolom.</w:t>
      </w:r>
    </w:p>
    <w:tbl>
      <w:tblPr>
        <w:tblStyle w:val="Tabelraster"/>
        <w:tblW w:w="0" w:type="auto"/>
        <w:tblLook w:val="04A0" w:firstRow="1" w:lastRow="0" w:firstColumn="1" w:lastColumn="0" w:noHBand="0" w:noVBand="1"/>
      </w:tblPr>
      <w:tblGrid>
        <w:gridCol w:w="2802"/>
        <w:gridCol w:w="2268"/>
      </w:tblGrid>
      <w:tr w:rsidR="00F05BED" w:rsidRPr="007A6FF0" w14:paraId="692A88BE" w14:textId="77777777" w:rsidTr="006E45B3">
        <w:tc>
          <w:tcPr>
            <w:tcW w:w="2802" w:type="dxa"/>
          </w:tcPr>
          <w:p w14:paraId="135ED4E7" w14:textId="77777777" w:rsidR="00F05BED" w:rsidRPr="00E45B6B" w:rsidRDefault="00F05BED" w:rsidP="006E45B3">
            <w:pPr>
              <w:rPr>
                <w:b/>
              </w:rPr>
            </w:pPr>
            <w:r>
              <w:rPr>
                <w:b/>
              </w:rPr>
              <w:t>Waarde</w:t>
            </w:r>
          </w:p>
        </w:tc>
        <w:tc>
          <w:tcPr>
            <w:tcW w:w="2268" w:type="dxa"/>
          </w:tcPr>
          <w:p w14:paraId="381A6F3F" w14:textId="77777777" w:rsidR="00F05BED" w:rsidRPr="00E45B6B" w:rsidRDefault="00F05BED" w:rsidP="006E45B3">
            <w:pPr>
              <w:rPr>
                <w:b/>
              </w:rPr>
            </w:pPr>
            <w:r w:rsidRPr="00E45B6B">
              <w:rPr>
                <w:b/>
              </w:rPr>
              <w:t>Boolean</w:t>
            </w:r>
          </w:p>
        </w:tc>
      </w:tr>
      <w:tr w:rsidR="00F05BED" w14:paraId="4C11E775" w14:textId="77777777" w:rsidTr="006E45B3">
        <w:tc>
          <w:tcPr>
            <w:tcW w:w="2802" w:type="dxa"/>
          </w:tcPr>
          <w:p w14:paraId="1FCCDE75" w14:textId="77777777" w:rsidR="00F05BED" w:rsidRDefault="00F05BED" w:rsidP="006E45B3">
            <w:r>
              <w:t>Ja</w:t>
            </w:r>
          </w:p>
        </w:tc>
        <w:tc>
          <w:tcPr>
            <w:tcW w:w="2268" w:type="dxa"/>
          </w:tcPr>
          <w:p w14:paraId="117EE488" w14:textId="77777777" w:rsidR="00F05BED" w:rsidRDefault="00F05BED" w:rsidP="006E45B3">
            <w:r>
              <w:t>true</w:t>
            </w:r>
          </w:p>
        </w:tc>
      </w:tr>
      <w:tr w:rsidR="00F05BED" w14:paraId="1C13642A" w14:textId="77777777" w:rsidTr="006E45B3">
        <w:tc>
          <w:tcPr>
            <w:tcW w:w="2802" w:type="dxa"/>
          </w:tcPr>
          <w:p w14:paraId="65E95A3B" w14:textId="77777777" w:rsidR="00F05BED" w:rsidRDefault="00F05BED" w:rsidP="006E45B3">
            <w:r w:rsidRPr="00235B3A">
              <w:t>Ja, zie regels</w:t>
            </w:r>
          </w:p>
        </w:tc>
        <w:tc>
          <w:tcPr>
            <w:tcW w:w="2268" w:type="dxa"/>
          </w:tcPr>
          <w:p w14:paraId="44376466" w14:textId="77777777" w:rsidR="00F05BED" w:rsidRDefault="00F05BED" w:rsidP="006E45B3">
            <w:r>
              <w:t>true</w:t>
            </w:r>
          </w:p>
        </w:tc>
      </w:tr>
      <w:tr w:rsidR="00F05BED" w14:paraId="19AA2362" w14:textId="77777777" w:rsidTr="006E45B3">
        <w:tc>
          <w:tcPr>
            <w:tcW w:w="2802" w:type="dxa"/>
          </w:tcPr>
          <w:p w14:paraId="2EF66132" w14:textId="77777777" w:rsidR="00F05BED" w:rsidRDefault="00F05BED" w:rsidP="006E45B3">
            <w:r>
              <w:t>Nee</w:t>
            </w:r>
          </w:p>
        </w:tc>
        <w:tc>
          <w:tcPr>
            <w:tcW w:w="2268" w:type="dxa"/>
          </w:tcPr>
          <w:p w14:paraId="3CFB8F02" w14:textId="77777777" w:rsidR="00F05BED" w:rsidRDefault="00F05BED" w:rsidP="006E45B3">
            <w:r>
              <w:t>false</w:t>
            </w:r>
          </w:p>
        </w:tc>
      </w:tr>
      <w:tr w:rsidR="00F05BED" w14:paraId="49090DFF" w14:textId="77777777" w:rsidTr="006E45B3">
        <w:tc>
          <w:tcPr>
            <w:tcW w:w="2802" w:type="dxa"/>
          </w:tcPr>
          <w:p w14:paraId="2F1C3068" w14:textId="77777777" w:rsidR="00F05BED" w:rsidRDefault="00F05BED" w:rsidP="006E45B3">
            <w:r>
              <w:t>Zie groep</w:t>
            </w:r>
          </w:p>
        </w:tc>
        <w:tc>
          <w:tcPr>
            <w:tcW w:w="2268" w:type="dxa"/>
          </w:tcPr>
          <w:p w14:paraId="6779DC65" w14:textId="77777777" w:rsidR="00F05BED" w:rsidRDefault="00F05BED" w:rsidP="006E45B3">
            <w:r w:rsidRPr="00E45B6B">
              <w:rPr>
                <w:i/>
              </w:rPr>
              <w:t>Boolean</w:t>
            </w:r>
            <w:r>
              <w:rPr>
                <w:i/>
              </w:rPr>
              <w:t xml:space="preserve"> </w:t>
            </w:r>
            <w:r>
              <w:t>(waarde in groep)</w:t>
            </w:r>
          </w:p>
        </w:tc>
      </w:tr>
      <w:tr w:rsidR="00F05BED" w14:paraId="3228ABB7" w14:textId="77777777" w:rsidTr="006E45B3">
        <w:tc>
          <w:tcPr>
            <w:tcW w:w="2802" w:type="dxa"/>
          </w:tcPr>
          <w:p w14:paraId="7B6ABA69" w14:textId="77777777" w:rsidR="00F05BED" w:rsidRDefault="00F05BED" w:rsidP="006E45B3">
            <w:r>
              <w:t>N.v.t.</w:t>
            </w:r>
          </w:p>
        </w:tc>
        <w:tc>
          <w:tcPr>
            <w:tcW w:w="2268" w:type="dxa"/>
          </w:tcPr>
          <w:p w14:paraId="487E58FD" w14:textId="77777777" w:rsidR="00F05BED" w:rsidRDefault="00F05BED" w:rsidP="006E45B3">
            <w:r>
              <w:t>false</w:t>
            </w:r>
          </w:p>
        </w:tc>
      </w:tr>
    </w:tbl>
    <w:p w14:paraId="5D506219" w14:textId="77777777" w:rsidR="00F05BED" w:rsidRPr="001A41F4" w:rsidRDefault="00F05BED" w:rsidP="00F05BED">
      <w:r>
        <w:br/>
        <w:t xml:space="preserve">Indien de waarde van de functie </w:t>
      </w:r>
      <w:r w:rsidRPr="00E45B6B">
        <w:rPr>
          <w:i/>
        </w:rPr>
        <w:t>Boolean</w:t>
      </w:r>
      <w:r>
        <w:t xml:space="preserve"> evalueert naar false dan worden de attributes </w:t>
      </w:r>
      <w:r w:rsidRPr="00490492">
        <w:t>meta:materieleHistorie</w:t>
      </w:r>
      <w:r>
        <w:t xml:space="preserve"> en meta:formele</w:t>
      </w:r>
      <w:r w:rsidRPr="00490492">
        <w:t>Historie</w:t>
      </w:r>
      <w:r>
        <w:t xml:space="preserve"> niet opgenomen in het schema.</w:t>
      </w:r>
    </w:p>
    <w:p w14:paraId="6FD03205" w14:textId="77777777" w:rsidR="00F05283" w:rsidRDefault="00F05283" w:rsidP="00F05283">
      <w:pPr>
        <w:pStyle w:val="Kop2"/>
      </w:pPr>
      <w:r>
        <w:t>Case: Type verwijst naar enumeratie</w:t>
      </w:r>
    </w:p>
    <w:p w14:paraId="211BDAF6" w14:textId="77777777" w:rsidR="00F05283" w:rsidRPr="00934EA0" w:rsidRDefault="00F05283" w:rsidP="00F05283">
      <w:r>
        <w:t>Als het type van het element verwijst naar een enumeratie in de package Enumeratiesoort, dan gaat de vertaling als volgt:</w:t>
      </w:r>
    </w:p>
    <w:p w14:paraId="44ABCDA2" w14:textId="25E9F9D6" w:rsidR="00F05283" w:rsidRDefault="00F05283" w:rsidP="00F05283">
      <w:pPr>
        <w:rPr>
          <w:rFonts w:ascii="Courier New" w:hAnsi="Courier New" w:cs="Courier New"/>
          <w:sz w:val="18"/>
          <w:szCs w:val="18"/>
        </w:rPr>
      </w:pPr>
      <w:r w:rsidRPr="002E05BE">
        <w:rPr>
          <w:rFonts w:ascii="Courier New" w:hAnsi="Courier New" w:cs="Courier New"/>
          <w:sz w:val="18"/>
          <w:szCs w:val="18"/>
        </w:rPr>
        <w:t>&lt;element name="[</w:t>
      </w:r>
      <w:r w:rsidRPr="002E05BE">
        <w:rPr>
          <w:rFonts w:ascii="Courier New" w:hAnsi="Courier New" w:cs="Courier New"/>
          <w:sz w:val="18"/>
          <w:szCs w:val="18"/>
          <w:u w:val="single"/>
        </w:rPr>
        <w:t>Element.</w:t>
      </w:r>
      <w:r>
        <w:rPr>
          <w:rFonts w:ascii="Courier New" w:hAnsi="Courier New" w:cs="Courier New"/>
          <w:sz w:val="18"/>
          <w:szCs w:val="18"/>
          <w:u w:val="single"/>
        </w:rPr>
        <w:t>N</w:t>
      </w:r>
      <w:r w:rsidRPr="002E05BE">
        <w:rPr>
          <w:rFonts w:ascii="Courier New" w:hAnsi="Courier New" w:cs="Courier New"/>
          <w:sz w:val="18"/>
          <w:szCs w:val="18"/>
          <w:u w:val="single"/>
        </w:rPr>
        <w:t>aam</w:t>
      </w:r>
      <w:r w:rsidRPr="008420E9">
        <w:rPr>
          <w:rFonts w:ascii="Courier New" w:hAnsi="Courier New" w:cs="Courier New"/>
          <w:sz w:val="18"/>
          <w:szCs w:val="18"/>
        </w:rPr>
        <w:t xml:space="preserve">]" </w:t>
      </w:r>
      <w:r w:rsidRPr="008420E9">
        <w:rPr>
          <w:rFonts w:ascii="Courier New" w:hAnsi="Courier New" w:cs="Courier New"/>
          <w:sz w:val="18"/>
          <w:szCs w:val="18"/>
        </w:rPr>
        <w:br/>
        <w:t xml:space="preserve">         type="[ns prefix]:</w:t>
      </w:r>
      <w:r w:rsidRPr="008420E9">
        <w:rPr>
          <w:rFonts w:ascii="Courier New" w:hAnsi="Courier New" w:cs="Courier New"/>
          <w:b/>
          <w:i/>
          <w:sz w:val="18"/>
          <w:szCs w:val="18"/>
        </w:rPr>
        <w:t>Capitalize</w:t>
      </w:r>
      <w:r w:rsidRPr="008420E9">
        <w:rPr>
          <w:rFonts w:ascii="Courier New" w:hAnsi="Courier New" w:cs="Courier New"/>
          <w:sz w:val="18"/>
          <w:szCs w:val="18"/>
        </w:rPr>
        <w:t>([</w:t>
      </w:r>
      <w:r>
        <w:rPr>
          <w:rFonts w:ascii="Courier New" w:hAnsi="Courier New" w:cs="Courier New"/>
          <w:sz w:val="18"/>
          <w:szCs w:val="18"/>
          <w:u w:val="single"/>
        </w:rPr>
        <w:t>Element.Type</w:t>
      </w:r>
      <w:r w:rsidRPr="008420E9">
        <w:rPr>
          <w:rFonts w:ascii="Courier New" w:hAnsi="Courier New" w:cs="Courier New"/>
          <w:sz w:val="18"/>
          <w:szCs w:val="18"/>
        </w:rPr>
        <w:t xml:space="preserve">])-e" </w:t>
      </w:r>
      <w:r w:rsidRPr="008420E9">
        <w:rPr>
          <w:rFonts w:ascii="Courier New" w:hAnsi="Courier New" w:cs="Courier New"/>
          <w:sz w:val="18"/>
          <w:szCs w:val="18"/>
        </w:rPr>
        <w:br/>
        <w:t xml:space="preserve">         minOccurs="</w:t>
      </w:r>
      <w:ins w:id="232" w:author="Henri Korver" w:date="2017-03-01T19:51:00Z">
        <w:r w:rsidR="00D6248F">
          <w:rPr>
            <w:rFonts w:ascii="Courier New" w:hAnsi="Courier New" w:cs="Courier New"/>
            <w:sz w:val="18"/>
            <w:szCs w:val="18"/>
          </w:rPr>
          <w:t>[</w:t>
        </w:r>
      </w:ins>
      <w:ins w:id="233" w:author="Henri Korver" w:date="2017-03-01T19:50:00Z">
        <w:r w:rsidR="00D6248F" w:rsidRPr="00637792">
          <w:rPr>
            <w:rFonts w:ascii="Courier New" w:hAnsi="Courier New" w:cs="Courier New"/>
            <w:b/>
            <w:i/>
            <w:sz w:val="18"/>
            <w:szCs w:val="18"/>
          </w:rPr>
          <w:t>IsComplexDataType</w:t>
        </w:r>
        <w:r w:rsidR="00D6248F">
          <w:rPr>
            <w:rFonts w:ascii="Courier New" w:hAnsi="Courier New" w:cs="Courier New"/>
            <w:sz w:val="18"/>
            <w:szCs w:val="18"/>
          </w:rPr>
          <w:t>()]</w:t>
        </w:r>
      </w:ins>
      <w:del w:id="234" w:author="Henri Korver" w:date="2017-03-01T19:50:00Z">
        <w:r w:rsidRPr="008420E9" w:rsidDel="00D6248F">
          <w:rPr>
            <w:rFonts w:ascii="Courier New" w:hAnsi="Courier New" w:cs="Courier New"/>
            <w:sz w:val="18"/>
            <w:szCs w:val="18"/>
          </w:rPr>
          <w:delText>0</w:delText>
        </w:r>
      </w:del>
      <w:r w:rsidRPr="008420E9">
        <w:rPr>
          <w:rFonts w:ascii="Courier New" w:hAnsi="Courier New" w:cs="Courier New"/>
          <w:sz w:val="18"/>
          <w:szCs w:val="18"/>
        </w:rPr>
        <w:t xml:space="preserve">" </w:t>
      </w:r>
      <w:r w:rsidRPr="008420E9">
        <w:rPr>
          <w:rFonts w:ascii="Courier New" w:hAnsi="Courier New" w:cs="Courier New"/>
          <w:sz w:val="18"/>
          <w:szCs w:val="18"/>
        </w:rPr>
        <w:br/>
        <w:t xml:space="preserve">         maxOccurs="[</w:t>
      </w:r>
      <w:r w:rsidRPr="008420E9">
        <w:rPr>
          <w:rFonts w:ascii="Courier New" w:hAnsi="Courier New" w:cs="Courier New"/>
          <w:b/>
          <w:i/>
          <w:sz w:val="18"/>
          <w:szCs w:val="18"/>
        </w:rPr>
        <w:t>UpperBound</w:t>
      </w:r>
      <w:r w:rsidRPr="008420E9">
        <w:rPr>
          <w:rFonts w:ascii="Courier New" w:hAnsi="Courier New" w:cs="Courier New"/>
          <w:sz w:val="18"/>
          <w:szCs w:val="18"/>
        </w:rPr>
        <w:t>(</w:t>
      </w:r>
      <w:r w:rsidRPr="008420E9">
        <w:rPr>
          <w:rFonts w:ascii="Courier New" w:hAnsi="Courier New" w:cs="Courier New"/>
          <w:sz w:val="18"/>
          <w:szCs w:val="18"/>
          <w:u w:val="single"/>
        </w:rPr>
        <w:t>Element.indicatieKardinaliteit</w:t>
      </w:r>
      <w:r w:rsidRPr="008420E9">
        <w:rPr>
          <w:rFonts w:ascii="Courier New" w:hAnsi="Courier New" w:cs="Courier New"/>
          <w:sz w:val="18"/>
          <w:szCs w:val="18"/>
        </w:rPr>
        <w:t>)]"</w:t>
      </w:r>
      <w:r w:rsidRPr="008420E9">
        <w:rPr>
          <w:rFonts w:ascii="Courier New" w:hAnsi="Courier New" w:cs="Courier New"/>
          <w:sz w:val="18"/>
          <w:szCs w:val="18"/>
        </w:rPr>
        <w:br/>
        <w:t xml:space="preserve">         </w:t>
      </w:r>
      <w:r>
        <w:rPr>
          <w:rFonts w:ascii="Courier New" w:hAnsi="Courier New" w:cs="Courier New"/>
          <w:sz w:val="18"/>
          <w:szCs w:val="18"/>
        </w:rPr>
        <w:t>meta</w:t>
      </w:r>
      <w:r w:rsidRPr="002E05BE">
        <w:rPr>
          <w:rFonts w:ascii="Courier New" w:hAnsi="Courier New" w:cs="Courier New"/>
          <w:sz w:val="18"/>
          <w:szCs w:val="18"/>
        </w:rPr>
        <w:t>:materieleHistorie="[</w:t>
      </w:r>
      <w:r w:rsidRPr="002E05BE">
        <w:rPr>
          <w:rFonts w:ascii="Courier New" w:hAnsi="Courier New" w:cs="Courier New"/>
          <w:b/>
          <w:i/>
          <w:sz w:val="18"/>
          <w:szCs w:val="18"/>
        </w:rPr>
        <w:t>Boolean</w:t>
      </w:r>
      <w:r w:rsidRPr="002E05BE">
        <w:rPr>
          <w:rFonts w:ascii="Courier New" w:hAnsi="Courier New" w:cs="Courier New"/>
          <w:sz w:val="18"/>
          <w:szCs w:val="18"/>
        </w:rPr>
        <w:t>(</w:t>
      </w:r>
      <w:r w:rsidRPr="002E05BE">
        <w:rPr>
          <w:rFonts w:ascii="Courier New" w:hAnsi="Courier New" w:cs="Courier New"/>
          <w:sz w:val="18"/>
          <w:szCs w:val="18"/>
          <w:u w:val="single"/>
        </w:rPr>
        <w:t>Element.i</w:t>
      </w:r>
      <w:r w:rsidRPr="008420E9">
        <w:rPr>
          <w:rFonts w:ascii="Courier New" w:hAnsi="Courier New" w:cs="Courier New"/>
          <w:sz w:val="18"/>
          <w:szCs w:val="18"/>
          <w:u w:val="single"/>
        </w:rPr>
        <w:t>ndicatieMaterieleHistorie)]</w:t>
      </w:r>
      <w:r w:rsidRPr="008420E9">
        <w:rPr>
          <w:rFonts w:ascii="Courier New" w:hAnsi="Courier New" w:cs="Courier New"/>
          <w:sz w:val="18"/>
          <w:szCs w:val="18"/>
        </w:rPr>
        <w:t xml:space="preserve">"     </w:t>
      </w:r>
      <w:r w:rsidRPr="008420E9">
        <w:rPr>
          <w:rFonts w:ascii="Courier New" w:hAnsi="Courier New" w:cs="Courier New"/>
          <w:sz w:val="18"/>
          <w:szCs w:val="18"/>
        </w:rPr>
        <w:br/>
        <w:t xml:space="preserve">         </w:t>
      </w:r>
      <w:r>
        <w:rPr>
          <w:rFonts w:ascii="Courier New" w:hAnsi="Courier New" w:cs="Courier New"/>
          <w:sz w:val="18"/>
          <w:szCs w:val="18"/>
        </w:rPr>
        <w:t>meta</w:t>
      </w:r>
      <w:r w:rsidRPr="002E05BE">
        <w:rPr>
          <w:rFonts w:ascii="Courier New" w:hAnsi="Courier New" w:cs="Courier New"/>
          <w:sz w:val="18"/>
          <w:szCs w:val="18"/>
        </w:rPr>
        <w:t>:formeleHistorie="[</w:t>
      </w:r>
      <w:r w:rsidRPr="002E05BE">
        <w:rPr>
          <w:rFonts w:ascii="Courier New" w:hAnsi="Courier New" w:cs="Courier New"/>
          <w:b/>
          <w:i/>
          <w:sz w:val="18"/>
          <w:szCs w:val="18"/>
        </w:rPr>
        <w:t>Boolean</w:t>
      </w:r>
      <w:r w:rsidRPr="002E05BE">
        <w:rPr>
          <w:rFonts w:ascii="Courier New" w:hAnsi="Courier New" w:cs="Courier New"/>
          <w:sz w:val="18"/>
          <w:szCs w:val="18"/>
        </w:rPr>
        <w:t>(</w:t>
      </w:r>
      <w:r w:rsidRPr="002E05BE">
        <w:rPr>
          <w:rFonts w:ascii="Courier New" w:hAnsi="Courier New" w:cs="Courier New"/>
          <w:sz w:val="18"/>
          <w:szCs w:val="18"/>
          <w:u w:val="single"/>
        </w:rPr>
        <w:t>Element.indicatie</w:t>
      </w:r>
      <w:r w:rsidRPr="008420E9">
        <w:rPr>
          <w:rFonts w:ascii="Courier New" w:hAnsi="Courier New" w:cs="Courier New"/>
          <w:sz w:val="18"/>
          <w:szCs w:val="18"/>
          <w:u w:val="single"/>
        </w:rPr>
        <w:t>FormeleHistorie</w:t>
      </w:r>
      <w:r w:rsidRPr="008420E9">
        <w:rPr>
          <w:rFonts w:ascii="Courier New" w:hAnsi="Courier New" w:cs="Courier New"/>
          <w:sz w:val="18"/>
          <w:szCs w:val="18"/>
        </w:rPr>
        <w:t>)]</w:t>
      </w:r>
      <w:r>
        <w:rPr>
          <w:rFonts w:ascii="Courier New" w:hAnsi="Courier New" w:cs="Courier New"/>
          <w:sz w:val="18"/>
          <w:szCs w:val="18"/>
        </w:rPr>
        <w:t>"</w:t>
      </w:r>
      <w:r w:rsidRPr="008420E9">
        <w:rPr>
          <w:rFonts w:ascii="Courier New" w:hAnsi="Courier New" w:cs="Courier New"/>
          <w:sz w:val="18"/>
          <w:szCs w:val="18"/>
        </w:rPr>
        <w:t>/&gt;</w:t>
      </w:r>
    </w:p>
    <w:p w14:paraId="0DFC9785" w14:textId="49DF056F" w:rsidR="00F05283" w:rsidDel="00920057" w:rsidRDefault="00F05283" w:rsidP="00F05283">
      <w:pPr>
        <w:pStyle w:val="xml"/>
        <w:rPr>
          <w:del w:id="235" w:author="Henri Korver" w:date="2017-03-07T14:40:00Z"/>
        </w:rPr>
      </w:pPr>
      <w:del w:id="236" w:author="Henri Korver" w:date="2017-03-07T14:40:00Z">
        <w:r w:rsidRPr="002E05BE" w:rsidDel="00920057">
          <w:delText>&lt;complexType name="</w:delText>
        </w:r>
        <w:r w:rsidRPr="008420E9" w:rsidDel="00920057">
          <w:delText>[</w:delText>
        </w:r>
        <w:r w:rsidRPr="008420E9" w:rsidDel="00920057">
          <w:rPr>
            <w:b/>
            <w:i/>
          </w:rPr>
          <w:delText>Capitalize</w:delText>
        </w:r>
        <w:r w:rsidRPr="008420E9" w:rsidDel="00920057">
          <w:delText>(</w:delText>
        </w:r>
        <w:r w:rsidDel="00920057">
          <w:rPr>
            <w:u w:val="single"/>
          </w:rPr>
          <w:delText>Element.Type</w:delText>
        </w:r>
        <w:r w:rsidRPr="008420E9" w:rsidDel="00920057">
          <w:delText>)]-e"&gt;</w:delText>
        </w:r>
        <w:r w:rsidDel="00920057">
          <w:delText xml:space="preserve"> </w:delText>
        </w:r>
      </w:del>
    </w:p>
    <w:p w14:paraId="2E4D90B9" w14:textId="0BE0536C" w:rsidR="00F05283" w:rsidDel="00920057" w:rsidRDefault="00F05283" w:rsidP="00F05283">
      <w:pPr>
        <w:pStyle w:val="xml"/>
        <w:rPr>
          <w:del w:id="237" w:author="Henri Korver" w:date="2017-03-07T14:40:00Z"/>
        </w:rPr>
      </w:pPr>
      <w:del w:id="238" w:author="Henri Korver" w:date="2017-03-07T14:40:00Z">
        <w:r w:rsidDel="00920057">
          <w:delText xml:space="preserve">    &lt;simpleContent&gt;</w:delText>
        </w:r>
      </w:del>
    </w:p>
    <w:p w14:paraId="70B5E704" w14:textId="534DBF02" w:rsidR="00F05283" w:rsidDel="00920057" w:rsidRDefault="00F05283" w:rsidP="00F05283">
      <w:pPr>
        <w:pStyle w:val="xml"/>
        <w:ind w:firstLine="720"/>
        <w:rPr>
          <w:del w:id="239" w:author="Henri Korver" w:date="2017-03-07T14:40:00Z"/>
        </w:rPr>
      </w:pPr>
      <w:del w:id="240" w:author="Henri Korver" w:date="2017-03-07T14:40:00Z">
        <w:r w:rsidDel="00920057">
          <w:delText xml:space="preserve"> &lt;extension base="</w:delText>
        </w:r>
        <w:r w:rsidRPr="008420E9" w:rsidDel="00920057">
          <w:delText>[ns prefix]:[</w:delText>
        </w:r>
        <w:r w:rsidRPr="008420E9" w:rsidDel="00920057">
          <w:rPr>
            <w:b/>
            <w:i/>
          </w:rPr>
          <w:delText>Capitalize</w:delText>
        </w:r>
        <w:r w:rsidRPr="008420E9" w:rsidDel="00920057">
          <w:delText>(</w:delText>
        </w:r>
        <w:r w:rsidDel="00920057">
          <w:rPr>
            <w:u w:val="single"/>
          </w:rPr>
          <w:delText>Element.Type</w:delText>
        </w:r>
        <w:r w:rsidRPr="008420E9" w:rsidDel="00920057">
          <w:delText>)]</w:delText>
        </w:r>
        <w:r w:rsidDel="00920057">
          <w:delText>"&gt;</w:delText>
        </w:r>
      </w:del>
    </w:p>
    <w:p w14:paraId="0D6C6E2E" w14:textId="33514E51" w:rsidR="00F05283" w:rsidDel="00920057" w:rsidRDefault="00F05283" w:rsidP="00F05283">
      <w:pPr>
        <w:pStyle w:val="xml"/>
        <w:rPr>
          <w:del w:id="241" w:author="Henri Korver" w:date="2017-03-07T14:40:00Z"/>
        </w:rPr>
      </w:pPr>
      <w:del w:id="242" w:author="Henri Korver" w:date="2017-03-07T14:40:00Z">
        <w:r w:rsidDel="00920057">
          <w:tab/>
        </w:r>
        <w:r w:rsidDel="00920057">
          <w:tab/>
          <w:delText>&lt;attribute name="noValue" type="[</w:delText>
        </w:r>
        <w:r w:rsidR="00270542" w:rsidRPr="00C10444" w:rsidDel="00920057">
          <w:rPr>
            <w:u w:val="single"/>
          </w:rPr>
          <w:delText xml:space="preserve">stuf </w:delText>
        </w:r>
        <w:r w:rsidRPr="00C10444" w:rsidDel="00920057">
          <w:rPr>
            <w:u w:val="single"/>
          </w:rPr>
          <w:delText>ns prefix</w:delText>
        </w:r>
        <w:r w:rsidDel="00920057">
          <w:delText>]:NoValue"/&gt;</w:delText>
        </w:r>
      </w:del>
    </w:p>
    <w:p w14:paraId="13CB9994" w14:textId="513657FC" w:rsidR="00F05283" w:rsidDel="00920057" w:rsidRDefault="00F05283" w:rsidP="00F05283">
      <w:pPr>
        <w:pStyle w:val="xml"/>
        <w:ind w:firstLine="720"/>
        <w:rPr>
          <w:del w:id="243" w:author="Henri Korver" w:date="2017-03-07T14:40:00Z"/>
        </w:rPr>
      </w:pPr>
      <w:del w:id="244" w:author="Henri Korver" w:date="2017-03-07T14:40:00Z">
        <w:r w:rsidDel="00920057">
          <w:delText xml:space="preserve"> &lt;/extension&gt;</w:delText>
        </w:r>
      </w:del>
    </w:p>
    <w:p w14:paraId="04CF8575" w14:textId="4C053060" w:rsidR="00F05283" w:rsidRPr="008420E9" w:rsidDel="00920057" w:rsidRDefault="00F05283" w:rsidP="00F05283">
      <w:pPr>
        <w:pStyle w:val="xml"/>
        <w:rPr>
          <w:del w:id="245" w:author="Henri Korver" w:date="2017-03-07T14:40:00Z"/>
        </w:rPr>
      </w:pPr>
      <w:del w:id="246" w:author="Henri Korver" w:date="2017-03-07T14:40:00Z">
        <w:r w:rsidDel="00920057">
          <w:delText xml:space="preserve">    &lt;/simpleContent&gt;</w:delText>
        </w:r>
      </w:del>
    </w:p>
    <w:p w14:paraId="283F7FF2" w14:textId="5543A576" w:rsidR="00F05283" w:rsidDel="00920057" w:rsidRDefault="00F05283" w:rsidP="00F05283">
      <w:pPr>
        <w:spacing w:after="0"/>
        <w:rPr>
          <w:del w:id="247" w:author="Henri Korver" w:date="2017-03-07T14:40:00Z"/>
          <w:rFonts w:ascii="Courier New" w:hAnsi="Courier New" w:cs="Courier New"/>
          <w:sz w:val="18"/>
          <w:szCs w:val="18"/>
        </w:rPr>
      </w:pPr>
      <w:del w:id="248" w:author="Henri Korver" w:date="2017-03-07T14:40:00Z">
        <w:r w:rsidRPr="008420E9" w:rsidDel="00920057">
          <w:rPr>
            <w:rFonts w:ascii="Courier New" w:hAnsi="Courier New" w:cs="Courier New"/>
            <w:sz w:val="18"/>
            <w:szCs w:val="18"/>
          </w:rPr>
          <w:delText>&lt;/complexType&gt;</w:delText>
        </w:r>
      </w:del>
    </w:p>
    <w:p w14:paraId="271C215C" w14:textId="77777777" w:rsidR="00F05283" w:rsidDel="00920057" w:rsidRDefault="00F05283" w:rsidP="00F05283">
      <w:pPr>
        <w:spacing w:after="0"/>
        <w:rPr>
          <w:del w:id="249" w:author="Henri Korver" w:date="2017-03-07T14:40:00Z"/>
          <w:rFonts w:ascii="Courier New" w:hAnsi="Courier New" w:cs="Courier New"/>
          <w:sz w:val="18"/>
          <w:szCs w:val="18"/>
        </w:rPr>
      </w:pPr>
    </w:p>
    <w:p w14:paraId="7D3893F8" w14:textId="1E857B30" w:rsidR="00F05283" w:rsidRPr="00934EA0" w:rsidRDefault="00F05283" w:rsidP="00F05283">
      <w:r>
        <w:t xml:space="preserve">In de </w:t>
      </w:r>
      <w:del w:id="250" w:author="Henri Korver" w:date="2017-03-07T14:40:00Z">
        <w:r w:rsidDel="00920057">
          <w:delText xml:space="preserve">base van de extension wordt verwezen </w:delText>
        </w:r>
      </w:del>
      <w:ins w:id="251" w:author="Henri Korver" w:date="2017-03-07T14:40:00Z">
        <w:r w:rsidR="00920057">
          <w:t xml:space="preserve">type van het element wordt verwezen </w:t>
        </w:r>
      </w:ins>
      <w:r>
        <w:t xml:space="preserve">naar </w:t>
      </w:r>
      <w:del w:id="252" w:author="Henri Korver" w:date="2017-03-07T14:41:00Z">
        <w:r w:rsidDel="00920057">
          <w:delText xml:space="preserve">een </w:delText>
        </w:r>
      </w:del>
      <w:ins w:id="253" w:author="Henri Korver" w:date="2017-03-07T14:41:00Z">
        <w:r w:rsidR="00920057">
          <w:t>het</w:t>
        </w:r>
        <w:r w:rsidR="00920057">
          <w:t xml:space="preserve"> </w:t>
        </w:r>
        <w:r w:rsidR="00920057">
          <w:t>complex</w:t>
        </w:r>
      </w:ins>
      <w:del w:id="254" w:author="Henri Korver" w:date="2017-03-07T14:41:00Z">
        <w:r w:rsidDel="00920057">
          <w:delText>simple</w:delText>
        </w:r>
      </w:del>
      <w:r>
        <w:t xml:space="preserve">Type dat al reeds in sectie </w:t>
      </w:r>
      <w:ins w:id="255" w:author="Henri Korver" w:date="2017-03-07T14:43:00Z">
        <w:r w:rsidR="00920057">
          <w:fldChar w:fldCharType="begin"/>
        </w:r>
        <w:r w:rsidR="00920057">
          <w:instrText xml:space="preserve"> REF _Ref476661116 \h </w:instrText>
        </w:r>
      </w:ins>
      <w:r w:rsidR="00920057">
        <w:fldChar w:fldCharType="separate"/>
      </w:r>
      <w:ins w:id="256" w:author="Henri Korver" w:date="2017-03-07T14:43:00Z">
        <w:r w:rsidR="00920057">
          <w:t>Enum</w:t>
        </w:r>
        <w:r w:rsidR="00920057">
          <w:t>e</w:t>
        </w:r>
        <w:r w:rsidR="00920057">
          <w:t>ration</w:t>
        </w:r>
        <w:r w:rsidR="00920057">
          <w:fldChar w:fldCharType="end"/>
        </w:r>
        <w:r w:rsidR="00920057">
          <w:t xml:space="preserve"> </w:t>
        </w:r>
      </w:ins>
      <w:del w:id="257" w:author="Henri Korver" w:date="2017-03-07T14:42:00Z">
        <w:r w:rsidDel="00920057">
          <w:fldChar w:fldCharType="begin"/>
        </w:r>
        <w:r w:rsidDel="00920057">
          <w:delInstrText xml:space="preserve"> REF _Ref472946735 \h </w:delInstrText>
        </w:r>
        <w:r w:rsidDel="00920057">
          <w:fldChar w:fldCharType="separate"/>
        </w:r>
        <w:r w:rsidDel="00920057">
          <w:delText>Enum</w:delText>
        </w:r>
        <w:r w:rsidDel="00920057">
          <w:delText>e</w:delText>
        </w:r>
        <w:r w:rsidDel="00920057">
          <w:delText>ration</w:delText>
        </w:r>
        <w:r w:rsidDel="00920057">
          <w:fldChar w:fldCharType="end"/>
        </w:r>
        <w:r w:rsidDel="00920057">
          <w:delText xml:space="preserve"> </w:delText>
        </w:r>
      </w:del>
      <w:r>
        <w:t>is gegenereerd.</w:t>
      </w:r>
    </w:p>
    <w:p w14:paraId="7E919138" w14:textId="77777777" w:rsidR="00F4040D" w:rsidRDefault="00621817" w:rsidP="00A115C7">
      <w:pPr>
        <w:pStyle w:val="Kop2"/>
      </w:pPr>
      <w:r w:rsidRPr="00A115C7">
        <w:t>Case</w:t>
      </w:r>
      <w:r w:rsidR="00F4040D">
        <w:t xml:space="preserve">: </w:t>
      </w:r>
      <w:r w:rsidR="00037982">
        <w:t>Type</w:t>
      </w:r>
      <w:r w:rsidR="00F4040D">
        <w:t xml:space="preserve"> verwijst naar tabelentiteit</w:t>
      </w:r>
    </w:p>
    <w:p w14:paraId="317D0290" w14:textId="77777777" w:rsidR="00F4040D" w:rsidRPr="001A41F4" w:rsidRDefault="00F4040D" w:rsidP="00F4040D">
      <w:r w:rsidRPr="001A41F4">
        <w:t xml:space="preserve">In geval </w:t>
      </w:r>
      <w:r>
        <w:t>Element.Type</w:t>
      </w:r>
      <w:r w:rsidRPr="001A41F4">
        <w:t xml:space="preserve"> </w:t>
      </w:r>
      <w:r w:rsidRPr="002E05BE">
        <w:t>verwijst naar een tabelentiteit, g</w:t>
      </w:r>
      <w:r w:rsidRPr="008420E9">
        <w:t>enereer het volgende element</w:t>
      </w:r>
      <w:r>
        <w:t xml:space="preserve"> </w:t>
      </w:r>
      <w:r w:rsidRPr="00B64B3E">
        <w:t>:</w:t>
      </w:r>
    </w:p>
    <w:p w14:paraId="23D81379" w14:textId="077BAD15" w:rsidR="00F4040D" w:rsidRPr="00A115C7" w:rsidRDefault="00F4040D" w:rsidP="004324CD">
      <w:pPr>
        <w:pStyle w:val="xml"/>
      </w:pPr>
      <w:r w:rsidRPr="00A115C7">
        <w:t>&lt;element name="[</w:t>
      </w:r>
      <w:r w:rsidRPr="004324CD">
        <w:t>Element.Naam</w:t>
      </w:r>
      <w:r w:rsidRPr="00A115C7">
        <w:t xml:space="preserve">]" </w:t>
      </w:r>
      <w:r w:rsidRPr="00A115C7">
        <w:br/>
        <w:t xml:space="preserve">         type="[ns prefix]:</w:t>
      </w:r>
      <w:r w:rsidR="0026206D">
        <w:t>[</w:t>
      </w:r>
      <w:r w:rsidRPr="0026206D">
        <w:rPr>
          <w:b/>
          <w:i/>
        </w:rPr>
        <w:t>Capitalize</w:t>
      </w:r>
      <w:r w:rsidRPr="004324CD">
        <w:t>(</w:t>
      </w:r>
      <w:r w:rsidR="00F432DC">
        <w:rPr>
          <w:b/>
          <w:i/>
        </w:rPr>
        <w:t>LookUp</w:t>
      </w:r>
      <w:r w:rsidRPr="00A115C7">
        <w:rPr>
          <w:b/>
          <w:i/>
        </w:rPr>
        <w:t>IdElement</w:t>
      </w:r>
      <w:r w:rsidR="00A003B0" w:rsidRPr="004324CD">
        <w:t>(</w:t>
      </w:r>
      <w:r w:rsidRPr="00A115C7">
        <w:t>[</w:t>
      </w:r>
      <w:r w:rsidRPr="004324CD">
        <w:t>Element.Type</w:t>
      </w:r>
      <w:r w:rsidRPr="00A115C7">
        <w:t>]))</w:t>
      </w:r>
      <w:r w:rsidR="0026206D">
        <w:t>]</w:t>
      </w:r>
      <w:r w:rsidRPr="00A115C7">
        <w:t xml:space="preserve">-e" </w:t>
      </w:r>
      <w:r w:rsidRPr="00A115C7">
        <w:br/>
        <w:t xml:space="preserve">         minOccurs="</w:t>
      </w:r>
      <w:ins w:id="258" w:author="Henri Korver" w:date="2017-03-01T19:50:00Z">
        <w:r w:rsidR="00D6248F" w:rsidRPr="00D6248F">
          <w:rPr>
            <w:rPrChange w:id="259" w:author="Henri Korver" w:date="2017-03-01T19:50:00Z">
              <w:rPr>
                <w:b/>
              </w:rPr>
            </w:rPrChange>
          </w:rPr>
          <w:t>[</w:t>
        </w:r>
        <w:r w:rsidR="00D6248F" w:rsidRPr="00637792">
          <w:rPr>
            <w:b/>
            <w:i/>
          </w:rPr>
          <w:t>IsComplexDataType</w:t>
        </w:r>
        <w:r w:rsidR="00D6248F">
          <w:t>()]</w:t>
        </w:r>
      </w:ins>
      <w:del w:id="260" w:author="Henri Korver" w:date="2017-03-01T19:50:00Z">
        <w:r w:rsidRPr="00A115C7" w:rsidDel="00D6248F">
          <w:delText>0</w:delText>
        </w:r>
      </w:del>
      <w:r w:rsidRPr="00A115C7">
        <w:t xml:space="preserve">" </w:t>
      </w:r>
      <w:r w:rsidRPr="00A115C7">
        <w:br/>
        <w:t xml:space="preserve">         maxOccurs="</w:t>
      </w:r>
      <w:r w:rsidRPr="00FD0DAA">
        <w:t>[</w:t>
      </w:r>
      <w:r w:rsidRPr="004324CD">
        <w:t>UpperBound</w:t>
      </w:r>
      <w:r w:rsidRPr="00A115C7">
        <w:t>(</w:t>
      </w:r>
      <w:r w:rsidRPr="004324CD">
        <w:t>Element.indicatieKardinaliteit</w:t>
      </w:r>
      <w:r w:rsidRPr="00A115C7">
        <w:t>)]"</w:t>
      </w:r>
      <w:r w:rsidRPr="00A115C7">
        <w:br/>
        <w:t xml:space="preserve">         meta:materieleHistorie="[</w:t>
      </w:r>
      <w:r w:rsidRPr="004324CD">
        <w:t>Boolean</w:t>
      </w:r>
      <w:r w:rsidRPr="00A115C7">
        <w:t>(</w:t>
      </w:r>
      <w:r w:rsidRPr="004324CD">
        <w:t>Element.indicatieMaterieleHistorie)]</w:t>
      </w:r>
      <w:r w:rsidRPr="00A115C7">
        <w:t xml:space="preserve">"     </w:t>
      </w:r>
      <w:r w:rsidRPr="00A115C7">
        <w:br/>
        <w:t xml:space="preserve">         meta:formeleHistorie="[</w:t>
      </w:r>
      <w:r w:rsidRPr="004324CD">
        <w:t>Boolean</w:t>
      </w:r>
      <w:r w:rsidRPr="00A115C7">
        <w:t>(</w:t>
      </w:r>
      <w:r w:rsidRPr="004324CD">
        <w:t>Element.indicatieFormeleHistorie</w:t>
      </w:r>
      <w:r w:rsidR="00A003B0" w:rsidRPr="00A115C7">
        <w:t>)]"</w:t>
      </w:r>
    </w:p>
    <w:p w14:paraId="336FD589" w14:textId="77777777" w:rsidR="00A003B0" w:rsidRPr="00970EC6" w:rsidRDefault="00A003B0" w:rsidP="004324CD">
      <w:pPr>
        <w:pStyle w:val="xml"/>
        <w:rPr>
          <w:lang w:val="en-GB"/>
        </w:rPr>
      </w:pPr>
      <w:r w:rsidRPr="00A115C7">
        <w:t xml:space="preserve">         </w:t>
      </w:r>
      <w:r w:rsidRPr="00970EC6">
        <w:rPr>
          <w:lang w:val="en-GB"/>
        </w:rPr>
        <w:t>[</w:t>
      </w:r>
      <w:r w:rsidRPr="00970EC6">
        <w:rPr>
          <w:b/>
          <w:i/>
          <w:lang w:val="en-GB"/>
        </w:rPr>
        <w:t>IncludeNillable</w:t>
      </w:r>
      <w:r w:rsidRPr="00970EC6">
        <w:rPr>
          <w:lang w:val="en-GB"/>
        </w:rPr>
        <w:t>(</w:t>
      </w:r>
      <w:r w:rsidR="0026206D" w:rsidRPr="00970EC6">
        <w:rPr>
          <w:lang w:val="en-GB"/>
        </w:rPr>
        <w:t>[</w:t>
      </w:r>
      <w:r w:rsidR="00F432DC" w:rsidRPr="00970EC6">
        <w:rPr>
          <w:b/>
          <w:i/>
          <w:lang w:val="en-GB"/>
        </w:rPr>
        <w:t>LookUpIdElement</w:t>
      </w:r>
      <w:r w:rsidR="00F432DC" w:rsidRPr="00970EC6">
        <w:rPr>
          <w:lang w:val="en-GB"/>
        </w:rPr>
        <w:t>([Element.Type]).Type</w:t>
      </w:r>
      <w:r w:rsidR="0026206D" w:rsidRPr="00970EC6">
        <w:rPr>
          <w:lang w:val="en-GB"/>
        </w:rPr>
        <w:t>]</w:t>
      </w:r>
      <w:r w:rsidRPr="00970EC6">
        <w:rPr>
          <w:lang w:val="en-GB"/>
        </w:rPr>
        <w:t>)]/&gt;</w:t>
      </w:r>
      <w:r w:rsidRPr="00970EC6">
        <w:rPr>
          <w:lang w:val="en-GB"/>
        </w:rPr>
        <w:br/>
      </w:r>
    </w:p>
    <w:p w14:paraId="645FB4AC" w14:textId="77777777" w:rsidR="00836F4D" w:rsidRDefault="00F4040D" w:rsidP="00A115C7">
      <w:r w:rsidRPr="008420E9">
        <w:t>De functie</w:t>
      </w:r>
      <w:r w:rsidRPr="008420E9">
        <w:rPr>
          <w:rFonts w:ascii="Courier New" w:hAnsi="Courier New" w:cs="Courier New"/>
          <w:sz w:val="18"/>
          <w:szCs w:val="18"/>
        </w:rPr>
        <w:t xml:space="preserve"> </w:t>
      </w:r>
      <w:r w:rsidR="00C616F1">
        <w:rPr>
          <w:i/>
        </w:rPr>
        <w:t>LookUp</w:t>
      </w:r>
      <w:r w:rsidRPr="00E45B6B">
        <w:rPr>
          <w:i/>
        </w:rPr>
        <w:t>IdElement</w:t>
      </w:r>
      <w:r w:rsidRPr="00B64B3E">
        <w:rPr>
          <w:rFonts w:ascii="Courier New" w:hAnsi="Courier New" w:cs="Courier New"/>
          <w:sz w:val="18"/>
          <w:szCs w:val="18"/>
        </w:rPr>
        <w:t xml:space="preserve"> </w:t>
      </w:r>
      <w:r w:rsidRPr="00C05557">
        <w:t xml:space="preserve">in bovenstaand template </w:t>
      </w:r>
      <w:r w:rsidRPr="00547D62">
        <w:t>geeft de naam van het uniek</w:t>
      </w:r>
      <w:r w:rsidR="00836F4D">
        <w:t xml:space="preserve"> identificerende tabel-entiteit-</w:t>
      </w:r>
      <w:r w:rsidRPr="00547D62">
        <w:t xml:space="preserve">element terug. </w:t>
      </w:r>
      <w:r w:rsidR="00836F4D">
        <w:t>Op deze manier kunnen we verwijzen naar het type van dit tabel-entiteit-</w:t>
      </w:r>
      <w:r w:rsidR="00836F4D" w:rsidRPr="00547D62">
        <w:t xml:space="preserve">element </w:t>
      </w:r>
      <w:r w:rsidR="00836F4D">
        <w:t xml:space="preserve">dat al reeds eerder gegenereerd is (zie sectie </w:t>
      </w:r>
      <w:r w:rsidR="00836F4D">
        <w:fldChar w:fldCharType="begin"/>
      </w:r>
      <w:r w:rsidR="00836F4D">
        <w:instrText xml:space="preserve"> REF _Ref473028767 \h </w:instrText>
      </w:r>
      <w:r w:rsidR="00836F4D">
        <w:fldChar w:fldCharType="separate"/>
      </w:r>
      <w:r w:rsidR="00836F4D" w:rsidRPr="008420E9">
        <w:t>Tabel-entiteit-element</w:t>
      </w:r>
      <w:r w:rsidR="00836F4D">
        <w:fldChar w:fldCharType="end"/>
      </w:r>
      <w:r w:rsidR="00836F4D">
        <w:t xml:space="preserve">). </w:t>
      </w:r>
    </w:p>
    <w:p w14:paraId="46A30466" w14:textId="77777777" w:rsidR="00836F4D" w:rsidRDefault="00836F4D" w:rsidP="00A115C7">
      <w:r w:rsidRPr="004324CD">
        <w:rPr>
          <w:b/>
        </w:rPr>
        <w:lastRenderedPageBreak/>
        <w:t>Let op:</w:t>
      </w:r>
      <w:r>
        <w:t xml:space="preserve"> Deze manier van werken gaat goed omdat tot nu toe alle </w:t>
      </w:r>
      <w:r w:rsidRPr="00547D62">
        <w:t>uniek</w:t>
      </w:r>
      <w:r>
        <w:t xml:space="preserve"> identificerende tabel-entiteit-</w:t>
      </w:r>
      <w:r w:rsidRPr="00547D62">
        <w:t>element</w:t>
      </w:r>
      <w:r w:rsidR="00E33211">
        <w:t>en</w:t>
      </w:r>
      <w:r>
        <w:t xml:space="preserve"> een custom type</w:t>
      </w:r>
      <w:r w:rsidR="00E33211">
        <w:t xml:space="preserve"> (AN3, AN6, N2, etc.) </w:t>
      </w:r>
      <w:r>
        <w:t xml:space="preserve"> hebben</w:t>
      </w:r>
      <w:r w:rsidR="00E33211">
        <w:t>. Het algoritme moet nog worden aangepast om dit voor het algemene geval goed te krijgen.</w:t>
      </w:r>
    </w:p>
    <w:p w14:paraId="76EC95B1" w14:textId="6AD88297" w:rsidR="00F432DC" w:rsidRDefault="00F432DC" w:rsidP="00F432DC">
      <w:r>
        <w:t xml:space="preserve">De functie </w:t>
      </w:r>
      <w:r w:rsidRPr="004D123E">
        <w:rPr>
          <w:i/>
        </w:rPr>
        <w:t>IncludeNillable</w:t>
      </w:r>
      <w:r>
        <w:rPr>
          <w:i/>
        </w:rPr>
        <w:t>(type)</w:t>
      </w:r>
      <w:r>
        <w:t xml:space="preserve"> geeft het attribute ‘nillable=”true”’ terug als </w:t>
      </w:r>
      <w:r w:rsidRPr="004324CD">
        <w:rPr>
          <w:i/>
        </w:rPr>
        <w:t>type</w:t>
      </w:r>
      <w:r>
        <w:t xml:space="preserve"> gelijk is aan</w:t>
      </w:r>
      <w:ins w:id="261" w:author="Henri Korver" w:date="2017-03-07T13:17:00Z">
        <w:r w:rsidR="004A3D13">
          <w:t xml:space="preserve"> één van de onderstaande  formaten:</w:t>
        </w:r>
      </w:ins>
    </w:p>
    <w:p w14:paraId="6D37A2EE" w14:textId="77777777" w:rsidR="00F432DC" w:rsidRDefault="00F432DC" w:rsidP="00F432DC">
      <w:pPr>
        <w:pStyle w:val="Lijstalinea"/>
        <w:numPr>
          <w:ilvl w:val="0"/>
          <w:numId w:val="13"/>
        </w:numPr>
      </w:pPr>
      <w:r>
        <w:t xml:space="preserve">N </w:t>
      </w:r>
    </w:p>
    <w:p w14:paraId="0A727994" w14:textId="77777777" w:rsidR="00F432DC" w:rsidRDefault="00F432DC" w:rsidP="00F432DC">
      <w:pPr>
        <w:pStyle w:val="Lijstalinea"/>
        <w:numPr>
          <w:ilvl w:val="0"/>
          <w:numId w:val="13"/>
        </w:numPr>
      </w:pPr>
      <w:r>
        <w:t>N[n]</w:t>
      </w:r>
    </w:p>
    <w:p w14:paraId="64AED2A5" w14:textId="77777777" w:rsidR="00F432DC" w:rsidDel="004A3D13" w:rsidRDefault="00F432DC" w:rsidP="00F432DC">
      <w:pPr>
        <w:pStyle w:val="Lijstalinea"/>
        <w:numPr>
          <w:ilvl w:val="0"/>
          <w:numId w:val="13"/>
        </w:numPr>
        <w:rPr>
          <w:del w:id="262" w:author="Henri Korver" w:date="2017-03-07T13:16:00Z"/>
        </w:rPr>
      </w:pPr>
      <w:r>
        <w:t>N[n],[d]</w:t>
      </w:r>
    </w:p>
    <w:p w14:paraId="21D3E068" w14:textId="77777777" w:rsidR="00F432DC" w:rsidRDefault="00F432DC" w:rsidP="004A3D13">
      <w:pPr>
        <w:pStyle w:val="Lijstalinea"/>
        <w:numPr>
          <w:ilvl w:val="0"/>
          <w:numId w:val="13"/>
        </w:numPr>
        <w:pPrChange w:id="263" w:author="Henri Korver" w:date="2017-03-07T13:16:00Z">
          <w:pPr>
            <w:pStyle w:val="Lijstalinea"/>
            <w:numPr>
              <w:numId w:val="13"/>
            </w:numPr>
            <w:ind w:hanging="360"/>
          </w:pPr>
        </w:pPrChange>
      </w:pPr>
      <w:del w:id="264" w:author="Henri Korver" w:date="2017-03-07T13:16:00Z">
        <w:r w:rsidDel="004A3D13">
          <w:delText>INDIC</w:delText>
        </w:r>
      </w:del>
    </w:p>
    <w:p w14:paraId="5854AECD" w14:textId="7951F20A" w:rsidR="00C616F1" w:rsidRDefault="00F432DC" w:rsidP="00A115C7">
      <w:del w:id="265" w:author="Henri Korver" w:date="2017-03-07T13:18:00Z">
        <w:r w:rsidDel="004A3D13">
          <w:delText xml:space="preserve">of als er op het type facets zijn gedefinieerd. </w:delText>
        </w:r>
      </w:del>
      <w:r>
        <w:t>Anders geeft deze functie niets terug.</w:t>
      </w:r>
    </w:p>
    <w:p w14:paraId="43C2D114" w14:textId="77777777" w:rsidR="00241B75" w:rsidRDefault="00621817" w:rsidP="004324CD">
      <w:pPr>
        <w:pStyle w:val="Kop2"/>
      </w:pPr>
      <w:r>
        <w:t>Case</w:t>
      </w:r>
      <w:r w:rsidR="00956301">
        <w:t xml:space="preserve">: </w:t>
      </w:r>
      <w:r w:rsidR="00037982">
        <w:t>Type</w:t>
      </w:r>
      <w:r w:rsidR="00241B75">
        <w:t xml:space="preserve"> </w:t>
      </w:r>
      <w:r w:rsidR="00F4040D">
        <w:t xml:space="preserve">verwijst naar </w:t>
      </w:r>
      <w:r w:rsidR="00241B75">
        <w:t>complex-datatype</w:t>
      </w:r>
    </w:p>
    <w:p w14:paraId="23DBC79B" w14:textId="77777777" w:rsidR="002521B4" w:rsidRPr="008420E9" w:rsidRDefault="002521B4" w:rsidP="00D54ACC">
      <w:r w:rsidRPr="008420E9">
        <w:t xml:space="preserve">In geval </w:t>
      </w:r>
      <w:r w:rsidR="0021188F">
        <w:t>Element.Type</w:t>
      </w:r>
      <w:r w:rsidRPr="008420E9">
        <w:t xml:space="preserve"> verwijst naar </w:t>
      </w:r>
      <w:r w:rsidR="00D438BF" w:rsidRPr="008420E9">
        <w:t>een complex-datatype</w:t>
      </w:r>
      <w:r w:rsidR="006275E5" w:rsidRPr="008420E9">
        <w:t xml:space="preserve">, genereer dan </w:t>
      </w:r>
      <w:r w:rsidR="00D438BF" w:rsidRPr="008420E9">
        <w:t>het volgende element</w:t>
      </w:r>
      <w:r w:rsidRPr="008420E9">
        <w:t>:</w:t>
      </w:r>
      <w:r w:rsidR="0057467E">
        <w:rPr>
          <w:rStyle w:val="Voetnootmarkering"/>
        </w:rPr>
        <w:footnoteReference w:id="4"/>
      </w:r>
    </w:p>
    <w:p w14:paraId="418548E5" w14:textId="064397AA" w:rsidR="00D438BF" w:rsidRDefault="00D438BF" w:rsidP="004324CD">
      <w:pPr>
        <w:pStyle w:val="xml"/>
      </w:pPr>
      <w:r w:rsidRPr="008420E9">
        <w:t>&lt;element name="[</w:t>
      </w:r>
      <w:r w:rsidR="0021188F">
        <w:rPr>
          <w:u w:val="single"/>
        </w:rPr>
        <w:t>Element.Naam</w:t>
      </w:r>
      <w:r w:rsidRPr="008420E9">
        <w:t xml:space="preserve">]" </w:t>
      </w:r>
      <w:r w:rsidRPr="008420E9">
        <w:br/>
        <w:t xml:space="preserve">         type="[ns prefix]:</w:t>
      </w:r>
      <w:r w:rsidR="00CC134E">
        <w:t>[</w:t>
      </w:r>
      <w:r w:rsidRPr="008420E9">
        <w:rPr>
          <w:b/>
          <w:i/>
        </w:rPr>
        <w:t>Capitalize</w:t>
      </w:r>
      <w:r w:rsidRPr="008420E9">
        <w:t>([</w:t>
      </w:r>
      <w:r w:rsidR="0021188F">
        <w:rPr>
          <w:u w:val="single"/>
        </w:rPr>
        <w:t>Element.Type</w:t>
      </w:r>
      <w:r w:rsidRPr="008420E9">
        <w:t>]</w:t>
      </w:r>
      <w:r w:rsidR="0079582D">
        <w:t>)</w:t>
      </w:r>
      <w:r w:rsidR="00CC134E">
        <w:t>]-e</w:t>
      </w:r>
      <w:r w:rsidRPr="008420E9">
        <w:t xml:space="preserve">" </w:t>
      </w:r>
      <w:r w:rsidRPr="008420E9">
        <w:br/>
        <w:t xml:space="preserve">         minOccurs="</w:t>
      </w:r>
      <w:ins w:id="266" w:author="Henri Korver" w:date="2017-03-01T19:51:00Z">
        <w:r w:rsidR="00D6248F" w:rsidRPr="00637792">
          <w:t>[</w:t>
        </w:r>
        <w:r w:rsidR="00D6248F" w:rsidRPr="00637792">
          <w:rPr>
            <w:b/>
            <w:i/>
          </w:rPr>
          <w:t>IsComplexDataType</w:t>
        </w:r>
        <w:r w:rsidR="00D6248F">
          <w:t>()]</w:t>
        </w:r>
      </w:ins>
      <w:del w:id="267" w:author="Henri Korver" w:date="2017-03-01T19:51:00Z">
        <w:r w:rsidRPr="008420E9" w:rsidDel="00D6248F">
          <w:delText>0</w:delText>
        </w:r>
      </w:del>
      <w:r w:rsidRPr="008420E9">
        <w:t xml:space="preserve">" </w:t>
      </w:r>
      <w:r w:rsidRPr="008420E9">
        <w:br/>
        <w:t xml:space="preserve">         maxOccurs="[</w:t>
      </w:r>
      <w:r w:rsidRPr="008420E9">
        <w:rPr>
          <w:b/>
          <w:i/>
        </w:rPr>
        <w:t>UpperBound</w:t>
      </w:r>
      <w:r w:rsidRPr="008420E9">
        <w:t>(</w:t>
      </w:r>
      <w:r w:rsidRPr="008420E9">
        <w:rPr>
          <w:u w:val="single"/>
        </w:rPr>
        <w:t>Element.indicatieKardinaliteit</w:t>
      </w:r>
      <w:r w:rsidRPr="008420E9">
        <w:t>)]"</w:t>
      </w:r>
      <w:r w:rsidRPr="008420E9">
        <w:br/>
        <w:t xml:space="preserve">         </w:t>
      </w:r>
      <w:r w:rsidR="0048626E">
        <w:t>meta</w:t>
      </w:r>
      <w:r w:rsidRPr="002E05BE">
        <w:t>:materieleHistorie="[</w:t>
      </w:r>
      <w:r w:rsidRPr="002E05BE">
        <w:rPr>
          <w:b/>
          <w:i/>
        </w:rPr>
        <w:t>Boolean</w:t>
      </w:r>
      <w:r w:rsidRPr="002E05BE">
        <w:t>(</w:t>
      </w:r>
      <w:r w:rsidRPr="002E05BE">
        <w:rPr>
          <w:u w:val="single"/>
        </w:rPr>
        <w:t>Element.i</w:t>
      </w:r>
      <w:r w:rsidRPr="008420E9">
        <w:rPr>
          <w:u w:val="single"/>
        </w:rPr>
        <w:t>ndicatieMaterieleHistorie)]</w:t>
      </w:r>
      <w:r w:rsidRPr="008420E9">
        <w:t xml:space="preserve">"     </w:t>
      </w:r>
      <w:r w:rsidRPr="008420E9">
        <w:br/>
        <w:t xml:space="preserve">         </w:t>
      </w:r>
      <w:r w:rsidR="0048626E">
        <w:t>meta</w:t>
      </w:r>
      <w:r w:rsidRPr="002E05BE">
        <w:t>:formeleHistorie="[</w:t>
      </w:r>
      <w:r w:rsidRPr="002E05BE">
        <w:rPr>
          <w:b/>
          <w:i/>
        </w:rPr>
        <w:t>Boolean</w:t>
      </w:r>
      <w:r w:rsidRPr="002E05BE">
        <w:t>(</w:t>
      </w:r>
      <w:r w:rsidRPr="002E05BE">
        <w:rPr>
          <w:u w:val="single"/>
        </w:rPr>
        <w:t>Element.indicatie</w:t>
      </w:r>
      <w:r w:rsidRPr="008420E9">
        <w:rPr>
          <w:u w:val="single"/>
        </w:rPr>
        <w:t>FormeleHistorie</w:t>
      </w:r>
      <w:r w:rsidRPr="008420E9">
        <w:t>)]"/&gt;</w:t>
      </w:r>
      <w:r w:rsidR="008434F8">
        <w:br/>
      </w:r>
    </w:p>
    <w:p w14:paraId="314A4CE3" w14:textId="74B6CAA0" w:rsidR="008434F8" w:rsidDel="00920057" w:rsidRDefault="008434F8" w:rsidP="008434F8">
      <w:pPr>
        <w:pStyle w:val="xml"/>
        <w:rPr>
          <w:moveFrom w:id="268" w:author="Henri Korver" w:date="2017-03-07T14:37:00Z"/>
        </w:rPr>
      </w:pPr>
      <w:moveFromRangeStart w:id="269" w:author="Henri Korver" w:date="2017-03-07T14:37:00Z" w:name="move476660780"/>
      <w:moveFrom w:id="270" w:author="Henri Korver" w:date="2017-03-07T14:37:00Z">
        <w:r w:rsidRPr="002E05BE" w:rsidDel="00920057">
          <w:t>&lt;complexType name="</w:t>
        </w:r>
        <w:r w:rsidRPr="008420E9" w:rsidDel="00920057">
          <w:t>[</w:t>
        </w:r>
        <w:r w:rsidRPr="008420E9" w:rsidDel="00920057">
          <w:rPr>
            <w:b/>
            <w:i/>
          </w:rPr>
          <w:t>Capitalize</w:t>
        </w:r>
        <w:r w:rsidRPr="008420E9" w:rsidDel="00920057">
          <w:t>(</w:t>
        </w:r>
        <w:r w:rsidDel="00920057">
          <w:rPr>
            <w:u w:val="single"/>
          </w:rPr>
          <w:t>Element.Type</w:t>
        </w:r>
        <w:r w:rsidRPr="008420E9" w:rsidDel="00920057">
          <w:t>)]-e"&gt;</w:t>
        </w:r>
        <w:r w:rsidDel="00920057">
          <w:t xml:space="preserve"> </w:t>
        </w:r>
      </w:moveFrom>
    </w:p>
    <w:p w14:paraId="0A747630" w14:textId="23885E34" w:rsidR="008434F8" w:rsidDel="00920057" w:rsidRDefault="008434F8" w:rsidP="008434F8">
      <w:pPr>
        <w:pStyle w:val="xml"/>
        <w:rPr>
          <w:moveFrom w:id="271" w:author="Henri Korver" w:date="2017-03-07T14:37:00Z"/>
        </w:rPr>
      </w:pPr>
      <w:moveFrom w:id="272" w:author="Henri Korver" w:date="2017-03-07T14:37:00Z">
        <w:r w:rsidDel="00920057">
          <w:t xml:space="preserve">    &lt;complexContent&gt;</w:t>
        </w:r>
      </w:moveFrom>
    </w:p>
    <w:p w14:paraId="30E6BB1F" w14:textId="7AFA2632" w:rsidR="008434F8" w:rsidDel="00920057" w:rsidRDefault="008434F8" w:rsidP="008434F8">
      <w:pPr>
        <w:pStyle w:val="xml"/>
        <w:ind w:firstLine="720"/>
        <w:rPr>
          <w:moveFrom w:id="273" w:author="Henri Korver" w:date="2017-03-07T14:37:00Z"/>
        </w:rPr>
      </w:pPr>
      <w:moveFrom w:id="274" w:author="Henri Korver" w:date="2017-03-07T14:37:00Z">
        <w:r w:rsidDel="00920057">
          <w:t xml:space="preserve"> &lt;extension base="</w:t>
        </w:r>
        <w:r w:rsidR="00F05BED" w:rsidRPr="008420E9" w:rsidDel="00920057">
          <w:t>[ns prefix]:</w:t>
        </w:r>
        <w:r w:rsidRPr="008420E9" w:rsidDel="00920057">
          <w:t>[</w:t>
        </w:r>
        <w:r w:rsidRPr="008420E9" w:rsidDel="00920057">
          <w:rPr>
            <w:b/>
            <w:i/>
          </w:rPr>
          <w:t>Capitalize</w:t>
        </w:r>
        <w:r w:rsidRPr="008420E9" w:rsidDel="00920057">
          <w:t>(</w:t>
        </w:r>
        <w:r w:rsidDel="00920057">
          <w:rPr>
            <w:u w:val="single"/>
          </w:rPr>
          <w:t>Element.Type</w:t>
        </w:r>
        <w:r w:rsidRPr="008420E9" w:rsidDel="00920057">
          <w:t>)]</w:t>
        </w:r>
        <w:r w:rsidDel="00920057">
          <w:t>"&gt;</w:t>
        </w:r>
      </w:moveFrom>
    </w:p>
    <w:p w14:paraId="1EA56A22" w14:textId="4EA37621" w:rsidR="008434F8" w:rsidDel="00920057" w:rsidRDefault="008434F8" w:rsidP="008434F8">
      <w:pPr>
        <w:pStyle w:val="xml"/>
        <w:rPr>
          <w:moveFrom w:id="275" w:author="Henri Korver" w:date="2017-03-07T14:37:00Z"/>
        </w:rPr>
      </w:pPr>
      <w:moveFrom w:id="276" w:author="Henri Korver" w:date="2017-03-07T14:37:00Z">
        <w:r w:rsidDel="00920057">
          <w:tab/>
        </w:r>
        <w:r w:rsidDel="00920057">
          <w:tab/>
          <w:t>&lt;attribute name="noValue" type="[</w:t>
        </w:r>
        <w:r w:rsidR="00270542" w:rsidRPr="00C10444" w:rsidDel="00920057">
          <w:rPr>
            <w:u w:val="single"/>
          </w:rPr>
          <w:t xml:space="preserve">stuf </w:t>
        </w:r>
        <w:r w:rsidRPr="00C10444" w:rsidDel="00920057">
          <w:rPr>
            <w:u w:val="single"/>
          </w:rPr>
          <w:t>ns prefix</w:t>
        </w:r>
        <w:r w:rsidDel="00920057">
          <w:t>]:NoValue"/&gt;</w:t>
        </w:r>
      </w:moveFrom>
    </w:p>
    <w:p w14:paraId="4AE553F9" w14:textId="6FF7A494" w:rsidR="008434F8" w:rsidDel="00920057" w:rsidRDefault="008434F8" w:rsidP="008434F8">
      <w:pPr>
        <w:pStyle w:val="xml"/>
        <w:ind w:firstLine="720"/>
        <w:rPr>
          <w:moveFrom w:id="277" w:author="Henri Korver" w:date="2017-03-07T14:37:00Z"/>
        </w:rPr>
      </w:pPr>
      <w:moveFrom w:id="278" w:author="Henri Korver" w:date="2017-03-07T14:37:00Z">
        <w:r w:rsidDel="00920057">
          <w:t xml:space="preserve"> &lt;/extension&gt;</w:t>
        </w:r>
      </w:moveFrom>
    </w:p>
    <w:p w14:paraId="5AD34515" w14:textId="499573FB" w:rsidR="008434F8" w:rsidRPr="008420E9" w:rsidDel="00920057" w:rsidRDefault="008434F8" w:rsidP="008434F8">
      <w:pPr>
        <w:pStyle w:val="xml"/>
        <w:rPr>
          <w:moveFrom w:id="279" w:author="Henri Korver" w:date="2017-03-07T14:37:00Z"/>
        </w:rPr>
      </w:pPr>
      <w:moveFrom w:id="280" w:author="Henri Korver" w:date="2017-03-07T14:37:00Z">
        <w:r w:rsidDel="00920057">
          <w:t xml:space="preserve">    &lt;/complexContent&gt;</w:t>
        </w:r>
      </w:moveFrom>
    </w:p>
    <w:p w14:paraId="760E175C" w14:textId="635F5CF2" w:rsidR="008434F8" w:rsidRPr="008420E9" w:rsidDel="00920057" w:rsidRDefault="008434F8" w:rsidP="008434F8">
      <w:pPr>
        <w:spacing w:after="0"/>
        <w:rPr>
          <w:moveFrom w:id="281" w:author="Henri Korver" w:date="2017-03-07T14:37:00Z"/>
          <w:rFonts w:ascii="Courier New" w:hAnsi="Courier New" w:cs="Courier New"/>
          <w:sz w:val="18"/>
          <w:szCs w:val="18"/>
        </w:rPr>
      </w:pPr>
      <w:moveFrom w:id="282" w:author="Henri Korver" w:date="2017-03-07T14:37:00Z">
        <w:r w:rsidRPr="008420E9" w:rsidDel="00920057">
          <w:rPr>
            <w:rFonts w:ascii="Courier New" w:hAnsi="Courier New" w:cs="Courier New"/>
            <w:sz w:val="18"/>
            <w:szCs w:val="18"/>
          </w:rPr>
          <w:t>&lt;/complexType&gt;</w:t>
        </w:r>
      </w:moveFrom>
    </w:p>
    <w:p w14:paraId="15A3115F" w14:textId="3A81463B" w:rsidR="00B444AD" w:rsidRPr="00547D62" w:rsidDel="00920057" w:rsidRDefault="00675372" w:rsidP="00B64B3E">
      <w:pPr>
        <w:rPr>
          <w:moveFrom w:id="283" w:author="Henri Korver" w:date="2017-03-07T14:37:00Z"/>
        </w:rPr>
      </w:pPr>
      <w:moveFrom w:id="284" w:author="Henri Korver" w:date="2017-03-07T14:37:00Z">
        <w:r w:rsidDel="00920057">
          <w:br/>
        </w:r>
        <w:r w:rsidR="0079582D" w:rsidRPr="008420E9" w:rsidDel="00920057">
          <w:t>De functie</w:t>
        </w:r>
        <w:r w:rsidR="0079582D" w:rsidRPr="008420E9" w:rsidDel="00920057">
          <w:rPr>
            <w:i/>
          </w:rPr>
          <w:t xml:space="preserve"> Capitalize </w:t>
        </w:r>
        <w:r w:rsidR="0079582D" w:rsidDel="00920057">
          <w:rPr>
            <w:i/>
          </w:rPr>
          <w:t xml:space="preserve">in bovenstaand </w:t>
        </w:r>
        <w:r w:rsidR="0079582D" w:rsidRPr="00C05557" w:rsidDel="00920057">
          <w:t>template</w:t>
        </w:r>
        <w:r w:rsidR="0079582D" w:rsidDel="00920057">
          <w:rPr>
            <w:i/>
          </w:rPr>
          <w:t xml:space="preserve"> </w:t>
        </w:r>
        <w:r w:rsidR="0079582D" w:rsidRPr="008420E9" w:rsidDel="00920057">
          <w:t>zet de eerste letter van d</w:t>
        </w:r>
        <w:r w:rsidR="0079582D" w:rsidDel="00920057">
          <w:t>e string om in een hoofdletter.</w:t>
        </w:r>
      </w:moveFrom>
    </w:p>
    <w:moveFromRangeEnd w:id="269"/>
    <w:p w14:paraId="2BDE212F" w14:textId="77777777" w:rsidR="00F05283" w:rsidRDefault="00F05283" w:rsidP="004324CD">
      <w:pPr>
        <w:pStyle w:val="Kop2"/>
      </w:pPr>
      <w:r>
        <w:t>Case: Type verwijst naar interface</w:t>
      </w:r>
    </w:p>
    <w:p w14:paraId="03ABE058" w14:textId="77777777" w:rsidR="00F05283" w:rsidRDefault="00F05283" w:rsidP="004563F8">
      <w:r>
        <w:t>Als het type van het element verwijst naar een component met het stereotype &lt;&lt;interface&gt;&gt;  (bijvoorbeeld zoals in de packages Generieke Datatypen en GML3) dan gaat de vertaling als volgt:</w:t>
      </w:r>
    </w:p>
    <w:p w14:paraId="73CA4265" w14:textId="1AFDA6BF" w:rsidR="00F05283" w:rsidRDefault="00F05283" w:rsidP="00F05283">
      <w:pPr>
        <w:rPr>
          <w:rFonts w:ascii="Courier New" w:hAnsi="Courier New" w:cs="Courier New"/>
          <w:sz w:val="18"/>
          <w:szCs w:val="18"/>
        </w:rPr>
      </w:pPr>
      <w:r w:rsidRPr="002E05BE">
        <w:rPr>
          <w:rFonts w:ascii="Courier New" w:hAnsi="Courier New" w:cs="Courier New"/>
          <w:sz w:val="18"/>
          <w:szCs w:val="18"/>
        </w:rPr>
        <w:t>&lt;element name="[</w:t>
      </w:r>
      <w:r w:rsidRPr="002E05BE">
        <w:rPr>
          <w:rFonts w:ascii="Courier New" w:hAnsi="Courier New" w:cs="Courier New"/>
          <w:sz w:val="18"/>
          <w:szCs w:val="18"/>
          <w:u w:val="single"/>
        </w:rPr>
        <w:t>Element.</w:t>
      </w:r>
      <w:r>
        <w:rPr>
          <w:rFonts w:ascii="Courier New" w:hAnsi="Courier New" w:cs="Courier New"/>
          <w:sz w:val="18"/>
          <w:szCs w:val="18"/>
          <w:u w:val="single"/>
        </w:rPr>
        <w:t>N</w:t>
      </w:r>
      <w:r w:rsidRPr="002E05BE">
        <w:rPr>
          <w:rFonts w:ascii="Courier New" w:hAnsi="Courier New" w:cs="Courier New"/>
          <w:sz w:val="18"/>
          <w:szCs w:val="18"/>
          <w:u w:val="single"/>
        </w:rPr>
        <w:t>aam</w:t>
      </w:r>
      <w:r w:rsidRPr="008420E9">
        <w:rPr>
          <w:rFonts w:ascii="Courier New" w:hAnsi="Courier New" w:cs="Courier New"/>
          <w:sz w:val="18"/>
          <w:szCs w:val="18"/>
        </w:rPr>
        <w:t xml:space="preserve">]" </w:t>
      </w:r>
      <w:r w:rsidRPr="008420E9">
        <w:rPr>
          <w:rFonts w:ascii="Courier New" w:hAnsi="Courier New" w:cs="Courier New"/>
          <w:sz w:val="18"/>
          <w:szCs w:val="18"/>
        </w:rPr>
        <w:br/>
        <w:t xml:space="preserve">         type="[ns prefix]:</w:t>
      </w:r>
      <w:r w:rsidRPr="008420E9">
        <w:rPr>
          <w:rFonts w:ascii="Courier New" w:hAnsi="Courier New" w:cs="Courier New"/>
          <w:b/>
          <w:i/>
          <w:sz w:val="18"/>
          <w:szCs w:val="18"/>
        </w:rPr>
        <w:t>Capitalize</w:t>
      </w:r>
      <w:r w:rsidRPr="008420E9">
        <w:rPr>
          <w:rFonts w:ascii="Courier New" w:hAnsi="Courier New" w:cs="Courier New"/>
          <w:sz w:val="18"/>
          <w:szCs w:val="18"/>
        </w:rPr>
        <w:t>([</w:t>
      </w:r>
      <w:r>
        <w:rPr>
          <w:rFonts w:ascii="Courier New" w:hAnsi="Courier New" w:cs="Courier New"/>
          <w:sz w:val="18"/>
          <w:szCs w:val="18"/>
          <w:u w:val="single"/>
        </w:rPr>
        <w:t>Element.Type</w:t>
      </w:r>
      <w:r w:rsidRPr="008420E9">
        <w:rPr>
          <w:rFonts w:ascii="Courier New" w:hAnsi="Courier New" w:cs="Courier New"/>
          <w:sz w:val="18"/>
          <w:szCs w:val="18"/>
        </w:rPr>
        <w:t xml:space="preserve">])-e" </w:t>
      </w:r>
      <w:r w:rsidRPr="008420E9">
        <w:rPr>
          <w:rFonts w:ascii="Courier New" w:hAnsi="Courier New" w:cs="Courier New"/>
          <w:sz w:val="18"/>
          <w:szCs w:val="18"/>
        </w:rPr>
        <w:br/>
        <w:t xml:space="preserve">         minOccurs="</w:t>
      </w:r>
      <w:ins w:id="285" w:author="Henri Korver" w:date="2017-03-01T19:52:00Z">
        <w:r w:rsidR="00D6248F">
          <w:rPr>
            <w:rFonts w:ascii="Courier New" w:hAnsi="Courier New" w:cs="Courier New"/>
            <w:sz w:val="18"/>
            <w:szCs w:val="18"/>
          </w:rPr>
          <w:t>[</w:t>
        </w:r>
      </w:ins>
      <w:ins w:id="286" w:author="Henri Korver" w:date="2017-03-01T19:51:00Z">
        <w:r w:rsidR="00D6248F" w:rsidRPr="00637792">
          <w:rPr>
            <w:rFonts w:ascii="Courier New" w:hAnsi="Courier New" w:cs="Courier New"/>
            <w:b/>
            <w:i/>
            <w:sz w:val="18"/>
            <w:szCs w:val="18"/>
          </w:rPr>
          <w:t>IsComplexDataType</w:t>
        </w:r>
        <w:r w:rsidR="00D6248F">
          <w:rPr>
            <w:rFonts w:ascii="Courier New" w:hAnsi="Courier New" w:cs="Courier New"/>
            <w:sz w:val="18"/>
            <w:szCs w:val="18"/>
          </w:rPr>
          <w:t>()</w:t>
        </w:r>
      </w:ins>
      <w:ins w:id="287" w:author="Henri Korver" w:date="2017-03-01T19:52:00Z">
        <w:r w:rsidR="00D6248F">
          <w:rPr>
            <w:rFonts w:ascii="Courier New" w:hAnsi="Courier New" w:cs="Courier New"/>
            <w:sz w:val="18"/>
            <w:szCs w:val="18"/>
          </w:rPr>
          <w:t>]</w:t>
        </w:r>
      </w:ins>
      <w:del w:id="288" w:author="Henri Korver" w:date="2017-03-01T19:51:00Z">
        <w:r w:rsidRPr="008420E9" w:rsidDel="00D6248F">
          <w:rPr>
            <w:rFonts w:ascii="Courier New" w:hAnsi="Courier New" w:cs="Courier New"/>
            <w:sz w:val="18"/>
            <w:szCs w:val="18"/>
          </w:rPr>
          <w:delText>0</w:delText>
        </w:r>
      </w:del>
      <w:r w:rsidRPr="008420E9">
        <w:rPr>
          <w:rFonts w:ascii="Courier New" w:hAnsi="Courier New" w:cs="Courier New"/>
          <w:sz w:val="18"/>
          <w:szCs w:val="18"/>
        </w:rPr>
        <w:t xml:space="preserve">" </w:t>
      </w:r>
      <w:r w:rsidRPr="008420E9">
        <w:rPr>
          <w:rFonts w:ascii="Courier New" w:hAnsi="Courier New" w:cs="Courier New"/>
          <w:sz w:val="18"/>
          <w:szCs w:val="18"/>
        </w:rPr>
        <w:br/>
        <w:t xml:space="preserve">         maxOccurs="[</w:t>
      </w:r>
      <w:r w:rsidRPr="008420E9">
        <w:rPr>
          <w:rFonts w:ascii="Courier New" w:hAnsi="Courier New" w:cs="Courier New"/>
          <w:b/>
          <w:i/>
          <w:sz w:val="18"/>
          <w:szCs w:val="18"/>
        </w:rPr>
        <w:t>UpperBound</w:t>
      </w:r>
      <w:r w:rsidRPr="008420E9">
        <w:rPr>
          <w:rFonts w:ascii="Courier New" w:hAnsi="Courier New" w:cs="Courier New"/>
          <w:sz w:val="18"/>
          <w:szCs w:val="18"/>
        </w:rPr>
        <w:t>(</w:t>
      </w:r>
      <w:r w:rsidRPr="008420E9">
        <w:rPr>
          <w:rFonts w:ascii="Courier New" w:hAnsi="Courier New" w:cs="Courier New"/>
          <w:sz w:val="18"/>
          <w:szCs w:val="18"/>
          <w:u w:val="single"/>
        </w:rPr>
        <w:t>Element.indicatieKardinaliteit</w:t>
      </w:r>
      <w:r w:rsidRPr="008420E9">
        <w:rPr>
          <w:rFonts w:ascii="Courier New" w:hAnsi="Courier New" w:cs="Courier New"/>
          <w:sz w:val="18"/>
          <w:szCs w:val="18"/>
        </w:rPr>
        <w:t>)]"</w:t>
      </w:r>
      <w:r w:rsidRPr="008420E9">
        <w:rPr>
          <w:rFonts w:ascii="Courier New" w:hAnsi="Courier New" w:cs="Courier New"/>
          <w:sz w:val="18"/>
          <w:szCs w:val="18"/>
        </w:rPr>
        <w:br/>
        <w:t xml:space="preserve">         </w:t>
      </w:r>
      <w:r>
        <w:rPr>
          <w:rFonts w:ascii="Courier New" w:hAnsi="Courier New" w:cs="Courier New"/>
          <w:sz w:val="18"/>
          <w:szCs w:val="18"/>
        </w:rPr>
        <w:t>meta</w:t>
      </w:r>
      <w:r w:rsidRPr="002E05BE">
        <w:rPr>
          <w:rFonts w:ascii="Courier New" w:hAnsi="Courier New" w:cs="Courier New"/>
          <w:sz w:val="18"/>
          <w:szCs w:val="18"/>
        </w:rPr>
        <w:t>:materieleHistorie="[</w:t>
      </w:r>
      <w:r w:rsidRPr="002E05BE">
        <w:rPr>
          <w:rFonts w:ascii="Courier New" w:hAnsi="Courier New" w:cs="Courier New"/>
          <w:b/>
          <w:i/>
          <w:sz w:val="18"/>
          <w:szCs w:val="18"/>
        </w:rPr>
        <w:t>Boolean</w:t>
      </w:r>
      <w:r w:rsidRPr="002E05BE">
        <w:rPr>
          <w:rFonts w:ascii="Courier New" w:hAnsi="Courier New" w:cs="Courier New"/>
          <w:sz w:val="18"/>
          <w:szCs w:val="18"/>
        </w:rPr>
        <w:t>(</w:t>
      </w:r>
      <w:r w:rsidRPr="002E05BE">
        <w:rPr>
          <w:rFonts w:ascii="Courier New" w:hAnsi="Courier New" w:cs="Courier New"/>
          <w:sz w:val="18"/>
          <w:szCs w:val="18"/>
          <w:u w:val="single"/>
        </w:rPr>
        <w:t>Element.i</w:t>
      </w:r>
      <w:r w:rsidRPr="008420E9">
        <w:rPr>
          <w:rFonts w:ascii="Courier New" w:hAnsi="Courier New" w:cs="Courier New"/>
          <w:sz w:val="18"/>
          <w:szCs w:val="18"/>
          <w:u w:val="single"/>
        </w:rPr>
        <w:t>ndicatieMaterieleHistorie)]</w:t>
      </w:r>
      <w:r w:rsidRPr="008420E9">
        <w:rPr>
          <w:rFonts w:ascii="Courier New" w:hAnsi="Courier New" w:cs="Courier New"/>
          <w:sz w:val="18"/>
          <w:szCs w:val="18"/>
        </w:rPr>
        <w:t xml:space="preserve">"     </w:t>
      </w:r>
      <w:r w:rsidRPr="008420E9">
        <w:rPr>
          <w:rFonts w:ascii="Courier New" w:hAnsi="Courier New" w:cs="Courier New"/>
          <w:sz w:val="18"/>
          <w:szCs w:val="18"/>
        </w:rPr>
        <w:br/>
        <w:t xml:space="preserve">         </w:t>
      </w:r>
      <w:r>
        <w:rPr>
          <w:rFonts w:ascii="Courier New" w:hAnsi="Courier New" w:cs="Courier New"/>
          <w:sz w:val="18"/>
          <w:szCs w:val="18"/>
        </w:rPr>
        <w:t>meta</w:t>
      </w:r>
      <w:r w:rsidRPr="002E05BE">
        <w:rPr>
          <w:rFonts w:ascii="Courier New" w:hAnsi="Courier New" w:cs="Courier New"/>
          <w:sz w:val="18"/>
          <w:szCs w:val="18"/>
        </w:rPr>
        <w:t>:formeleHistorie="[</w:t>
      </w:r>
      <w:r w:rsidRPr="002E05BE">
        <w:rPr>
          <w:rFonts w:ascii="Courier New" w:hAnsi="Courier New" w:cs="Courier New"/>
          <w:b/>
          <w:i/>
          <w:sz w:val="18"/>
          <w:szCs w:val="18"/>
        </w:rPr>
        <w:t>Boolean</w:t>
      </w:r>
      <w:r w:rsidRPr="002E05BE">
        <w:rPr>
          <w:rFonts w:ascii="Courier New" w:hAnsi="Courier New" w:cs="Courier New"/>
          <w:sz w:val="18"/>
          <w:szCs w:val="18"/>
        </w:rPr>
        <w:t>(</w:t>
      </w:r>
      <w:r w:rsidRPr="002E05BE">
        <w:rPr>
          <w:rFonts w:ascii="Courier New" w:hAnsi="Courier New" w:cs="Courier New"/>
          <w:sz w:val="18"/>
          <w:szCs w:val="18"/>
          <w:u w:val="single"/>
        </w:rPr>
        <w:t>Element.indicatie</w:t>
      </w:r>
      <w:r w:rsidRPr="008420E9">
        <w:rPr>
          <w:rFonts w:ascii="Courier New" w:hAnsi="Courier New" w:cs="Courier New"/>
          <w:sz w:val="18"/>
          <w:szCs w:val="18"/>
          <w:u w:val="single"/>
        </w:rPr>
        <w:t>FormeleHistorie</w:t>
      </w:r>
      <w:r w:rsidRPr="008420E9">
        <w:rPr>
          <w:rFonts w:ascii="Courier New" w:hAnsi="Courier New" w:cs="Courier New"/>
          <w:sz w:val="18"/>
          <w:szCs w:val="18"/>
        </w:rPr>
        <w:t>)]</w:t>
      </w:r>
      <w:r>
        <w:rPr>
          <w:rFonts w:ascii="Courier New" w:hAnsi="Courier New" w:cs="Courier New"/>
          <w:sz w:val="18"/>
          <w:szCs w:val="18"/>
        </w:rPr>
        <w:t>"</w:t>
      </w:r>
      <w:r w:rsidRPr="008420E9">
        <w:rPr>
          <w:rFonts w:ascii="Courier New" w:hAnsi="Courier New" w:cs="Courier New"/>
          <w:sz w:val="18"/>
          <w:szCs w:val="18"/>
        </w:rPr>
        <w:t>/&gt;</w:t>
      </w:r>
    </w:p>
    <w:p w14:paraId="3161FFE6" w14:textId="77777777" w:rsidR="00F05283" w:rsidRDefault="00F05283" w:rsidP="00F05283">
      <w:pPr>
        <w:pStyle w:val="xml"/>
      </w:pPr>
      <w:r w:rsidRPr="002E05BE">
        <w:t>&lt;complexType name="</w:t>
      </w:r>
      <w:r w:rsidRPr="008420E9">
        <w:t>[</w:t>
      </w:r>
      <w:r w:rsidRPr="008420E9">
        <w:rPr>
          <w:b/>
          <w:i/>
        </w:rPr>
        <w:t>Capitalize</w:t>
      </w:r>
      <w:r w:rsidRPr="008420E9">
        <w:t>(</w:t>
      </w:r>
      <w:r>
        <w:rPr>
          <w:u w:val="single"/>
        </w:rPr>
        <w:t>Element.Type</w:t>
      </w:r>
      <w:r w:rsidRPr="008420E9">
        <w:t>)]-e"&gt;</w:t>
      </w:r>
      <w:r>
        <w:t xml:space="preserve"> </w:t>
      </w:r>
    </w:p>
    <w:p w14:paraId="17A2E0EA" w14:textId="77777777" w:rsidR="00F05283" w:rsidRDefault="00F05283" w:rsidP="00F05283">
      <w:pPr>
        <w:pStyle w:val="xml"/>
      </w:pPr>
      <w:r>
        <w:t xml:space="preserve">    &lt;simpleContent&gt;</w:t>
      </w:r>
    </w:p>
    <w:p w14:paraId="5E9B39FD" w14:textId="77777777" w:rsidR="00F05283" w:rsidRDefault="00F05283" w:rsidP="00F05283">
      <w:pPr>
        <w:pStyle w:val="xml"/>
        <w:ind w:firstLine="720"/>
      </w:pPr>
      <w:r>
        <w:t xml:space="preserve"> &lt;extension base="</w:t>
      </w:r>
      <w:r w:rsidRPr="008420E9">
        <w:t>[ns prefix]:[</w:t>
      </w:r>
      <w:r w:rsidRPr="008420E9">
        <w:rPr>
          <w:b/>
          <w:i/>
        </w:rPr>
        <w:t>Capitalize</w:t>
      </w:r>
      <w:r w:rsidRPr="008420E9">
        <w:t>(</w:t>
      </w:r>
      <w:r>
        <w:rPr>
          <w:u w:val="single"/>
        </w:rPr>
        <w:t>Element.Type</w:t>
      </w:r>
      <w:r w:rsidRPr="008420E9">
        <w:t>)]</w:t>
      </w:r>
      <w:r>
        <w:t>"&gt;</w:t>
      </w:r>
    </w:p>
    <w:p w14:paraId="040C759B" w14:textId="77777777" w:rsidR="00F05283" w:rsidRDefault="00F05283" w:rsidP="00F05283">
      <w:pPr>
        <w:pStyle w:val="xml"/>
      </w:pPr>
      <w:r>
        <w:tab/>
      </w:r>
      <w:r>
        <w:tab/>
        <w:t>&lt;attribute name="noValue" type="[</w:t>
      </w:r>
      <w:r w:rsidR="00877417" w:rsidRPr="00C10444">
        <w:rPr>
          <w:u w:val="single"/>
        </w:rPr>
        <w:t xml:space="preserve">stuf </w:t>
      </w:r>
      <w:r w:rsidRPr="00C10444">
        <w:rPr>
          <w:u w:val="single"/>
        </w:rPr>
        <w:t>ns prefix</w:t>
      </w:r>
      <w:r>
        <w:t>]:NoValue"/&gt;</w:t>
      </w:r>
    </w:p>
    <w:p w14:paraId="6D0874DA" w14:textId="77777777" w:rsidR="00F05283" w:rsidRDefault="00F05283" w:rsidP="00F05283">
      <w:pPr>
        <w:pStyle w:val="xml"/>
        <w:ind w:firstLine="720"/>
      </w:pPr>
      <w:r>
        <w:t xml:space="preserve"> &lt;/extension&gt;</w:t>
      </w:r>
    </w:p>
    <w:p w14:paraId="7877BC36" w14:textId="77777777" w:rsidR="00F05283" w:rsidRPr="008420E9" w:rsidRDefault="00F05283" w:rsidP="00F05283">
      <w:pPr>
        <w:pStyle w:val="xml"/>
      </w:pPr>
      <w:r>
        <w:t xml:space="preserve">    &lt;/simpleContent&gt;</w:t>
      </w:r>
    </w:p>
    <w:p w14:paraId="247C6EE9" w14:textId="77777777" w:rsidR="00F05283" w:rsidRPr="0026206D" w:rsidRDefault="00F05283" w:rsidP="0026206D">
      <w:r w:rsidRPr="008420E9">
        <w:rPr>
          <w:rFonts w:ascii="Courier New" w:hAnsi="Courier New" w:cs="Courier New"/>
          <w:sz w:val="18"/>
          <w:szCs w:val="18"/>
        </w:rPr>
        <w:t>&lt;/complexType&gt;</w:t>
      </w:r>
    </w:p>
    <w:p w14:paraId="54B7ADE5" w14:textId="77777777" w:rsidR="001E3782" w:rsidRPr="0026206D" w:rsidRDefault="00F05283" w:rsidP="004563F8">
      <w:r>
        <w:t>Het complexType waarnaar gerefereerd wordt in de base van de extension is al gegenereerd door het interface.</w:t>
      </w:r>
      <w:r w:rsidR="00943696">
        <w:t xml:space="preserve"> Het interface bepaalt welke namespace er ingevuld moet worden in de prefix [ns prefix].</w:t>
      </w:r>
      <w:r w:rsidR="009C3298">
        <w:t xml:space="preserve"> Voor het UGM BG zijn er momenteel twee soorten interfaces: een intern interface (Generieke Datatypen) en een extern interface (GML3). Voor het interne interface zal de namespace </w:t>
      </w:r>
      <w:r w:rsidR="001E3782" w:rsidRPr="001E3782">
        <w:t>"ht</w:t>
      </w:r>
      <w:r w:rsidR="001E3782">
        <w:t>tp://www.stufstandaarden.nl/</w:t>
      </w:r>
      <w:r w:rsidR="006F4FDF">
        <w:t>basisschema/</w:t>
      </w:r>
      <w:r w:rsidR="001E3782">
        <w:t>bg0320</w:t>
      </w:r>
      <w:r w:rsidR="001E3782" w:rsidRPr="001E3782">
        <w:t>"</w:t>
      </w:r>
      <w:r w:rsidR="001E3782">
        <w:t xml:space="preserve"> </w:t>
      </w:r>
      <w:r w:rsidR="00130049">
        <w:t xml:space="preserve">worden gebruikt </w:t>
      </w:r>
      <w:r w:rsidR="009C3298">
        <w:t xml:space="preserve"> en voor het externe interface </w:t>
      </w:r>
      <w:r w:rsidR="001E3782" w:rsidRPr="001E3782">
        <w:lastRenderedPageBreak/>
        <w:t>"http://www.opengis.net/gml/3.2"</w:t>
      </w:r>
      <w:r w:rsidR="009C3298">
        <w:t>.</w:t>
      </w:r>
      <w:r w:rsidR="00130049">
        <w:t xml:space="preserve"> </w:t>
      </w:r>
      <w:r w:rsidR="00FD0241" w:rsidRPr="00FD0241">
        <w:t>Momenteel worden deze namespaces hard-coded in de Imvertor-software gezet. Op termijn zou het mooier zijn als je dit met een tagged value kunt bepalen in het EA-model.</w:t>
      </w:r>
    </w:p>
    <w:p w14:paraId="25970E73" w14:textId="77777777" w:rsidR="00241B75" w:rsidRDefault="000654B8" w:rsidP="004324CD">
      <w:pPr>
        <w:pStyle w:val="Kop2"/>
      </w:pPr>
      <w:r>
        <w:t>Else</w:t>
      </w:r>
      <w:r w:rsidR="00956301">
        <w:t xml:space="preserve">:  </w:t>
      </w:r>
      <w:r w:rsidR="00037982">
        <w:t>Custom</w:t>
      </w:r>
      <w:r w:rsidR="00956301">
        <w:t xml:space="preserve"> </w:t>
      </w:r>
      <w:r w:rsidR="00037982">
        <w:t>type</w:t>
      </w:r>
    </w:p>
    <w:p w14:paraId="2F12069A" w14:textId="77777777" w:rsidR="00715929" w:rsidRPr="002E05BE" w:rsidRDefault="00715929" w:rsidP="00D54ACC">
      <w:r w:rsidRPr="00B64B3E">
        <w:t xml:space="preserve">In de andere gevallen </w:t>
      </w:r>
      <w:r w:rsidRPr="001A41F4">
        <w:t xml:space="preserve">gaat </w:t>
      </w:r>
      <w:r w:rsidR="000C208D" w:rsidRPr="001A41F4">
        <w:t>de vertaling</w:t>
      </w:r>
      <w:r w:rsidRPr="001A41F4">
        <w:t xml:space="preserve"> als volgt</w:t>
      </w:r>
      <w:r w:rsidR="0096755C" w:rsidRPr="002E05BE">
        <w:t>:</w:t>
      </w:r>
    </w:p>
    <w:p w14:paraId="61941DF5" w14:textId="0A5BE640" w:rsidR="00A5165C" w:rsidRDefault="00A5165C" w:rsidP="00A5165C">
      <w:pPr>
        <w:rPr>
          <w:rFonts w:ascii="Courier New" w:hAnsi="Courier New" w:cs="Courier New"/>
          <w:sz w:val="18"/>
          <w:szCs w:val="18"/>
        </w:rPr>
      </w:pPr>
      <w:r w:rsidRPr="002E05BE">
        <w:rPr>
          <w:rFonts w:ascii="Courier New" w:hAnsi="Courier New" w:cs="Courier New"/>
          <w:sz w:val="18"/>
          <w:szCs w:val="18"/>
        </w:rPr>
        <w:t>&lt;element name="[</w:t>
      </w:r>
      <w:r w:rsidR="007101FF" w:rsidRPr="002E05BE">
        <w:rPr>
          <w:rFonts w:ascii="Courier New" w:hAnsi="Courier New" w:cs="Courier New"/>
          <w:sz w:val="18"/>
          <w:szCs w:val="18"/>
          <w:u w:val="single"/>
        </w:rPr>
        <w:t>Element.</w:t>
      </w:r>
      <w:r w:rsidR="0021188F">
        <w:rPr>
          <w:rFonts w:ascii="Courier New" w:hAnsi="Courier New" w:cs="Courier New"/>
          <w:sz w:val="18"/>
          <w:szCs w:val="18"/>
          <w:u w:val="single"/>
        </w:rPr>
        <w:t>N</w:t>
      </w:r>
      <w:r w:rsidR="007101FF" w:rsidRPr="002E05BE">
        <w:rPr>
          <w:rFonts w:ascii="Courier New" w:hAnsi="Courier New" w:cs="Courier New"/>
          <w:sz w:val="18"/>
          <w:szCs w:val="18"/>
          <w:u w:val="single"/>
        </w:rPr>
        <w:t>aam</w:t>
      </w:r>
      <w:r w:rsidRPr="008420E9">
        <w:rPr>
          <w:rFonts w:ascii="Courier New" w:hAnsi="Courier New" w:cs="Courier New"/>
          <w:sz w:val="18"/>
          <w:szCs w:val="18"/>
        </w:rPr>
        <w:t xml:space="preserve">]" </w:t>
      </w:r>
      <w:r w:rsidRPr="008420E9">
        <w:rPr>
          <w:rFonts w:ascii="Courier New" w:hAnsi="Courier New" w:cs="Courier New"/>
          <w:sz w:val="18"/>
          <w:szCs w:val="18"/>
        </w:rPr>
        <w:br/>
        <w:t xml:space="preserve">         type="</w:t>
      </w:r>
      <w:r w:rsidR="00A472C4" w:rsidRPr="008420E9">
        <w:rPr>
          <w:rFonts w:ascii="Courier New" w:hAnsi="Courier New" w:cs="Courier New"/>
          <w:sz w:val="18"/>
          <w:szCs w:val="18"/>
        </w:rPr>
        <w:t>[ns prefix]:</w:t>
      </w:r>
      <w:del w:id="289" w:author="Henri Korver" w:date="2017-03-07T18:39:00Z">
        <w:r w:rsidR="004D6392" w:rsidRPr="008420E9" w:rsidDel="005756DA">
          <w:rPr>
            <w:rFonts w:ascii="Courier New" w:hAnsi="Courier New" w:cs="Courier New"/>
            <w:b/>
            <w:i/>
            <w:sz w:val="18"/>
            <w:szCs w:val="18"/>
          </w:rPr>
          <w:delText>Capitalize</w:delText>
        </w:r>
      </w:del>
      <w:ins w:id="290" w:author="Henri Korver" w:date="2017-03-07T18:39:00Z">
        <w:r w:rsidR="005756DA">
          <w:rPr>
            <w:rFonts w:ascii="Courier New" w:hAnsi="Courier New" w:cs="Courier New"/>
            <w:b/>
            <w:i/>
            <w:sz w:val="18"/>
            <w:szCs w:val="18"/>
          </w:rPr>
          <w:t>RemovePrefix</w:t>
        </w:r>
      </w:ins>
      <w:r w:rsidR="00A54FC2" w:rsidRPr="008420E9">
        <w:rPr>
          <w:rFonts w:ascii="Courier New" w:hAnsi="Courier New" w:cs="Courier New"/>
          <w:sz w:val="18"/>
          <w:szCs w:val="18"/>
        </w:rPr>
        <w:t>(</w:t>
      </w:r>
      <w:r w:rsidRPr="008420E9">
        <w:rPr>
          <w:rFonts w:ascii="Courier New" w:hAnsi="Courier New" w:cs="Courier New"/>
          <w:sz w:val="18"/>
          <w:szCs w:val="18"/>
        </w:rPr>
        <w:t>[</w:t>
      </w:r>
      <w:r w:rsidR="0021188F">
        <w:rPr>
          <w:rFonts w:ascii="Courier New" w:hAnsi="Courier New" w:cs="Courier New"/>
          <w:sz w:val="18"/>
          <w:szCs w:val="18"/>
          <w:u w:val="single"/>
        </w:rPr>
        <w:t>Element.Naam</w:t>
      </w:r>
      <w:r w:rsidRPr="008420E9">
        <w:rPr>
          <w:rFonts w:ascii="Courier New" w:hAnsi="Courier New" w:cs="Courier New"/>
          <w:sz w:val="18"/>
          <w:szCs w:val="18"/>
        </w:rPr>
        <w:t>]</w:t>
      </w:r>
      <w:r w:rsidR="00A54FC2" w:rsidRPr="008420E9">
        <w:rPr>
          <w:rFonts w:ascii="Courier New" w:hAnsi="Courier New" w:cs="Courier New"/>
          <w:sz w:val="18"/>
          <w:szCs w:val="18"/>
        </w:rPr>
        <w:t>)</w:t>
      </w:r>
      <w:r w:rsidRPr="008420E9">
        <w:rPr>
          <w:rFonts w:ascii="Courier New" w:hAnsi="Courier New" w:cs="Courier New"/>
          <w:sz w:val="18"/>
          <w:szCs w:val="18"/>
        </w:rPr>
        <w:t xml:space="preserve">-e" </w:t>
      </w:r>
      <w:r w:rsidRPr="008420E9">
        <w:rPr>
          <w:rFonts w:ascii="Courier New" w:hAnsi="Courier New" w:cs="Courier New"/>
          <w:sz w:val="18"/>
          <w:szCs w:val="18"/>
        </w:rPr>
        <w:br/>
        <w:t xml:space="preserve">         minOccurs="</w:t>
      </w:r>
      <w:ins w:id="291" w:author="Henri Korver" w:date="2017-03-01T19:53:00Z">
        <w:r w:rsidR="00D6248F" w:rsidRPr="00D6248F">
          <w:rPr>
            <w:rFonts w:ascii="Courier New" w:hAnsi="Courier New" w:cs="Courier New"/>
            <w:sz w:val="18"/>
            <w:szCs w:val="18"/>
          </w:rPr>
          <w:t>[</w:t>
        </w:r>
        <w:r w:rsidR="00D6248F" w:rsidRPr="00D6248F">
          <w:rPr>
            <w:rFonts w:ascii="Courier New" w:hAnsi="Courier New" w:cs="Courier New"/>
            <w:b/>
            <w:i/>
            <w:sz w:val="18"/>
            <w:szCs w:val="18"/>
          </w:rPr>
          <w:t>IsComplexDataType</w:t>
        </w:r>
        <w:r w:rsidR="00D6248F" w:rsidRPr="00D6248F">
          <w:rPr>
            <w:rFonts w:ascii="Courier New" w:hAnsi="Courier New" w:cs="Courier New"/>
            <w:sz w:val="18"/>
            <w:szCs w:val="18"/>
          </w:rPr>
          <w:t>()]</w:t>
        </w:r>
      </w:ins>
      <w:del w:id="292" w:author="Henri Korver" w:date="2017-03-01T19:53:00Z">
        <w:r w:rsidRPr="008420E9" w:rsidDel="00D6248F">
          <w:rPr>
            <w:rFonts w:ascii="Courier New" w:hAnsi="Courier New" w:cs="Courier New"/>
            <w:sz w:val="18"/>
            <w:szCs w:val="18"/>
          </w:rPr>
          <w:delText>0</w:delText>
        </w:r>
      </w:del>
      <w:r w:rsidRPr="008420E9">
        <w:rPr>
          <w:rFonts w:ascii="Courier New" w:hAnsi="Courier New" w:cs="Courier New"/>
          <w:sz w:val="18"/>
          <w:szCs w:val="18"/>
        </w:rPr>
        <w:t xml:space="preserve">" </w:t>
      </w:r>
      <w:r w:rsidRPr="008420E9">
        <w:rPr>
          <w:rFonts w:ascii="Courier New" w:hAnsi="Courier New" w:cs="Courier New"/>
          <w:sz w:val="18"/>
          <w:szCs w:val="18"/>
        </w:rPr>
        <w:br/>
        <w:t xml:space="preserve">         maxOccurs="</w:t>
      </w:r>
      <w:r w:rsidR="00842BC1" w:rsidRPr="008420E9">
        <w:rPr>
          <w:rFonts w:ascii="Courier New" w:hAnsi="Courier New" w:cs="Courier New"/>
          <w:sz w:val="18"/>
          <w:szCs w:val="18"/>
        </w:rPr>
        <w:t>[</w:t>
      </w:r>
      <w:r w:rsidR="007B41AA" w:rsidRPr="008420E9">
        <w:rPr>
          <w:rFonts w:ascii="Courier New" w:hAnsi="Courier New" w:cs="Courier New"/>
          <w:b/>
          <w:i/>
          <w:sz w:val="18"/>
          <w:szCs w:val="18"/>
        </w:rPr>
        <w:t>U</w:t>
      </w:r>
      <w:r w:rsidR="00274708" w:rsidRPr="008420E9">
        <w:rPr>
          <w:rFonts w:ascii="Courier New" w:hAnsi="Courier New" w:cs="Courier New"/>
          <w:b/>
          <w:i/>
          <w:sz w:val="18"/>
          <w:szCs w:val="18"/>
        </w:rPr>
        <w:t>pperBound</w:t>
      </w:r>
      <w:r w:rsidR="00274708" w:rsidRPr="008420E9">
        <w:rPr>
          <w:rFonts w:ascii="Courier New" w:hAnsi="Courier New" w:cs="Courier New"/>
          <w:sz w:val="18"/>
          <w:szCs w:val="18"/>
        </w:rPr>
        <w:t>(</w:t>
      </w:r>
      <w:r w:rsidR="00792A00" w:rsidRPr="008420E9">
        <w:rPr>
          <w:rFonts w:ascii="Courier New" w:hAnsi="Courier New" w:cs="Courier New"/>
          <w:sz w:val="18"/>
          <w:szCs w:val="18"/>
          <w:u w:val="single"/>
        </w:rPr>
        <w:t>Element.i</w:t>
      </w:r>
      <w:r w:rsidRPr="008420E9">
        <w:rPr>
          <w:rFonts w:ascii="Courier New" w:hAnsi="Courier New" w:cs="Courier New"/>
          <w:sz w:val="18"/>
          <w:szCs w:val="18"/>
          <w:u w:val="single"/>
        </w:rPr>
        <w:t>ndicatie</w:t>
      </w:r>
      <w:r w:rsidR="00792A00" w:rsidRPr="008420E9">
        <w:rPr>
          <w:rFonts w:ascii="Courier New" w:hAnsi="Courier New" w:cs="Courier New"/>
          <w:sz w:val="18"/>
          <w:szCs w:val="18"/>
          <w:u w:val="single"/>
        </w:rPr>
        <w:t>K</w:t>
      </w:r>
      <w:r w:rsidRPr="008420E9">
        <w:rPr>
          <w:rFonts w:ascii="Courier New" w:hAnsi="Courier New" w:cs="Courier New"/>
          <w:sz w:val="18"/>
          <w:szCs w:val="18"/>
          <w:u w:val="single"/>
        </w:rPr>
        <w:t>ardinaliteit</w:t>
      </w:r>
      <w:r w:rsidR="00274708" w:rsidRPr="008420E9">
        <w:rPr>
          <w:rFonts w:ascii="Courier New" w:hAnsi="Courier New" w:cs="Courier New"/>
          <w:sz w:val="18"/>
          <w:szCs w:val="18"/>
        </w:rPr>
        <w:t>)</w:t>
      </w:r>
      <w:r w:rsidR="00842BC1" w:rsidRPr="008420E9">
        <w:rPr>
          <w:rFonts w:ascii="Courier New" w:hAnsi="Courier New" w:cs="Courier New"/>
          <w:sz w:val="18"/>
          <w:szCs w:val="18"/>
        </w:rPr>
        <w:t>]</w:t>
      </w:r>
      <w:r w:rsidRPr="008420E9">
        <w:rPr>
          <w:rFonts w:ascii="Courier New" w:hAnsi="Courier New" w:cs="Courier New"/>
          <w:sz w:val="18"/>
          <w:szCs w:val="18"/>
        </w:rPr>
        <w:t>"</w:t>
      </w:r>
      <w:r w:rsidRPr="008420E9">
        <w:rPr>
          <w:rFonts w:ascii="Courier New" w:hAnsi="Courier New" w:cs="Courier New"/>
          <w:sz w:val="18"/>
          <w:szCs w:val="18"/>
        </w:rPr>
        <w:br/>
        <w:t xml:space="preserve">         </w:t>
      </w:r>
      <w:r w:rsidR="0048626E">
        <w:rPr>
          <w:rFonts w:ascii="Courier New" w:hAnsi="Courier New" w:cs="Courier New"/>
          <w:sz w:val="18"/>
          <w:szCs w:val="18"/>
        </w:rPr>
        <w:t>meta</w:t>
      </w:r>
      <w:r w:rsidRPr="002E05BE">
        <w:rPr>
          <w:rFonts w:ascii="Courier New" w:hAnsi="Courier New" w:cs="Courier New"/>
          <w:sz w:val="18"/>
          <w:szCs w:val="18"/>
        </w:rPr>
        <w:t>:materieleHistorie="</w:t>
      </w:r>
      <w:r w:rsidR="007B41AA" w:rsidRPr="002E05BE">
        <w:rPr>
          <w:rFonts w:ascii="Courier New" w:hAnsi="Courier New" w:cs="Courier New"/>
          <w:sz w:val="18"/>
          <w:szCs w:val="18"/>
        </w:rPr>
        <w:t>[</w:t>
      </w:r>
      <w:r w:rsidR="007B41AA" w:rsidRPr="002E05BE">
        <w:rPr>
          <w:rFonts w:ascii="Courier New" w:hAnsi="Courier New" w:cs="Courier New"/>
          <w:b/>
          <w:i/>
          <w:sz w:val="18"/>
          <w:szCs w:val="18"/>
        </w:rPr>
        <w:t>Boolean</w:t>
      </w:r>
      <w:r w:rsidR="00842BC1" w:rsidRPr="002E05BE">
        <w:rPr>
          <w:rFonts w:ascii="Courier New" w:hAnsi="Courier New" w:cs="Courier New"/>
          <w:sz w:val="18"/>
          <w:szCs w:val="18"/>
        </w:rPr>
        <w:t>(</w:t>
      </w:r>
      <w:r w:rsidR="00792A00" w:rsidRPr="002E05BE">
        <w:rPr>
          <w:rFonts w:ascii="Courier New" w:hAnsi="Courier New" w:cs="Courier New"/>
          <w:sz w:val="18"/>
          <w:szCs w:val="18"/>
          <w:u w:val="single"/>
        </w:rPr>
        <w:t>Element.i</w:t>
      </w:r>
      <w:r w:rsidRPr="008420E9">
        <w:rPr>
          <w:rFonts w:ascii="Courier New" w:hAnsi="Courier New" w:cs="Courier New"/>
          <w:sz w:val="18"/>
          <w:szCs w:val="18"/>
          <w:u w:val="single"/>
        </w:rPr>
        <w:t>ndicatie</w:t>
      </w:r>
      <w:r w:rsidR="00792A00" w:rsidRPr="008420E9">
        <w:rPr>
          <w:rFonts w:ascii="Courier New" w:hAnsi="Courier New" w:cs="Courier New"/>
          <w:sz w:val="18"/>
          <w:szCs w:val="18"/>
          <w:u w:val="single"/>
        </w:rPr>
        <w:t>M</w:t>
      </w:r>
      <w:r w:rsidRPr="008420E9">
        <w:rPr>
          <w:rFonts w:ascii="Courier New" w:hAnsi="Courier New" w:cs="Courier New"/>
          <w:sz w:val="18"/>
          <w:szCs w:val="18"/>
          <w:u w:val="single"/>
        </w:rPr>
        <w:t>ateriele</w:t>
      </w:r>
      <w:r w:rsidR="00792A00" w:rsidRPr="008420E9">
        <w:rPr>
          <w:rFonts w:ascii="Courier New" w:hAnsi="Courier New" w:cs="Courier New"/>
          <w:sz w:val="18"/>
          <w:szCs w:val="18"/>
          <w:u w:val="single"/>
        </w:rPr>
        <w:t>H</w:t>
      </w:r>
      <w:r w:rsidRPr="008420E9">
        <w:rPr>
          <w:rFonts w:ascii="Courier New" w:hAnsi="Courier New" w:cs="Courier New"/>
          <w:sz w:val="18"/>
          <w:szCs w:val="18"/>
          <w:u w:val="single"/>
        </w:rPr>
        <w:t>istorie</w:t>
      </w:r>
      <w:r w:rsidR="007B41AA" w:rsidRPr="008420E9">
        <w:rPr>
          <w:rFonts w:ascii="Courier New" w:hAnsi="Courier New" w:cs="Courier New"/>
          <w:sz w:val="18"/>
          <w:szCs w:val="18"/>
          <w:u w:val="single"/>
        </w:rPr>
        <w:t>)]</w:t>
      </w:r>
      <w:r w:rsidRPr="008420E9">
        <w:rPr>
          <w:rFonts w:ascii="Courier New" w:hAnsi="Courier New" w:cs="Courier New"/>
          <w:sz w:val="18"/>
          <w:szCs w:val="18"/>
        </w:rPr>
        <w:t xml:space="preserve">"     </w:t>
      </w:r>
      <w:r w:rsidRPr="008420E9">
        <w:rPr>
          <w:rFonts w:ascii="Courier New" w:hAnsi="Courier New" w:cs="Courier New"/>
          <w:sz w:val="18"/>
          <w:szCs w:val="18"/>
        </w:rPr>
        <w:br/>
        <w:t xml:space="preserve">         </w:t>
      </w:r>
      <w:r w:rsidR="0048626E">
        <w:rPr>
          <w:rFonts w:ascii="Courier New" w:hAnsi="Courier New" w:cs="Courier New"/>
          <w:sz w:val="18"/>
          <w:szCs w:val="18"/>
        </w:rPr>
        <w:t>meta</w:t>
      </w:r>
      <w:r w:rsidRPr="002E05BE">
        <w:rPr>
          <w:rFonts w:ascii="Courier New" w:hAnsi="Courier New" w:cs="Courier New"/>
          <w:sz w:val="18"/>
          <w:szCs w:val="18"/>
        </w:rPr>
        <w:t>:formeleHistorie="[</w:t>
      </w:r>
      <w:r w:rsidR="007B41AA" w:rsidRPr="002E05BE">
        <w:rPr>
          <w:rFonts w:ascii="Courier New" w:hAnsi="Courier New" w:cs="Courier New"/>
          <w:b/>
          <w:i/>
          <w:sz w:val="18"/>
          <w:szCs w:val="18"/>
        </w:rPr>
        <w:t>Boolean</w:t>
      </w:r>
      <w:r w:rsidR="007B41AA" w:rsidRPr="002E05BE">
        <w:rPr>
          <w:rFonts w:ascii="Courier New" w:hAnsi="Courier New" w:cs="Courier New"/>
          <w:sz w:val="18"/>
          <w:szCs w:val="18"/>
        </w:rPr>
        <w:t>(</w:t>
      </w:r>
      <w:r w:rsidR="00792A00" w:rsidRPr="002E05BE">
        <w:rPr>
          <w:rFonts w:ascii="Courier New" w:hAnsi="Courier New" w:cs="Courier New"/>
          <w:sz w:val="18"/>
          <w:szCs w:val="18"/>
          <w:u w:val="single"/>
        </w:rPr>
        <w:t>Element.i</w:t>
      </w:r>
      <w:r w:rsidRPr="002E05BE">
        <w:rPr>
          <w:rFonts w:ascii="Courier New" w:hAnsi="Courier New" w:cs="Courier New"/>
          <w:sz w:val="18"/>
          <w:szCs w:val="18"/>
          <w:u w:val="single"/>
        </w:rPr>
        <w:t>ndicatie</w:t>
      </w:r>
      <w:r w:rsidR="00792A00" w:rsidRPr="008420E9">
        <w:rPr>
          <w:rFonts w:ascii="Courier New" w:hAnsi="Courier New" w:cs="Courier New"/>
          <w:sz w:val="18"/>
          <w:szCs w:val="18"/>
          <w:u w:val="single"/>
        </w:rPr>
        <w:t>F</w:t>
      </w:r>
      <w:r w:rsidRPr="008420E9">
        <w:rPr>
          <w:rFonts w:ascii="Courier New" w:hAnsi="Courier New" w:cs="Courier New"/>
          <w:sz w:val="18"/>
          <w:szCs w:val="18"/>
          <w:u w:val="single"/>
        </w:rPr>
        <w:t>ormele</w:t>
      </w:r>
      <w:r w:rsidR="00792A00" w:rsidRPr="008420E9">
        <w:rPr>
          <w:rFonts w:ascii="Courier New" w:hAnsi="Courier New" w:cs="Courier New"/>
          <w:sz w:val="18"/>
          <w:szCs w:val="18"/>
          <w:u w:val="single"/>
        </w:rPr>
        <w:t>H</w:t>
      </w:r>
      <w:r w:rsidRPr="008420E9">
        <w:rPr>
          <w:rFonts w:ascii="Courier New" w:hAnsi="Courier New" w:cs="Courier New"/>
          <w:sz w:val="18"/>
          <w:szCs w:val="18"/>
          <w:u w:val="single"/>
        </w:rPr>
        <w:t>istorie</w:t>
      </w:r>
      <w:r w:rsidR="007B41AA" w:rsidRPr="008420E9">
        <w:rPr>
          <w:rFonts w:ascii="Courier New" w:hAnsi="Courier New" w:cs="Courier New"/>
          <w:sz w:val="18"/>
          <w:szCs w:val="18"/>
        </w:rPr>
        <w:t>)]</w:t>
      </w:r>
      <w:r w:rsidR="00EB0083">
        <w:rPr>
          <w:rFonts w:ascii="Courier New" w:hAnsi="Courier New" w:cs="Courier New"/>
          <w:sz w:val="18"/>
          <w:szCs w:val="18"/>
        </w:rPr>
        <w:t>"</w:t>
      </w:r>
      <w:r w:rsidR="0057467E">
        <w:rPr>
          <w:rFonts w:ascii="Courier New" w:hAnsi="Courier New" w:cs="Courier New"/>
          <w:sz w:val="18"/>
          <w:szCs w:val="18"/>
        </w:rPr>
        <w:br/>
        <w:t xml:space="preserve">         </w:t>
      </w:r>
      <w:r w:rsidR="005A37B7" w:rsidRPr="005A37B7">
        <w:rPr>
          <w:rFonts w:ascii="Courier New" w:hAnsi="Courier New" w:cs="Courier New"/>
          <w:sz w:val="18"/>
          <w:szCs w:val="18"/>
        </w:rPr>
        <w:t>[</w:t>
      </w:r>
      <w:r w:rsidR="005A37B7" w:rsidRPr="004324CD">
        <w:rPr>
          <w:rFonts w:ascii="Courier New" w:hAnsi="Courier New" w:cs="Courier New"/>
          <w:b/>
          <w:i/>
          <w:sz w:val="18"/>
          <w:szCs w:val="18"/>
        </w:rPr>
        <w:t>IncludeNillable</w:t>
      </w:r>
      <w:r w:rsidR="005A37B7" w:rsidRPr="005A37B7">
        <w:rPr>
          <w:rFonts w:ascii="Courier New" w:hAnsi="Courier New" w:cs="Courier New"/>
          <w:sz w:val="18"/>
          <w:szCs w:val="18"/>
        </w:rPr>
        <w:t>(</w:t>
      </w:r>
      <w:r w:rsidR="008A542C">
        <w:rPr>
          <w:rFonts w:ascii="Courier New" w:hAnsi="Courier New" w:cs="Courier New"/>
          <w:sz w:val="18"/>
          <w:szCs w:val="18"/>
        </w:rPr>
        <w:t>[Element.Type]</w:t>
      </w:r>
      <w:r w:rsidR="005A37B7" w:rsidRPr="005A37B7">
        <w:rPr>
          <w:rFonts w:ascii="Courier New" w:hAnsi="Courier New" w:cs="Courier New"/>
          <w:sz w:val="18"/>
          <w:szCs w:val="18"/>
        </w:rPr>
        <w:t>)]</w:t>
      </w:r>
      <w:r w:rsidRPr="008420E9">
        <w:rPr>
          <w:rFonts w:ascii="Courier New" w:hAnsi="Courier New" w:cs="Courier New"/>
          <w:sz w:val="18"/>
          <w:szCs w:val="18"/>
        </w:rPr>
        <w:t>/&gt;</w:t>
      </w:r>
    </w:p>
    <w:p w14:paraId="0A4E1BF2" w14:textId="4D9CD276" w:rsidR="00241B75" w:rsidRPr="00653461" w:rsidRDefault="00241B75" w:rsidP="00241B75">
      <w:pPr>
        <w:pStyle w:val="xml"/>
        <w:rPr>
          <w:lang w:val="en-GB"/>
          <w:rPrChange w:id="293" w:author="Henri Korver" w:date="2017-03-07T18:42:00Z">
            <w:rPr/>
          </w:rPrChange>
        </w:rPr>
      </w:pPr>
      <w:r w:rsidRPr="00653461">
        <w:rPr>
          <w:lang w:val="en-GB"/>
          <w:rPrChange w:id="294" w:author="Henri Korver" w:date="2017-03-07T18:42:00Z">
            <w:rPr/>
          </w:rPrChange>
        </w:rPr>
        <w:t>&lt;complexType name="[</w:t>
      </w:r>
      <w:ins w:id="295" w:author="Henri Korver" w:date="2017-03-07T18:42:00Z">
        <w:r w:rsidR="00653461" w:rsidRPr="00653461">
          <w:rPr>
            <w:b/>
            <w:i/>
            <w:lang w:val="en-GB"/>
            <w:rPrChange w:id="296" w:author="Henri Korver" w:date="2017-03-07T18:42:00Z">
              <w:rPr>
                <w:b/>
                <w:i/>
              </w:rPr>
            </w:rPrChange>
          </w:rPr>
          <w:t>RemovePrefix</w:t>
        </w:r>
      </w:ins>
      <w:del w:id="297" w:author="Henri Korver" w:date="2017-03-07T18:42:00Z">
        <w:r w:rsidRPr="00653461" w:rsidDel="00653461">
          <w:rPr>
            <w:b/>
            <w:i/>
            <w:lang w:val="en-GB"/>
            <w:rPrChange w:id="298" w:author="Henri Korver" w:date="2017-03-07T18:42:00Z">
              <w:rPr>
                <w:b/>
                <w:i/>
              </w:rPr>
            </w:rPrChange>
          </w:rPr>
          <w:delText>Capitalize</w:delText>
        </w:r>
      </w:del>
      <w:r w:rsidRPr="00653461">
        <w:rPr>
          <w:lang w:val="en-GB"/>
          <w:rPrChange w:id="299" w:author="Henri Korver" w:date="2017-03-07T18:42:00Z">
            <w:rPr/>
          </w:rPrChange>
        </w:rPr>
        <w:t>(</w:t>
      </w:r>
      <w:r w:rsidR="0021188F" w:rsidRPr="00653461">
        <w:rPr>
          <w:u w:val="single"/>
          <w:lang w:val="en-GB"/>
          <w:rPrChange w:id="300" w:author="Henri Korver" w:date="2017-03-07T18:42:00Z">
            <w:rPr>
              <w:u w:val="single"/>
            </w:rPr>
          </w:rPrChange>
        </w:rPr>
        <w:t>Element.Naam</w:t>
      </w:r>
      <w:r w:rsidRPr="00653461">
        <w:rPr>
          <w:lang w:val="en-GB"/>
          <w:rPrChange w:id="301" w:author="Henri Korver" w:date="2017-03-07T18:42:00Z">
            <w:rPr/>
          </w:rPrChange>
        </w:rPr>
        <w:t>)]-e"&gt;</w:t>
      </w:r>
      <w:commentRangeStart w:id="302"/>
      <w:r w:rsidRPr="00653461">
        <w:rPr>
          <w:lang w:val="en-GB"/>
          <w:rPrChange w:id="303" w:author="Henri Korver" w:date="2017-03-07T18:42:00Z">
            <w:rPr/>
          </w:rPrChange>
        </w:rPr>
        <w:t xml:space="preserve"> </w:t>
      </w:r>
      <w:commentRangeEnd w:id="302"/>
      <w:r>
        <w:rPr>
          <w:rStyle w:val="Verwijzingopmerking"/>
          <w:rFonts w:asciiTheme="minorHAnsi" w:hAnsiTheme="minorHAnsi" w:cstheme="minorBidi"/>
        </w:rPr>
        <w:commentReference w:id="302"/>
      </w:r>
    </w:p>
    <w:p w14:paraId="7192C184" w14:textId="77777777" w:rsidR="00241B75" w:rsidRDefault="00241B75" w:rsidP="00241B75">
      <w:pPr>
        <w:pStyle w:val="xml"/>
      </w:pPr>
      <w:r w:rsidRPr="00653461">
        <w:rPr>
          <w:lang w:val="en-GB"/>
          <w:rPrChange w:id="304" w:author="Henri Korver" w:date="2017-03-07T18:42:00Z">
            <w:rPr/>
          </w:rPrChange>
        </w:rPr>
        <w:t xml:space="preserve">    </w:t>
      </w:r>
      <w:r>
        <w:t>&lt;simpleContent&gt;</w:t>
      </w:r>
    </w:p>
    <w:p w14:paraId="2616E468" w14:textId="401BF362" w:rsidR="00241B75" w:rsidRDefault="00241B75" w:rsidP="00241B75">
      <w:pPr>
        <w:pStyle w:val="xml"/>
        <w:ind w:firstLine="720"/>
      </w:pPr>
      <w:r>
        <w:t xml:space="preserve"> &lt;extension base="</w:t>
      </w:r>
      <w:r w:rsidR="00F05BED" w:rsidRPr="008420E9">
        <w:t>[ns prefix]:</w:t>
      </w:r>
      <w:r w:rsidRPr="008420E9">
        <w:t>[</w:t>
      </w:r>
      <w:ins w:id="305" w:author="Henri Korver" w:date="2017-03-07T18:42:00Z">
        <w:r w:rsidR="00653461">
          <w:rPr>
            <w:b/>
            <w:i/>
          </w:rPr>
          <w:t>RemovePrefix</w:t>
        </w:r>
      </w:ins>
      <w:del w:id="306" w:author="Henri Korver" w:date="2017-03-07T18:42:00Z">
        <w:r w:rsidRPr="008420E9" w:rsidDel="00653461">
          <w:rPr>
            <w:b/>
            <w:i/>
          </w:rPr>
          <w:delText>Capitalize</w:delText>
        </w:r>
      </w:del>
      <w:r w:rsidRPr="008420E9">
        <w:t>(</w:t>
      </w:r>
      <w:r w:rsidR="0021188F">
        <w:rPr>
          <w:u w:val="single"/>
        </w:rPr>
        <w:t>Element.Naam</w:t>
      </w:r>
      <w:r w:rsidRPr="008420E9">
        <w:t>)]</w:t>
      </w:r>
      <w:r>
        <w:t>"&gt;</w:t>
      </w:r>
    </w:p>
    <w:p w14:paraId="57454292" w14:textId="77777777" w:rsidR="00241B75" w:rsidRDefault="00241B75" w:rsidP="00241B75">
      <w:pPr>
        <w:pStyle w:val="xml"/>
      </w:pPr>
      <w:r>
        <w:tab/>
      </w:r>
      <w:r>
        <w:tab/>
        <w:t>&lt;attribute name="noValue" type="[</w:t>
      </w:r>
      <w:r w:rsidR="00270542" w:rsidRPr="00C10444">
        <w:rPr>
          <w:u w:val="single"/>
        </w:rPr>
        <w:t xml:space="preserve">stuf </w:t>
      </w:r>
      <w:r w:rsidRPr="00C10444">
        <w:rPr>
          <w:u w:val="single"/>
        </w:rPr>
        <w:t>ns prefix</w:t>
      </w:r>
      <w:r>
        <w:t>]:NoValue"/&gt;</w:t>
      </w:r>
    </w:p>
    <w:p w14:paraId="1717BE3F" w14:textId="77777777" w:rsidR="00241B75" w:rsidRDefault="00241B75" w:rsidP="00241B75">
      <w:pPr>
        <w:pStyle w:val="xml"/>
        <w:ind w:firstLine="720"/>
      </w:pPr>
      <w:r>
        <w:t xml:space="preserve"> &lt;/extension&gt;</w:t>
      </w:r>
    </w:p>
    <w:p w14:paraId="04EA3D40" w14:textId="77777777" w:rsidR="00241B75" w:rsidRPr="008420E9" w:rsidRDefault="00241B75" w:rsidP="00241B75">
      <w:pPr>
        <w:pStyle w:val="xml"/>
      </w:pPr>
      <w:r>
        <w:t xml:space="preserve">    &lt;/simpleContent&gt;</w:t>
      </w:r>
    </w:p>
    <w:p w14:paraId="293C62DE" w14:textId="77777777" w:rsidR="00241B75" w:rsidRPr="008420E9" w:rsidRDefault="00241B75" w:rsidP="00241B75">
      <w:pPr>
        <w:spacing w:after="0"/>
        <w:rPr>
          <w:rFonts w:ascii="Courier New" w:hAnsi="Courier New" w:cs="Courier New"/>
          <w:sz w:val="18"/>
          <w:szCs w:val="18"/>
        </w:rPr>
      </w:pPr>
      <w:r w:rsidRPr="008420E9">
        <w:rPr>
          <w:rFonts w:ascii="Courier New" w:hAnsi="Courier New" w:cs="Courier New"/>
          <w:sz w:val="18"/>
          <w:szCs w:val="18"/>
        </w:rPr>
        <w:t>&lt;/complexType&gt;</w:t>
      </w:r>
    </w:p>
    <w:p w14:paraId="0CA9B558" w14:textId="77777777" w:rsidR="00241B75" w:rsidRDefault="00241B75" w:rsidP="00241B75">
      <w:pPr>
        <w:spacing w:after="0"/>
      </w:pPr>
    </w:p>
    <w:p w14:paraId="659EAA83" w14:textId="51EF7826" w:rsidR="00241B75" w:rsidRPr="00653461" w:rsidRDefault="00241B75" w:rsidP="00241B75">
      <w:pPr>
        <w:spacing w:after="0"/>
        <w:rPr>
          <w:rFonts w:ascii="Courier New" w:hAnsi="Courier New" w:cs="Courier New"/>
          <w:sz w:val="18"/>
          <w:szCs w:val="18"/>
          <w:lang w:val="en-GB"/>
          <w:rPrChange w:id="307" w:author="Henri Korver" w:date="2017-03-07T18:42:00Z">
            <w:rPr>
              <w:rFonts w:ascii="Courier New" w:hAnsi="Courier New" w:cs="Courier New"/>
              <w:sz w:val="18"/>
              <w:szCs w:val="18"/>
            </w:rPr>
          </w:rPrChange>
        </w:rPr>
      </w:pPr>
      <w:r w:rsidRPr="00653461">
        <w:rPr>
          <w:rFonts w:ascii="Courier New" w:hAnsi="Courier New" w:cs="Courier New"/>
          <w:sz w:val="18"/>
          <w:szCs w:val="18"/>
          <w:lang w:val="en-GB"/>
          <w:rPrChange w:id="308" w:author="Henri Korver" w:date="2017-03-07T18:42:00Z">
            <w:rPr>
              <w:rFonts w:ascii="Courier New" w:hAnsi="Courier New" w:cs="Courier New"/>
              <w:sz w:val="18"/>
              <w:szCs w:val="18"/>
            </w:rPr>
          </w:rPrChange>
        </w:rPr>
        <w:t>&lt;simpleType name="[</w:t>
      </w:r>
      <w:ins w:id="309" w:author="Henri Korver" w:date="2017-03-07T18:42:00Z">
        <w:r w:rsidR="00653461" w:rsidRPr="00653461">
          <w:rPr>
            <w:rFonts w:ascii="Courier New" w:hAnsi="Courier New" w:cs="Courier New"/>
            <w:b/>
            <w:i/>
            <w:sz w:val="18"/>
            <w:szCs w:val="18"/>
            <w:lang w:val="en-GB"/>
            <w:rPrChange w:id="310" w:author="Henri Korver" w:date="2017-03-07T18:42:00Z">
              <w:rPr>
                <w:rFonts w:ascii="Courier New" w:hAnsi="Courier New" w:cs="Courier New"/>
                <w:b/>
                <w:i/>
                <w:sz w:val="18"/>
                <w:szCs w:val="18"/>
              </w:rPr>
            </w:rPrChange>
          </w:rPr>
          <w:t>RemovePrefix</w:t>
        </w:r>
      </w:ins>
      <w:del w:id="311" w:author="Henri Korver" w:date="2017-03-07T18:42:00Z">
        <w:r w:rsidRPr="00653461" w:rsidDel="00653461">
          <w:rPr>
            <w:rFonts w:ascii="Courier New" w:hAnsi="Courier New" w:cs="Courier New"/>
            <w:b/>
            <w:i/>
            <w:sz w:val="18"/>
            <w:szCs w:val="18"/>
            <w:lang w:val="en-GB"/>
            <w:rPrChange w:id="312" w:author="Henri Korver" w:date="2017-03-07T18:42:00Z">
              <w:rPr>
                <w:rFonts w:ascii="Courier New" w:hAnsi="Courier New" w:cs="Courier New"/>
                <w:b/>
                <w:i/>
                <w:sz w:val="18"/>
                <w:szCs w:val="18"/>
              </w:rPr>
            </w:rPrChange>
          </w:rPr>
          <w:delText>Capitalize</w:delText>
        </w:r>
      </w:del>
      <w:r w:rsidRPr="00653461">
        <w:rPr>
          <w:rFonts w:ascii="Courier New" w:hAnsi="Courier New" w:cs="Courier New"/>
          <w:sz w:val="18"/>
          <w:szCs w:val="18"/>
          <w:lang w:val="en-GB"/>
          <w:rPrChange w:id="313" w:author="Henri Korver" w:date="2017-03-07T18:42:00Z">
            <w:rPr>
              <w:rFonts w:ascii="Courier New" w:hAnsi="Courier New" w:cs="Courier New"/>
              <w:sz w:val="18"/>
              <w:szCs w:val="18"/>
            </w:rPr>
          </w:rPrChange>
        </w:rPr>
        <w:t>(</w:t>
      </w:r>
      <w:r w:rsidR="0021188F" w:rsidRPr="00653461">
        <w:rPr>
          <w:rFonts w:ascii="Courier New" w:hAnsi="Courier New" w:cs="Courier New"/>
          <w:sz w:val="18"/>
          <w:szCs w:val="18"/>
          <w:u w:val="single"/>
          <w:lang w:val="en-GB"/>
          <w:rPrChange w:id="314" w:author="Henri Korver" w:date="2017-03-07T18:42:00Z">
            <w:rPr>
              <w:rFonts w:ascii="Courier New" w:hAnsi="Courier New" w:cs="Courier New"/>
              <w:sz w:val="18"/>
              <w:szCs w:val="18"/>
              <w:u w:val="single"/>
            </w:rPr>
          </w:rPrChange>
        </w:rPr>
        <w:t>Element.Naam</w:t>
      </w:r>
      <w:r w:rsidRPr="00653461">
        <w:rPr>
          <w:rFonts w:ascii="Courier New" w:hAnsi="Courier New" w:cs="Courier New"/>
          <w:sz w:val="18"/>
          <w:szCs w:val="18"/>
          <w:lang w:val="en-GB"/>
          <w:rPrChange w:id="315" w:author="Henri Korver" w:date="2017-03-07T18:42:00Z">
            <w:rPr>
              <w:rFonts w:ascii="Courier New" w:hAnsi="Courier New" w:cs="Courier New"/>
              <w:sz w:val="18"/>
              <w:szCs w:val="18"/>
            </w:rPr>
          </w:rPrChange>
        </w:rPr>
        <w:t>)]"&gt;</w:t>
      </w:r>
    </w:p>
    <w:p w14:paraId="1300509D" w14:textId="77777777" w:rsidR="00241B75" w:rsidRPr="008420E9" w:rsidRDefault="00241B75" w:rsidP="00241B75">
      <w:pPr>
        <w:spacing w:after="0"/>
        <w:rPr>
          <w:rFonts w:ascii="Courier New" w:hAnsi="Courier New" w:cs="Courier New"/>
          <w:sz w:val="18"/>
          <w:szCs w:val="18"/>
        </w:rPr>
      </w:pPr>
      <w:r w:rsidRPr="00653461">
        <w:rPr>
          <w:rFonts w:ascii="Courier New" w:hAnsi="Courier New" w:cs="Courier New"/>
          <w:sz w:val="18"/>
          <w:szCs w:val="18"/>
          <w:lang w:val="en-GB"/>
          <w:rPrChange w:id="316" w:author="Henri Korver" w:date="2017-03-07T18:42:00Z">
            <w:rPr>
              <w:rFonts w:ascii="Courier New" w:hAnsi="Courier New" w:cs="Courier New"/>
              <w:sz w:val="18"/>
              <w:szCs w:val="18"/>
            </w:rPr>
          </w:rPrChange>
        </w:rPr>
        <w:tab/>
      </w:r>
      <w:r w:rsidRPr="008420E9">
        <w:rPr>
          <w:rFonts w:ascii="Courier New" w:hAnsi="Courier New" w:cs="Courier New"/>
          <w:sz w:val="18"/>
          <w:szCs w:val="18"/>
        </w:rPr>
        <w:t>[</w:t>
      </w:r>
      <w:r w:rsidR="0021188F">
        <w:rPr>
          <w:rFonts w:ascii="Courier New" w:hAnsi="Courier New" w:cs="Courier New"/>
          <w:sz w:val="18"/>
          <w:szCs w:val="18"/>
          <w:u w:val="single"/>
        </w:rPr>
        <w:t>Element.Type</w:t>
      </w:r>
      <w:r w:rsidRPr="008420E9">
        <w:rPr>
          <w:rFonts w:ascii="Courier New" w:hAnsi="Courier New" w:cs="Courier New"/>
          <w:sz w:val="18"/>
          <w:szCs w:val="18"/>
        </w:rPr>
        <w:t>]</w:t>
      </w:r>
    </w:p>
    <w:p w14:paraId="0E215587" w14:textId="77777777" w:rsidR="00241B75" w:rsidRDefault="00241B75" w:rsidP="00241B75">
      <w:pPr>
        <w:spacing w:after="0"/>
        <w:rPr>
          <w:ins w:id="317" w:author="Henri Korver" w:date="2017-03-07T16:41:00Z"/>
          <w:rFonts w:ascii="Courier New" w:hAnsi="Courier New" w:cs="Courier New"/>
          <w:sz w:val="18"/>
          <w:szCs w:val="18"/>
        </w:rPr>
      </w:pPr>
      <w:r w:rsidRPr="008420E9">
        <w:rPr>
          <w:rFonts w:ascii="Courier New" w:hAnsi="Courier New" w:cs="Courier New"/>
          <w:sz w:val="18"/>
          <w:szCs w:val="18"/>
        </w:rPr>
        <w:t>&lt;/simpleType&gt;</w:t>
      </w:r>
    </w:p>
    <w:p w14:paraId="224B572C" w14:textId="77777777" w:rsidR="00732890" w:rsidRDefault="00732890" w:rsidP="00241B75">
      <w:pPr>
        <w:spacing w:after="0"/>
        <w:rPr>
          <w:ins w:id="318" w:author="Henri Korver" w:date="2017-03-07T16:41:00Z"/>
          <w:rFonts w:ascii="Courier New" w:hAnsi="Courier New" w:cs="Courier New"/>
          <w:sz w:val="18"/>
          <w:szCs w:val="18"/>
        </w:rPr>
      </w:pPr>
    </w:p>
    <w:p w14:paraId="06E5D0BF" w14:textId="05BE537A" w:rsidR="00FD1FEE" w:rsidRDefault="005756DA" w:rsidP="00A5165C">
      <w:pPr>
        <w:rPr>
          <w:ins w:id="319" w:author="Henri Korver" w:date="2017-03-07T18:41:00Z"/>
        </w:rPr>
      </w:pPr>
      <w:ins w:id="320" w:author="Henri Korver" w:date="2017-03-07T18:39:00Z">
        <w:r>
          <w:t xml:space="preserve">De functie </w:t>
        </w:r>
        <w:r w:rsidRPr="005756DA">
          <w:rPr>
            <w:i/>
            <w:rPrChange w:id="321" w:author="Henri Korver" w:date="2017-03-07T18:39:00Z">
              <w:rPr/>
            </w:rPrChange>
          </w:rPr>
          <w:t>RemovePrefix</w:t>
        </w:r>
      </w:ins>
      <w:ins w:id="322" w:author="Henri Korver" w:date="2017-03-07T18:43:00Z">
        <w:r w:rsidR="00653461">
          <w:rPr>
            <w:i/>
          </w:rPr>
          <w:t>(string)</w:t>
        </w:r>
      </w:ins>
      <w:ins w:id="323" w:author="Henri Korver" w:date="2017-03-07T18:39:00Z">
        <w:r>
          <w:rPr>
            <w:i/>
          </w:rPr>
          <w:t xml:space="preserve"> </w:t>
        </w:r>
        <w:r>
          <w:t xml:space="preserve">verwijdert </w:t>
        </w:r>
      </w:ins>
      <w:ins w:id="324" w:author="Henri Korver" w:date="2017-03-07T18:44:00Z">
        <w:r w:rsidR="00653461" w:rsidRPr="00653461">
          <w:t xml:space="preserve">indien aanwezig </w:t>
        </w:r>
      </w:ins>
      <w:ins w:id="325" w:author="Henri Korver" w:date="2017-03-07T18:39:00Z">
        <w:r>
          <w:t>de prefix</w:t>
        </w:r>
      </w:ins>
      <w:ins w:id="326" w:author="Henri Korver" w:date="2017-03-07T18:43:00Z">
        <w:r w:rsidR="00653461">
          <w:t xml:space="preserve"> van de string</w:t>
        </w:r>
      </w:ins>
      <w:ins w:id="327" w:author="Henri Korver" w:date="2017-03-07T18:39:00Z">
        <w:r w:rsidR="00653461">
          <w:t xml:space="preserve"> </w:t>
        </w:r>
        <w:r w:rsidR="00FD1FEE">
          <w:t xml:space="preserve">en zet de eerste letter van de overblijvende string om in een hoofdletter. </w:t>
        </w:r>
      </w:ins>
      <w:ins w:id="328" w:author="Henri Korver" w:date="2017-03-07T18:41:00Z">
        <w:r w:rsidR="00FD1FEE">
          <w:t>Voorbeelden</w:t>
        </w:r>
      </w:ins>
      <w:ins w:id="329" w:author="Henri Korver" w:date="2017-03-07T18:40:00Z">
        <w:r w:rsidR="00FD1FEE">
          <w:t xml:space="preserve">: </w:t>
        </w:r>
      </w:ins>
    </w:p>
    <w:p w14:paraId="7265CA20" w14:textId="31641426" w:rsidR="005756DA" w:rsidRPr="00FD1FEE" w:rsidRDefault="00FD1FEE" w:rsidP="00FD1FEE">
      <w:pPr>
        <w:pStyle w:val="Lijstalinea"/>
        <w:numPr>
          <w:ilvl w:val="0"/>
          <w:numId w:val="23"/>
        </w:numPr>
        <w:rPr>
          <w:ins w:id="330" w:author="Henri Korver" w:date="2017-03-07T18:41:00Z"/>
          <w:rPrChange w:id="331" w:author="Henri Korver" w:date="2017-03-07T18:41:00Z">
            <w:rPr>
              <w:ins w:id="332" w:author="Henri Korver" w:date="2017-03-07T18:41:00Z"/>
              <w:i/>
            </w:rPr>
          </w:rPrChange>
        </w:rPr>
        <w:pPrChange w:id="333" w:author="Henri Korver" w:date="2017-03-07T18:41:00Z">
          <w:pPr/>
        </w:pPrChange>
      </w:pPr>
      <w:ins w:id="334" w:author="Henri Korver" w:date="2017-03-07T18:40:00Z">
        <w:r w:rsidRPr="00FD1FEE">
          <w:rPr>
            <w:i/>
            <w:rPrChange w:id="335" w:author="Henri Korver" w:date="2017-03-07T18:41:00Z">
              <w:rPr/>
            </w:rPrChange>
          </w:rPr>
          <w:t>RemovePrefix</w:t>
        </w:r>
        <w:r w:rsidRPr="00FD1FEE">
          <w:rPr>
            <w:i/>
            <w:rPrChange w:id="336" w:author="Henri Korver" w:date="2017-03-07T18:41:00Z">
              <w:rPr/>
            </w:rPrChange>
          </w:rPr>
          <w:t>(“</w:t>
        </w:r>
      </w:ins>
      <w:ins w:id="337" w:author="Henri Korver" w:date="2017-03-07T18:41:00Z">
        <w:r w:rsidRPr="00FD1FEE">
          <w:rPr>
            <w:i/>
          </w:rPr>
          <w:t>Wpl.woonplaatsidentificatie</w:t>
        </w:r>
      </w:ins>
      <w:ins w:id="338" w:author="Henri Korver" w:date="2017-03-07T18:40:00Z">
        <w:r w:rsidRPr="00FD1FEE">
          <w:rPr>
            <w:i/>
            <w:rPrChange w:id="339" w:author="Henri Korver" w:date="2017-03-07T18:41:00Z">
              <w:rPr/>
            </w:rPrChange>
          </w:rPr>
          <w:t>”)</w:t>
        </w:r>
      </w:ins>
      <w:ins w:id="340" w:author="Henri Korver" w:date="2017-03-07T18:41:00Z">
        <w:r>
          <w:rPr>
            <w:i/>
          </w:rPr>
          <w:t xml:space="preserve"> = “W</w:t>
        </w:r>
        <w:r w:rsidRPr="00FD1FEE">
          <w:rPr>
            <w:i/>
          </w:rPr>
          <w:t>oonplaatsidentificatie</w:t>
        </w:r>
        <w:r>
          <w:rPr>
            <w:i/>
          </w:rPr>
          <w:t>”</w:t>
        </w:r>
      </w:ins>
    </w:p>
    <w:p w14:paraId="71952830" w14:textId="5C1CF955" w:rsidR="00653461" w:rsidRPr="005756DA" w:rsidRDefault="00FD1FEE" w:rsidP="00653461">
      <w:pPr>
        <w:pStyle w:val="Lijstalinea"/>
        <w:numPr>
          <w:ilvl w:val="0"/>
          <w:numId w:val="23"/>
        </w:numPr>
        <w:rPr>
          <w:ins w:id="341" w:author="Henri Korver" w:date="2017-03-07T18:39:00Z"/>
          <w:rPrChange w:id="342" w:author="Henri Korver" w:date="2017-03-07T18:39:00Z">
            <w:rPr>
              <w:ins w:id="343" w:author="Henri Korver" w:date="2017-03-07T18:39:00Z"/>
            </w:rPr>
          </w:rPrChange>
        </w:rPr>
        <w:pPrChange w:id="344" w:author="Henri Korver" w:date="2017-03-07T18:44:00Z">
          <w:pPr/>
        </w:pPrChange>
      </w:pPr>
      <w:ins w:id="345" w:author="Henri Korver" w:date="2017-03-07T18:41:00Z">
        <w:r w:rsidRPr="000E6465">
          <w:rPr>
            <w:i/>
          </w:rPr>
          <w:t>RemovePrefix(“</w:t>
        </w:r>
        <w:r w:rsidRPr="00FD1FEE">
          <w:rPr>
            <w:i/>
          </w:rPr>
          <w:t>woonplaatsidentificatie</w:t>
        </w:r>
        <w:r w:rsidRPr="000E6465">
          <w:rPr>
            <w:i/>
          </w:rPr>
          <w:t>”)</w:t>
        </w:r>
        <w:r>
          <w:rPr>
            <w:i/>
          </w:rPr>
          <w:t xml:space="preserve"> = “W</w:t>
        </w:r>
        <w:r w:rsidRPr="00FD1FEE">
          <w:rPr>
            <w:i/>
          </w:rPr>
          <w:t>oonplaatsidentificatie</w:t>
        </w:r>
        <w:r>
          <w:rPr>
            <w:i/>
          </w:rPr>
          <w:t>”</w:t>
        </w:r>
      </w:ins>
    </w:p>
    <w:p w14:paraId="3F5C01A9" w14:textId="1038EAAF" w:rsidR="00732890" w:rsidRPr="008420E9" w:rsidDel="00732890" w:rsidRDefault="00732890" w:rsidP="00732890">
      <w:pPr>
        <w:rPr>
          <w:del w:id="346" w:author="Henri Korver" w:date="2017-03-07T16:43:00Z"/>
        </w:rPr>
        <w:pPrChange w:id="347" w:author="Henri Korver" w:date="2017-03-07T16:41:00Z">
          <w:pPr>
            <w:spacing w:after="0"/>
          </w:pPr>
        </w:pPrChange>
      </w:pPr>
      <w:ins w:id="348" w:author="Henri Korver" w:date="2017-03-07T16:41:00Z">
        <w:r>
          <w:t xml:space="preserve">Het bovenstaande element wordt opgenomen in het </w:t>
        </w:r>
      </w:ins>
      <w:ins w:id="349" w:author="Henri Korver" w:date="2017-03-07T16:42:00Z">
        <w:r>
          <w:t>schema</w:t>
        </w:r>
      </w:ins>
      <w:ins w:id="350" w:author="Henri Korver" w:date="2017-03-07T16:41:00Z">
        <w:r>
          <w:t xml:space="preserve"> </w:t>
        </w:r>
        <w:r w:rsidRPr="000E6465">
          <w:rPr>
            <w:rFonts w:ascii="Courier New" w:hAnsi="Courier New" w:cs="Courier New"/>
            <w:sz w:val="20"/>
            <w:szCs w:val="20"/>
          </w:rPr>
          <w:t>[</w:t>
        </w:r>
        <w:r w:rsidRPr="000E6465">
          <w:rPr>
            <w:rFonts w:ascii="Courier New" w:hAnsi="Courier New" w:cs="Courier New"/>
            <w:sz w:val="20"/>
            <w:szCs w:val="20"/>
            <w:u w:val="single"/>
          </w:rPr>
          <w:t>namespace code</w:t>
        </w:r>
        <w:r>
          <w:rPr>
            <w:rFonts w:ascii="Courier New" w:hAnsi="Courier New" w:cs="Courier New"/>
            <w:sz w:val="20"/>
            <w:szCs w:val="20"/>
          </w:rPr>
          <w:t>]_</w:t>
        </w:r>
      </w:ins>
      <w:ins w:id="351" w:author="Henri Korver" w:date="2017-03-07T16:42:00Z">
        <w:r>
          <w:rPr>
            <w:rFonts w:ascii="Courier New" w:hAnsi="Courier New" w:cs="Courier New"/>
            <w:sz w:val="20"/>
            <w:szCs w:val="20"/>
          </w:rPr>
          <w:t>ent_basis</w:t>
        </w:r>
      </w:ins>
      <w:ins w:id="352" w:author="Henri Korver" w:date="2017-03-07T16:41:00Z">
        <w:r w:rsidRPr="000E6465">
          <w:rPr>
            <w:rFonts w:ascii="Courier New" w:hAnsi="Courier New" w:cs="Courier New"/>
            <w:sz w:val="20"/>
            <w:szCs w:val="20"/>
          </w:rPr>
          <w:t>.xsd</w:t>
        </w:r>
        <w:r>
          <w:t xml:space="preserve"> en het </w:t>
        </w:r>
      </w:ins>
      <w:ins w:id="353" w:author="Henri Korver" w:date="2017-03-07T16:42:00Z">
        <w:r>
          <w:t xml:space="preserve">bovenstaande </w:t>
        </w:r>
      </w:ins>
      <w:ins w:id="354" w:author="Henri Korver" w:date="2017-03-07T16:41:00Z">
        <w:r>
          <w:t xml:space="preserve">complexType </w:t>
        </w:r>
      </w:ins>
      <w:ins w:id="355" w:author="Henri Korver" w:date="2017-03-07T16:43:00Z">
        <w:r>
          <w:t>en</w:t>
        </w:r>
      </w:ins>
      <w:ins w:id="356" w:author="Henri Korver" w:date="2017-03-07T16:41:00Z">
        <w:r>
          <w:t xml:space="preserve"> het simpleType worden opgenomen </w:t>
        </w:r>
      </w:ins>
      <w:ins w:id="357" w:author="Henri Korver" w:date="2017-03-07T16:43:00Z">
        <w:r>
          <w:t xml:space="preserve">in de include-file </w:t>
        </w:r>
        <w:r w:rsidRPr="000E6465">
          <w:rPr>
            <w:rFonts w:ascii="Courier New" w:hAnsi="Courier New" w:cs="Courier New"/>
            <w:sz w:val="20"/>
            <w:szCs w:val="20"/>
          </w:rPr>
          <w:t>[</w:t>
        </w:r>
        <w:r w:rsidRPr="000E6465">
          <w:rPr>
            <w:rFonts w:ascii="Courier New" w:hAnsi="Courier New" w:cs="Courier New"/>
            <w:sz w:val="20"/>
            <w:szCs w:val="20"/>
            <w:u w:val="single"/>
          </w:rPr>
          <w:t>namespace code</w:t>
        </w:r>
        <w:r>
          <w:rPr>
            <w:rFonts w:ascii="Courier New" w:hAnsi="Courier New" w:cs="Courier New"/>
            <w:sz w:val="20"/>
            <w:szCs w:val="20"/>
          </w:rPr>
          <w:t>]_datatypes</w:t>
        </w:r>
        <w:r w:rsidRPr="000E6465">
          <w:rPr>
            <w:rFonts w:ascii="Courier New" w:hAnsi="Courier New" w:cs="Courier New"/>
            <w:sz w:val="20"/>
            <w:szCs w:val="20"/>
          </w:rPr>
          <w:t>.xsd</w:t>
        </w:r>
        <w:r w:rsidRPr="00732890">
          <w:rPr>
            <w:rPrChange w:id="358" w:author="Henri Korver" w:date="2017-03-07T16:43:00Z">
              <w:rPr/>
            </w:rPrChange>
          </w:rPr>
          <w:t>.</w:t>
        </w:r>
      </w:ins>
    </w:p>
    <w:p w14:paraId="2FDAE241" w14:textId="728FFE68" w:rsidR="00D4488D" w:rsidRPr="008420E9" w:rsidRDefault="00732890" w:rsidP="00A5165C">
      <w:ins w:id="359" w:author="Henri Korver" w:date="2017-03-07T16:43:00Z">
        <w:r>
          <w:t xml:space="preserve"> </w:t>
        </w:r>
      </w:ins>
      <w:del w:id="360" w:author="Henri Korver" w:date="2017-03-07T16:43:00Z">
        <w:r w:rsidR="005A37B7" w:rsidDel="00732890">
          <w:br/>
        </w:r>
      </w:del>
      <w:r w:rsidR="00842BC1" w:rsidRPr="008420E9">
        <w:t xml:space="preserve">Onderstaande tabel specificeert hoe het </w:t>
      </w:r>
      <w:r w:rsidR="008A542C">
        <w:t>type</w:t>
      </w:r>
      <w:r w:rsidR="008A542C" w:rsidRPr="008420E9">
        <w:t xml:space="preserve"> </w:t>
      </w:r>
      <w:r w:rsidR="00842BC1" w:rsidRPr="008420E9">
        <w:t xml:space="preserve">van het </w:t>
      </w:r>
      <w:r w:rsidR="00C024D4" w:rsidRPr="008420E9">
        <w:t xml:space="preserve">element  </w:t>
      </w:r>
      <w:r w:rsidR="00842BC1" w:rsidRPr="008420E9">
        <w:t>in het bovenstaande simpleType vertaald wordt.</w:t>
      </w:r>
    </w:p>
    <w:tbl>
      <w:tblPr>
        <w:tblStyle w:val="Tabelraster"/>
        <w:tblW w:w="0" w:type="auto"/>
        <w:tblLook w:val="04A0" w:firstRow="1" w:lastRow="0" w:firstColumn="1" w:lastColumn="0" w:noHBand="0" w:noVBand="1"/>
      </w:tblPr>
      <w:tblGrid>
        <w:gridCol w:w="3073"/>
        <w:gridCol w:w="5540"/>
      </w:tblGrid>
      <w:tr w:rsidR="007710E0" w:rsidRPr="008420E9" w14:paraId="36B883F7" w14:textId="77777777" w:rsidTr="00E0770A">
        <w:tc>
          <w:tcPr>
            <w:tcW w:w="3073" w:type="dxa"/>
          </w:tcPr>
          <w:p w14:paraId="7B2692A7" w14:textId="77777777" w:rsidR="007710E0" w:rsidRPr="008420E9" w:rsidRDefault="001308EA" w:rsidP="00C024D4">
            <w:pPr>
              <w:rPr>
                <w:b/>
              </w:rPr>
            </w:pPr>
            <w:r>
              <w:rPr>
                <w:b/>
              </w:rPr>
              <w:t>Element.Type</w:t>
            </w:r>
          </w:p>
        </w:tc>
        <w:tc>
          <w:tcPr>
            <w:tcW w:w="5540" w:type="dxa"/>
          </w:tcPr>
          <w:p w14:paraId="11D515F8" w14:textId="77777777" w:rsidR="007710E0" w:rsidRPr="008420E9" w:rsidRDefault="007710E0">
            <w:pPr>
              <w:rPr>
                <w:b/>
              </w:rPr>
            </w:pPr>
            <w:r w:rsidRPr="008420E9">
              <w:rPr>
                <w:b/>
              </w:rPr>
              <w:t>XSD</w:t>
            </w:r>
            <w:r w:rsidR="00E270B7" w:rsidRPr="008420E9">
              <w:rPr>
                <w:b/>
              </w:rPr>
              <w:t>-schema</w:t>
            </w:r>
          </w:p>
        </w:tc>
      </w:tr>
      <w:tr w:rsidR="007710E0" w:rsidRPr="008420E9" w14:paraId="791B2B6E" w14:textId="77777777" w:rsidTr="00E0770A">
        <w:tc>
          <w:tcPr>
            <w:tcW w:w="3073" w:type="dxa"/>
          </w:tcPr>
          <w:p w14:paraId="5FAB6F66" w14:textId="77777777" w:rsidR="007710E0" w:rsidRPr="008420E9" w:rsidRDefault="007710E0" w:rsidP="009F7935">
            <w:r w:rsidRPr="008420E9">
              <w:t>AN</w:t>
            </w:r>
          </w:p>
        </w:tc>
        <w:tc>
          <w:tcPr>
            <w:tcW w:w="5540" w:type="dxa"/>
          </w:tcPr>
          <w:p w14:paraId="4EDD7FA2" w14:textId="69EB07A1" w:rsidR="007710E0" w:rsidRPr="008420E9" w:rsidRDefault="007710E0" w:rsidP="00BB6287">
            <w:pPr>
              <w:pStyle w:val="xml"/>
            </w:pPr>
            <w:r w:rsidRPr="008420E9">
              <w:t>&lt;restriction base="</w:t>
            </w:r>
            <w:ins w:id="361" w:author="Henri Korver" w:date="2017-03-07T12:22:00Z">
              <w:r w:rsidR="007E1525">
                <w:t>xs:</w:t>
              </w:r>
            </w:ins>
            <w:r w:rsidRPr="008420E9">
              <w:t>string"&gt;</w:t>
            </w:r>
          </w:p>
          <w:p w14:paraId="2276530E" w14:textId="77777777" w:rsidR="007710E0" w:rsidRPr="008420E9" w:rsidRDefault="007710E0" w:rsidP="00BB6287">
            <w:pPr>
              <w:pStyle w:val="xml"/>
            </w:pPr>
            <w:r w:rsidRPr="008420E9">
              <w:rPr>
                <w:i/>
              </w:rPr>
              <w:t xml:space="preserve">    </w:t>
            </w:r>
            <w:r w:rsidRPr="008420E9">
              <w:t>…</w:t>
            </w:r>
          </w:p>
          <w:p w14:paraId="305CF476" w14:textId="77777777" w:rsidR="007710E0" w:rsidRPr="008420E9" w:rsidRDefault="007710E0" w:rsidP="00BB6287">
            <w:pPr>
              <w:pStyle w:val="xml"/>
            </w:pPr>
            <w:r w:rsidRPr="008420E9">
              <w:t>&lt;/restriction&gt;</w:t>
            </w:r>
          </w:p>
        </w:tc>
      </w:tr>
      <w:tr w:rsidR="007710E0" w:rsidRPr="008420E9" w14:paraId="64168AAA" w14:textId="77777777" w:rsidTr="00E0770A">
        <w:tc>
          <w:tcPr>
            <w:tcW w:w="3073" w:type="dxa"/>
          </w:tcPr>
          <w:p w14:paraId="225E0FA0" w14:textId="77777777" w:rsidR="007710E0" w:rsidRPr="008420E9" w:rsidRDefault="007710E0" w:rsidP="009F7935">
            <w:r w:rsidRPr="008420E9">
              <w:t>AN</w:t>
            </w:r>
            <w:r w:rsidR="00E270B7" w:rsidRPr="008420E9">
              <w:t>[n]</w:t>
            </w:r>
          </w:p>
        </w:tc>
        <w:tc>
          <w:tcPr>
            <w:tcW w:w="5540" w:type="dxa"/>
          </w:tcPr>
          <w:p w14:paraId="0D8A3FED" w14:textId="78909D60" w:rsidR="007710E0" w:rsidRPr="00970EC6" w:rsidRDefault="007710E0" w:rsidP="009F7935">
            <w:pPr>
              <w:pStyle w:val="xml"/>
              <w:rPr>
                <w:lang w:val="en-GB"/>
              </w:rPr>
            </w:pPr>
            <w:r w:rsidRPr="00970EC6">
              <w:rPr>
                <w:lang w:val="en-GB"/>
              </w:rPr>
              <w:t>&lt;restriction base="</w:t>
            </w:r>
            <w:ins w:id="362" w:author="Henri Korver" w:date="2017-03-07T12:22:00Z">
              <w:r w:rsidR="007E1525">
                <w:rPr>
                  <w:lang w:val="en-GB"/>
                </w:rPr>
                <w:t>xs:</w:t>
              </w:r>
            </w:ins>
            <w:r w:rsidRPr="00970EC6">
              <w:rPr>
                <w:lang w:val="en-GB"/>
              </w:rPr>
              <w:t>string"&gt;</w:t>
            </w:r>
          </w:p>
          <w:p w14:paraId="0BC30F90" w14:textId="77777777" w:rsidR="007710E0" w:rsidRPr="00970EC6" w:rsidRDefault="007710E0" w:rsidP="009F7935">
            <w:pPr>
              <w:pStyle w:val="xml"/>
              <w:rPr>
                <w:lang w:val="en-GB"/>
              </w:rPr>
            </w:pPr>
            <w:r w:rsidRPr="00970EC6">
              <w:rPr>
                <w:i/>
                <w:lang w:val="en-GB"/>
              </w:rPr>
              <w:t xml:space="preserve">    </w:t>
            </w:r>
            <w:r w:rsidRPr="00970EC6">
              <w:rPr>
                <w:lang w:val="en-GB"/>
              </w:rPr>
              <w:t>&lt;maxLength value="[</w:t>
            </w:r>
            <w:r w:rsidR="00E270B7" w:rsidRPr="00970EC6">
              <w:rPr>
                <w:lang w:val="en-GB"/>
              </w:rPr>
              <w:t>n</w:t>
            </w:r>
            <w:r w:rsidRPr="00970EC6">
              <w:rPr>
                <w:lang w:val="en-GB"/>
              </w:rPr>
              <w:t>]"/&gt;</w:t>
            </w:r>
          </w:p>
          <w:p w14:paraId="5538BE16" w14:textId="77777777" w:rsidR="007710E0" w:rsidRPr="008420E9" w:rsidRDefault="007710E0" w:rsidP="009F7935">
            <w:pPr>
              <w:pStyle w:val="xml"/>
            </w:pPr>
            <w:r w:rsidRPr="00970EC6">
              <w:rPr>
                <w:lang w:val="en-GB"/>
              </w:rPr>
              <w:t xml:space="preserve">    </w:t>
            </w:r>
            <w:r w:rsidRPr="008420E9">
              <w:t>…</w:t>
            </w:r>
          </w:p>
          <w:p w14:paraId="7CE1235C" w14:textId="77777777" w:rsidR="007710E0" w:rsidRPr="008420E9" w:rsidRDefault="007710E0" w:rsidP="009F7935">
            <w:pPr>
              <w:pStyle w:val="xml"/>
            </w:pPr>
            <w:r w:rsidRPr="008420E9">
              <w:t>&lt;/restriction&gt;</w:t>
            </w:r>
          </w:p>
        </w:tc>
      </w:tr>
      <w:tr w:rsidR="007710E0" w:rsidRPr="008420E9" w14:paraId="058E65F7" w14:textId="77777777" w:rsidTr="00E0770A">
        <w:tc>
          <w:tcPr>
            <w:tcW w:w="3073" w:type="dxa"/>
          </w:tcPr>
          <w:p w14:paraId="4FD27A8B" w14:textId="77777777" w:rsidR="007710E0" w:rsidRPr="008420E9" w:rsidRDefault="007710E0" w:rsidP="009F7935">
            <w:r w:rsidRPr="008420E9">
              <w:t>N</w:t>
            </w:r>
          </w:p>
        </w:tc>
        <w:tc>
          <w:tcPr>
            <w:tcW w:w="5540" w:type="dxa"/>
          </w:tcPr>
          <w:p w14:paraId="58B3F7B8" w14:textId="5EF26FAC" w:rsidR="007710E0" w:rsidRPr="008420E9" w:rsidRDefault="007710E0" w:rsidP="007710E0">
            <w:pPr>
              <w:pStyle w:val="xml"/>
            </w:pPr>
            <w:r w:rsidRPr="008420E9">
              <w:t>&lt;restriction base="</w:t>
            </w:r>
            <w:ins w:id="363" w:author="Henri Korver" w:date="2017-03-07T12:22:00Z">
              <w:r w:rsidR="007E1525">
                <w:t>xs:</w:t>
              </w:r>
            </w:ins>
            <w:r w:rsidRPr="008420E9">
              <w:t>integer"&gt;</w:t>
            </w:r>
          </w:p>
          <w:p w14:paraId="0B3323CA" w14:textId="77777777" w:rsidR="007710E0" w:rsidRPr="008420E9" w:rsidRDefault="007710E0" w:rsidP="007710E0">
            <w:pPr>
              <w:pStyle w:val="xml"/>
            </w:pPr>
            <w:r w:rsidRPr="008420E9">
              <w:t xml:space="preserve">    …</w:t>
            </w:r>
          </w:p>
          <w:p w14:paraId="43F0BCF9" w14:textId="77777777" w:rsidR="007710E0" w:rsidRPr="008420E9" w:rsidRDefault="007710E0" w:rsidP="007710E0">
            <w:pPr>
              <w:pStyle w:val="xml"/>
            </w:pPr>
            <w:r w:rsidRPr="008420E9">
              <w:t>&lt;/restriction&gt;</w:t>
            </w:r>
          </w:p>
        </w:tc>
      </w:tr>
      <w:tr w:rsidR="007710E0" w:rsidRPr="008420E9" w14:paraId="2CAAC1A2" w14:textId="77777777" w:rsidTr="00E0770A">
        <w:tc>
          <w:tcPr>
            <w:tcW w:w="3073" w:type="dxa"/>
          </w:tcPr>
          <w:p w14:paraId="42EA6F79" w14:textId="77777777" w:rsidR="007710E0" w:rsidRPr="008420E9" w:rsidRDefault="007710E0">
            <w:r w:rsidRPr="008420E9">
              <w:t>N[</w:t>
            </w:r>
            <w:r w:rsidR="00E270B7" w:rsidRPr="008420E9">
              <w:t>n</w:t>
            </w:r>
            <w:r w:rsidRPr="008420E9">
              <w:t>]</w:t>
            </w:r>
          </w:p>
        </w:tc>
        <w:tc>
          <w:tcPr>
            <w:tcW w:w="5540" w:type="dxa"/>
          </w:tcPr>
          <w:p w14:paraId="36C35E62" w14:textId="15B306CF" w:rsidR="007710E0" w:rsidRPr="008420E9" w:rsidRDefault="007710E0" w:rsidP="009F7935">
            <w:pPr>
              <w:pStyle w:val="xml"/>
            </w:pPr>
            <w:r w:rsidRPr="008420E9">
              <w:t>&lt;restriction base="</w:t>
            </w:r>
            <w:ins w:id="364" w:author="Henri Korver" w:date="2017-03-07T12:22:00Z">
              <w:r w:rsidR="007E1525">
                <w:t>xs:</w:t>
              </w:r>
            </w:ins>
            <w:r w:rsidRPr="008420E9">
              <w:t>integer"&gt;</w:t>
            </w:r>
          </w:p>
          <w:p w14:paraId="00089EE3" w14:textId="77777777" w:rsidR="007710E0" w:rsidRPr="008420E9" w:rsidRDefault="007710E0" w:rsidP="009F7935">
            <w:pPr>
              <w:pStyle w:val="xml"/>
            </w:pPr>
            <w:r w:rsidRPr="008420E9">
              <w:t xml:space="preserve">    &lt;</w:t>
            </w:r>
            <w:r w:rsidR="00E0770A" w:rsidRPr="008420E9">
              <w:t xml:space="preserve">totalDigits </w:t>
            </w:r>
            <w:r w:rsidRPr="008420E9">
              <w:t>value="[</w:t>
            </w:r>
            <w:r w:rsidR="00E270B7" w:rsidRPr="008420E9">
              <w:t>n</w:t>
            </w:r>
            <w:r w:rsidRPr="008420E9">
              <w:t>]"/&gt;</w:t>
            </w:r>
          </w:p>
          <w:p w14:paraId="65C4104D" w14:textId="77777777" w:rsidR="00E270B7" w:rsidRPr="008420E9" w:rsidRDefault="00E270B7" w:rsidP="009F7935">
            <w:pPr>
              <w:pStyle w:val="xml"/>
            </w:pPr>
            <w:r w:rsidRPr="008420E9">
              <w:t xml:space="preserve">    …</w:t>
            </w:r>
          </w:p>
          <w:p w14:paraId="2DB24FC3" w14:textId="77777777" w:rsidR="00E0770A" w:rsidRPr="008420E9" w:rsidRDefault="007710E0" w:rsidP="009F7935">
            <w:pPr>
              <w:pStyle w:val="xml"/>
            </w:pPr>
            <w:r w:rsidRPr="008420E9">
              <w:lastRenderedPageBreak/>
              <w:t>&lt;/restriction&gt;</w:t>
            </w:r>
          </w:p>
        </w:tc>
      </w:tr>
      <w:tr w:rsidR="007710E0" w:rsidRPr="008420E9" w14:paraId="16A49CD6" w14:textId="77777777" w:rsidTr="00E0770A">
        <w:tc>
          <w:tcPr>
            <w:tcW w:w="3073" w:type="dxa"/>
          </w:tcPr>
          <w:p w14:paraId="2DD33CDE" w14:textId="77777777" w:rsidR="007710E0" w:rsidRPr="008420E9" w:rsidRDefault="00E270B7">
            <w:r w:rsidRPr="008420E9">
              <w:lastRenderedPageBreak/>
              <w:t>N[n],[d]</w:t>
            </w:r>
          </w:p>
        </w:tc>
        <w:tc>
          <w:tcPr>
            <w:tcW w:w="5540" w:type="dxa"/>
          </w:tcPr>
          <w:p w14:paraId="1BD2E266" w14:textId="1018E734" w:rsidR="00E270B7" w:rsidRPr="008420E9" w:rsidRDefault="00E270B7" w:rsidP="00E270B7">
            <w:pPr>
              <w:pStyle w:val="xml"/>
            </w:pPr>
            <w:r w:rsidRPr="008420E9">
              <w:t>&lt;restriction base="</w:t>
            </w:r>
            <w:ins w:id="365" w:author="Henri Korver" w:date="2017-03-07T12:22:00Z">
              <w:r w:rsidR="007E1525">
                <w:t>xs:</w:t>
              </w:r>
            </w:ins>
            <w:r w:rsidR="00F02356" w:rsidRPr="008420E9">
              <w:t>decimal</w:t>
            </w:r>
            <w:r w:rsidRPr="008420E9">
              <w:t>"&gt;</w:t>
            </w:r>
          </w:p>
          <w:p w14:paraId="04441D0E" w14:textId="77777777" w:rsidR="00E270B7" w:rsidRPr="008420E9" w:rsidRDefault="00E270B7" w:rsidP="00E270B7">
            <w:pPr>
              <w:pStyle w:val="xml"/>
            </w:pPr>
            <w:r w:rsidRPr="008420E9">
              <w:t xml:space="preserve">    &lt;totalDigits value="[n</w:t>
            </w:r>
            <w:r w:rsidR="00DB0DF1" w:rsidRPr="008420E9">
              <w:t>+</w:t>
            </w:r>
            <w:r w:rsidRPr="008420E9">
              <w:t>d]"/&gt;</w:t>
            </w:r>
          </w:p>
          <w:p w14:paraId="441B45D4" w14:textId="77777777" w:rsidR="00E270B7" w:rsidRPr="008420E9" w:rsidRDefault="00E270B7" w:rsidP="00E270B7">
            <w:pPr>
              <w:pStyle w:val="xml"/>
            </w:pPr>
            <w:r w:rsidRPr="008420E9">
              <w:t xml:space="preserve">    &lt;fractionDigits value="</w:t>
            </w:r>
            <w:r w:rsidR="00DB0DF1" w:rsidRPr="008420E9">
              <w:t>[d]</w:t>
            </w:r>
            <w:r w:rsidRPr="008420E9">
              <w:t>"/&gt;</w:t>
            </w:r>
          </w:p>
          <w:p w14:paraId="6552A224" w14:textId="77777777" w:rsidR="00E270B7" w:rsidRPr="008420E9" w:rsidRDefault="00E270B7" w:rsidP="00E270B7">
            <w:pPr>
              <w:pStyle w:val="xml"/>
            </w:pPr>
            <w:r w:rsidRPr="008420E9">
              <w:t xml:space="preserve">    …</w:t>
            </w:r>
          </w:p>
          <w:p w14:paraId="2E232DE6" w14:textId="77777777" w:rsidR="007710E0" w:rsidRPr="008420E9" w:rsidRDefault="00E270B7" w:rsidP="00904CDE">
            <w:pPr>
              <w:pStyle w:val="xml"/>
            </w:pPr>
            <w:r w:rsidRPr="008420E9">
              <w:t>&lt;/restriction&gt;</w:t>
            </w:r>
          </w:p>
        </w:tc>
      </w:tr>
      <w:tr w:rsidR="007710E0" w:rsidRPr="007E1525" w:rsidDel="00E259E8" w14:paraId="44CDC2DF" w14:textId="03A7D107" w:rsidTr="00E0770A">
        <w:trPr>
          <w:del w:id="366" w:author="Henri Korver" w:date="2017-03-07T12:34:00Z"/>
        </w:trPr>
        <w:tc>
          <w:tcPr>
            <w:tcW w:w="3073" w:type="dxa"/>
          </w:tcPr>
          <w:p w14:paraId="44216DC5" w14:textId="3FC2BB0B" w:rsidR="007710E0" w:rsidRPr="008420E9" w:rsidDel="00E259E8" w:rsidRDefault="00DB0DF1" w:rsidP="00904CDE">
            <w:pPr>
              <w:rPr>
                <w:del w:id="367" w:author="Henri Korver" w:date="2017-03-07T12:34:00Z"/>
                <w:b/>
              </w:rPr>
            </w:pPr>
            <w:del w:id="368" w:author="Henri Korver" w:date="2017-03-07T12:34:00Z">
              <w:r w:rsidRPr="008420E9" w:rsidDel="00E259E8">
                <w:delText>INDIC</w:delText>
              </w:r>
            </w:del>
          </w:p>
        </w:tc>
        <w:tc>
          <w:tcPr>
            <w:tcW w:w="5540" w:type="dxa"/>
          </w:tcPr>
          <w:p w14:paraId="517D08F7" w14:textId="60D26CE1" w:rsidR="007710E0" w:rsidRPr="007E1525" w:rsidDel="00E259E8" w:rsidRDefault="00DB0DF1" w:rsidP="007E1525">
            <w:pPr>
              <w:pStyle w:val="xml"/>
              <w:rPr>
                <w:del w:id="369" w:author="Henri Korver" w:date="2017-03-07T12:34:00Z"/>
                <w:lang w:val="en-GB"/>
                <w:rPrChange w:id="370" w:author="Henri Korver" w:date="2017-03-07T12:32:00Z">
                  <w:rPr>
                    <w:del w:id="371" w:author="Henri Korver" w:date="2017-03-07T12:34:00Z"/>
                  </w:rPr>
                </w:rPrChange>
              </w:rPr>
            </w:pPr>
            <w:del w:id="372" w:author="Henri Korver" w:date="2017-03-07T12:31:00Z">
              <w:r w:rsidRPr="007E1525" w:rsidDel="007E1525">
                <w:rPr>
                  <w:lang w:val="en-GB"/>
                  <w:rPrChange w:id="373" w:author="Henri Korver" w:date="2017-03-07T12:32:00Z">
                    <w:rPr/>
                  </w:rPrChange>
                </w:rPr>
                <w:delText>&lt;restriction base="boolean"/&gt;</w:delText>
              </w:r>
            </w:del>
          </w:p>
        </w:tc>
      </w:tr>
      <w:tr w:rsidR="00DB0DF1" w:rsidRPr="008420E9" w14:paraId="59CDAC89" w14:textId="77777777" w:rsidTr="00E0770A">
        <w:tc>
          <w:tcPr>
            <w:tcW w:w="3073" w:type="dxa"/>
          </w:tcPr>
          <w:p w14:paraId="24B9C85E" w14:textId="77777777" w:rsidR="00DB0DF1" w:rsidRPr="008420E9" w:rsidRDefault="009F5CB0" w:rsidP="00904CDE">
            <w:r w:rsidRPr="008420E9">
              <w:t>TXT</w:t>
            </w:r>
          </w:p>
        </w:tc>
        <w:tc>
          <w:tcPr>
            <w:tcW w:w="5540" w:type="dxa"/>
          </w:tcPr>
          <w:p w14:paraId="06489272" w14:textId="5BAF48F0" w:rsidR="009F5CB0" w:rsidRPr="008420E9" w:rsidRDefault="009F5CB0" w:rsidP="009F5CB0">
            <w:pPr>
              <w:pStyle w:val="xml"/>
            </w:pPr>
            <w:r w:rsidRPr="008420E9">
              <w:t>&lt;restriction base="</w:t>
            </w:r>
            <w:ins w:id="374" w:author="Henri Korver" w:date="2017-03-07T12:23:00Z">
              <w:r w:rsidR="007E1525">
                <w:t>xs:</w:t>
              </w:r>
            </w:ins>
            <w:r w:rsidRPr="008420E9">
              <w:t>string"&gt;</w:t>
            </w:r>
          </w:p>
          <w:p w14:paraId="2926E027" w14:textId="77777777" w:rsidR="009F5CB0" w:rsidRPr="008420E9" w:rsidRDefault="009F5CB0" w:rsidP="009F5CB0">
            <w:pPr>
              <w:pStyle w:val="xml"/>
            </w:pPr>
            <w:r w:rsidRPr="008420E9">
              <w:rPr>
                <w:i/>
              </w:rPr>
              <w:t xml:space="preserve">    </w:t>
            </w:r>
            <w:r w:rsidRPr="008420E9">
              <w:t>…</w:t>
            </w:r>
          </w:p>
          <w:p w14:paraId="53720F9C" w14:textId="77777777" w:rsidR="00DB0DF1" w:rsidRPr="008420E9" w:rsidDel="00E270B7" w:rsidRDefault="009F5CB0" w:rsidP="009F5CB0">
            <w:pPr>
              <w:pStyle w:val="xml"/>
            </w:pPr>
            <w:r w:rsidRPr="008420E9">
              <w:t>&lt;/restriction&gt;</w:t>
            </w:r>
          </w:p>
        </w:tc>
      </w:tr>
      <w:tr w:rsidR="00DB0DF1" w:rsidRPr="008420E9" w14:paraId="110A6580" w14:textId="77777777" w:rsidTr="00C05557">
        <w:trPr>
          <w:trHeight w:val="754"/>
        </w:trPr>
        <w:tc>
          <w:tcPr>
            <w:tcW w:w="3073" w:type="dxa"/>
          </w:tcPr>
          <w:p w14:paraId="4260EDF1" w14:textId="77777777" w:rsidR="00DB0DF1" w:rsidRPr="008420E9" w:rsidRDefault="009F5CB0" w:rsidP="00904CDE">
            <w:r w:rsidRPr="008420E9">
              <w:t>URI</w:t>
            </w:r>
          </w:p>
        </w:tc>
        <w:tc>
          <w:tcPr>
            <w:tcW w:w="5540" w:type="dxa"/>
          </w:tcPr>
          <w:p w14:paraId="1B951F27" w14:textId="6E8E1665" w:rsidR="009F5CB0" w:rsidRPr="008420E9" w:rsidRDefault="009F5CB0" w:rsidP="009F5CB0">
            <w:pPr>
              <w:pStyle w:val="xml"/>
            </w:pPr>
            <w:r w:rsidRPr="008420E9">
              <w:t>&lt;restriction base="</w:t>
            </w:r>
            <w:ins w:id="375" w:author="Henri Korver" w:date="2017-03-07T12:23:00Z">
              <w:r w:rsidR="007E1525">
                <w:t>xs:</w:t>
              </w:r>
            </w:ins>
            <w:r w:rsidRPr="008420E9">
              <w:t>anyURI"&gt;</w:t>
            </w:r>
          </w:p>
          <w:p w14:paraId="42D8E486" w14:textId="77777777" w:rsidR="009F5CB0" w:rsidRPr="008420E9" w:rsidRDefault="009F5CB0" w:rsidP="009F5CB0">
            <w:pPr>
              <w:pStyle w:val="xml"/>
            </w:pPr>
            <w:r w:rsidRPr="008420E9">
              <w:rPr>
                <w:i/>
              </w:rPr>
              <w:t xml:space="preserve">    </w:t>
            </w:r>
            <w:r w:rsidRPr="008420E9">
              <w:t>…</w:t>
            </w:r>
          </w:p>
          <w:p w14:paraId="15C3BBDA" w14:textId="77777777" w:rsidR="00DB0DF1" w:rsidRPr="008420E9" w:rsidDel="00E270B7" w:rsidRDefault="009F5CB0" w:rsidP="009F5CB0">
            <w:pPr>
              <w:pStyle w:val="xml"/>
            </w:pPr>
            <w:r w:rsidRPr="008420E9">
              <w:t>&lt;/restriction&gt;</w:t>
            </w:r>
          </w:p>
        </w:tc>
      </w:tr>
    </w:tbl>
    <w:p w14:paraId="56E4A808" w14:textId="77777777" w:rsidR="005D0C5B" w:rsidRPr="008420E9" w:rsidRDefault="00D4488D" w:rsidP="00A5165C">
      <w:r w:rsidRPr="008420E9">
        <w:br/>
      </w:r>
      <w:r w:rsidR="005D0C5B" w:rsidRPr="008420E9">
        <w:t>Onderstaande tabel specificeert hoe de facet</w:t>
      </w:r>
      <w:r w:rsidR="00AE5B03">
        <w:t>s</w:t>
      </w:r>
      <w:r w:rsidR="005D0C5B" w:rsidRPr="008420E9">
        <w:t xml:space="preserve"> bij het formaat van het element  in het bovenstaande simpleType vertaald worden.</w:t>
      </w:r>
    </w:p>
    <w:tbl>
      <w:tblPr>
        <w:tblStyle w:val="Tabelraster"/>
        <w:tblW w:w="0" w:type="auto"/>
        <w:tblLook w:val="04A0" w:firstRow="1" w:lastRow="0" w:firstColumn="1" w:lastColumn="0" w:noHBand="0" w:noVBand="1"/>
      </w:tblPr>
      <w:tblGrid>
        <w:gridCol w:w="3227"/>
        <w:gridCol w:w="5386"/>
      </w:tblGrid>
      <w:tr w:rsidR="00E74BF1" w:rsidRPr="008420E9" w14:paraId="16497377" w14:textId="77777777" w:rsidTr="00E0770A">
        <w:tc>
          <w:tcPr>
            <w:tcW w:w="3227" w:type="dxa"/>
          </w:tcPr>
          <w:p w14:paraId="1D0F0E27" w14:textId="77777777" w:rsidR="00E74BF1" w:rsidRPr="008420E9" w:rsidRDefault="005D0C5B" w:rsidP="004779EC">
            <w:pPr>
              <w:rPr>
                <w:b/>
              </w:rPr>
            </w:pPr>
            <w:r w:rsidRPr="008420E9">
              <w:rPr>
                <w:b/>
              </w:rPr>
              <w:t>F</w:t>
            </w:r>
            <w:r w:rsidR="00E74BF1" w:rsidRPr="008420E9">
              <w:rPr>
                <w:b/>
              </w:rPr>
              <w:t>acet</w:t>
            </w:r>
          </w:p>
        </w:tc>
        <w:tc>
          <w:tcPr>
            <w:tcW w:w="5386" w:type="dxa"/>
          </w:tcPr>
          <w:p w14:paraId="659EC070" w14:textId="77777777" w:rsidR="00E74BF1" w:rsidRPr="008420E9" w:rsidRDefault="00E74BF1" w:rsidP="004779EC">
            <w:pPr>
              <w:rPr>
                <w:b/>
              </w:rPr>
            </w:pPr>
            <w:r w:rsidRPr="008420E9">
              <w:rPr>
                <w:b/>
              </w:rPr>
              <w:t>XSD-schema</w:t>
            </w:r>
          </w:p>
        </w:tc>
      </w:tr>
      <w:tr w:rsidR="00E74BF1" w:rsidRPr="008420E9" w14:paraId="0D396E11" w14:textId="77777777" w:rsidTr="00E0770A">
        <w:tc>
          <w:tcPr>
            <w:tcW w:w="3227" w:type="dxa"/>
          </w:tcPr>
          <w:p w14:paraId="1ADF497D" w14:textId="77777777" w:rsidR="00E74BF1" w:rsidRPr="008420E9" w:rsidRDefault="005A0A86" w:rsidP="00FF4C6F">
            <w:r w:rsidRPr="008420E9">
              <w:t>P</w:t>
            </w:r>
            <w:r w:rsidR="00FF4C6F" w:rsidRPr="008420E9">
              <w:t>atroon</w:t>
            </w:r>
          </w:p>
        </w:tc>
        <w:tc>
          <w:tcPr>
            <w:tcW w:w="5386" w:type="dxa"/>
          </w:tcPr>
          <w:p w14:paraId="03130F2A" w14:textId="381AB7A9" w:rsidR="00E74BF1" w:rsidRPr="008420E9" w:rsidRDefault="005A0A86" w:rsidP="004779EC">
            <w:pPr>
              <w:pStyle w:val="xml"/>
            </w:pPr>
            <w:r w:rsidRPr="008420E9">
              <w:t>&lt;pattern value="</w:t>
            </w:r>
            <w:ins w:id="376" w:author="Henri Korver" w:date="2017-03-07T13:32:00Z">
              <w:r w:rsidR="00336547">
                <w:t xml:space="preserve">( </w:t>
              </w:r>
            </w:ins>
            <w:r w:rsidRPr="008420E9">
              <w:t>…</w:t>
            </w:r>
            <w:ins w:id="377" w:author="Henri Korver" w:date="2017-03-07T13:33:00Z">
              <w:r w:rsidR="00336547">
                <w:t xml:space="preserve"> )?</w:t>
              </w:r>
            </w:ins>
            <w:r w:rsidRPr="008420E9">
              <w:t>"/&gt;</w:t>
            </w:r>
          </w:p>
        </w:tc>
      </w:tr>
      <w:tr w:rsidR="00FF4C6F" w:rsidRPr="008420E9" w14:paraId="68F216B2" w14:textId="77777777" w:rsidTr="00E0770A">
        <w:tc>
          <w:tcPr>
            <w:tcW w:w="3227" w:type="dxa"/>
          </w:tcPr>
          <w:p w14:paraId="6F40314E" w14:textId="77777777" w:rsidR="00FF4C6F" w:rsidRPr="008420E9" w:rsidRDefault="005A0A86" w:rsidP="00FF4C6F">
            <w:r w:rsidRPr="008420E9">
              <w:t>Minimum lengte</w:t>
            </w:r>
          </w:p>
        </w:tc>
        <w:tc>
          <w:tcPr>
            <w:tcW w:w="5386" w:type="dxa"/>
          </w:tcPr>
          <w:p w14:paraId="0CB077D6" w14:textId="77777777" w:rsidR="00FF4C6F" w:rsidRPr="008420E9" w:rsidRDefault="005A0A86" w:rsidP="005A0A86">
            <w:pPr>
              <w:pStyle w:val="xml"/>
            </w:pPr>
            <w:r w:rsidRPr="008420E9">
              <w:t>&lt;minLength value="…"/&gt;</w:t>
            </w:r>
          </w:p>
        </w:tc>
      </w:tr>
      <w:tr w:rsidR="00FF4C6F" w:rsidRPr="008420E9" w14:paraId="1EA8F987" w14:textId="77777777" w:rsidTr="00E0770A">
        <w:tc>
          <w:tcPr>
            <w:tcW w:w="3227" w:type="dxa"/>
          </w:tcPr>
          <w:p w14:paraId="2A5D8F38" w14:textId="77777777" w:rsidR="00FF4C6F" w:rsidRPr="008420E9" w:rsidRDefault="005A0A86" w:rsidP="00FF4C6F">
            <w:r w:rsidRPr="008420E9">
              <w:t>M</w:t>
            </w:r>
            <w:r w:rsidR="00FF4C6F" w:rsidRPr="008420E9">
              <w:t>inimu</w:t>
            </w:r>
            <w:r w:rsidRPr="008420E9">
              <w:t>m waarde (inclusief)</w:t>
            </w:r>
          </w:p>
        </w:tc>
        <w:tc>
          <w:tcPr>
            <w:tcW w:w="5386" w:type="dxa"/>
          </w:tcPr>
          <w:p w14:paraId="624C280A" w14:textId="77777777" w:rsidR="00FF4C6F" w:rsidRPr="008420E9" w:rsidRDefault="005A0A86" w:rsidP="005A0A86">
            <w:pPr>
              <w:pStyle w:val="xml"/>
            </w:pPr>
            <w:r w:rsidRPr="008420E9">
              <w:t>&lt;minInclusive value="…"/&gt;</w:t>
            </w:r>
            <w:r w:rsidRPr="008420E9">
              <w:tab/>
            </w:r>
            <w:r w:rsidRPr="008420E9">
              <w:tab/>
            </w:r>
          </w:p>
        </w:tc>
      </w:tr>
      <w:tr w:rsidR="00FF4C6F" w:rsidRPr="008420E9" w14:paraId="050BBC0E" w14:textId="77777777" w:rsidTr="00E0770A">
        <w:tc>
          <w:tcPr>
            <w:tcW w:w="3227" w:type="dxa"/>
          </w:tcPr>
          <w:p w14:paraId="5379671D" w14:textId="77777777" w:rsidR="00FF4C6F" w:rsidRPr="008420E9" w:rsidRDefault="005A0A86" w:rsidP="00FF4C6F">
            <w:r w:rsidRPr="008420E9">
              <w:t>M</w:t>
            </w:r>
            <w:r w:rsidR="00FF4C6F" w:rsidRPr="008420E9">
              <w:t>aximum waarde (inclusief)</w:t>
            </w:r>
          </w:p>
        </w:tc>
        <w:tc>
          <w:tcPr>
            <w:tcW w:w="5386" w:type="dxa"/>
          </w:tcPr>
          <w:p w14:paraId="7375B0C7" w14:textId="77777777" w:rsidR="00FF4C6F" w:rsidRPr="008420E9" w:rsidRDefault="005A0A86" w:rsidP="004779EC">
            <w:pPr>
              <w:pStyle w:val="xml"/>
            </w:pPr>
            <w:r w:rsidRPr="008420E9">
              <w:t>&lt;maxInclusive value="…"/&gt;</w:t>
            </w:r>
          </w:p>
        </w:tc>
      </w:tr>
    </w:tbl>
    <w:p w14:paraId="2E3A1F02" w14:textId="77777777" w:rsidR="005D0C5B" w:rsidRPr="008420E9" w:rsidRDefault="005D0C5B" w:rsidP="005D0C5B"/>
    <w:p w14:paraId="06C452DE" w14:textId="77777777" w:rsidR="00A13957" w:rsidRPr="008420E9" w:rsidRDefault="00A13957" w:rsidP="004324CD">
      <w:pPr>
        <w:pStyle w:val="Kop3"/>
      </w:pPr>
      <w:r w:rsidRPr="008420E9">
        <w:t>Voorbeeld</w:t>
      </w:r>
    </w:p>
    <w:p w14:paraId="34ABB889" w14:textId="77777777" w:rsidR="00A5165C" w:rsidRPr="008420E9" w:rsidRDefault="00A5165C" w:rsidP="00A5165C">
      <w:r w:rsidRPr="008420E9">
        <w:t xml:space="preserve">Hieronder een voorbeeld van de vertaling van </w:t>
      </w:r>
      <w:r w:rsidR="00E74BF1" w:rsidRPr="008420E9">
        <w:t xml:space="preserve">het element </w:t>
      </w:r>
      <w:r w:rsidRPr="008420E9">
        <w:t>‘</w:t>
      </w:r>
      <w:r w:rsidR="00A54FC2" w:rsidRPr="008420E9">
        <w:t>omschrijving</w:t>
      </w:r>
      <w:r w:rsidR="00E74BF1" w:rsidRPr="008420E9">
        <w:t>G</w:t>
      </w:r>
      <w:r w:rsidR="00A54FC2" w:rsidRPr="008420E9">
        <w:t>eneriek</w:t>
      </w:r>
      <w:r w:rsidRPr="008420E9">
        <w:t>’</w:t>
      </w:r>
      <w:r w:rsidR="00E74BF1" w:rsidRPr="008420E9">
        <w:t xml:space="preserve"> met formaat</w:t>
      </w:r>
      <w:r w:rsidR="00A54FC2" w:rsidRPr="008420E9">
        <w:t xml:space="preserve"> </w:t>
      </w:r>
      <w:r w:rsidR="00E74BF1" w:rsidRPr="008420E9">
        <w:t xml:space="preserve">AN80 </w:t>
      </w:r>
      <w:r w:rsidR="00A54FC2" w:rsidRPr="008420E9">
        <w:t xml:space="preserve">van het </w:t>
      </w:r>
      <w:r w:rsidR="00E74BF1" w:rsidRPr="008420E9">
        <w:t xml:space="preserve">entiteittype </w:t>
      </w:r>
      <w:r w:rsidR="00A54FC2" w:rsidRPr="008420E9">
        <w:t>‘Besluittype’.</w:t>
      </w:r>
    </w:p>
    <w:p w14:paraId="3AD327DA" w14:textId="77777777" w:rsidR="00A20074" w:rsidRDefault="00A5165C" w:rsidP="004324CD">
      <w:pPr>
        <w:rPr>
          <w:rFonts w:ascii="Courier New" w:hAnsi="Courier New" w:cs="Courier New"/>
          <w:sz w:val="18"/>
          <w:szCs w:val="18"/>
        </w:rPr>
      </w:pPr>
      <w:r w:rsidRPr="008420E9">
        <w:rPr>
          <w:rFonts w:ascii="Courier New" w:hAnsi="Courier New" w:cs="Courier New"/>
          <w:sz w:val="18"/>
          <w:szCs w:val="18"/>
        </w:rPr>
        <w:t xml:space="preserve">&lt;element name="omschrijvingGeneriek" </w:t>
      </w:r>
      <w:r w:rsidR="00A54FC2" w:rsidRPr="008420E9">
        <w:rPr>
          <w:rFonts w:ascii="Courier New" w:hAnsi="Courier New" w:cs="Courier New"/>
          <w:sz w:val="18"/>
          <w:szCs w:val="18"/>
        </w:rPr>
        <w:br/>
        <w:t xml:space="preserve">         </w:t>
      </w:r>
      <w:r w:rsidRPr="008420E9">
        <w:rPr>
          <w:rFonts w:ascii="Courier New" w:hAnsi="Courier New" w:cs="Courier New"/>
          <w:sz w:val="18"/>
          <w:szCs w:val="18"/>
        </w:rPr>
        <w:t>type="ztc:Omschrijving</w:t>
      </w:r>
      <w:r w:rsidR="00A54FC2" w:rsidRPr="008420E9">
        <w:rPr>
          <w:rFonts w:ascii="Courier New" w:hAnsi="Courier New" w:cs="Courier New"/>
          <w:sz w:val="18"/>
          <w:szCs w:val="18"/>
        </w:rPr>
        <w:t>Generiek</w:t>
      </w:r>
      <w:r w:rsidRPr="008420E9">
        <w:rPr>
          <w:rFonts w:ascii="Courier New" w:hAnsi="Courier New" w:cs="Courier New"/>
          <w:sz w:val="18"/>
          <w:szCs w:val="18"/>
        </w:rPr>
        <w:t xml:space="preserve">-e" </w:t>
      </w:r>
      <w:r w:rsidR="00A54FC2" w:rsidRPr="008420E9">
        <w:rPr>
          <w:rFonts w:ascii="Courier New" w:hAnsi="Courier New" w:cs="Courier New"/>
          <w:sz w:val="18"/>
          <w:szCs w:val="18"/>
        </w:rPr>
        <w:br/>
        <w:t xml:space="preserve">         </w:t>
      </w:r>
      <w:r w:rsidRPr="008420E9">
        <w:rPr>
          <w:rFonts w:ascii="Courier New" w:hAnsi="Courier New" w:cs="Courier New"/>
          <w:sz w:val="18"/>
          <w:szCs w:val="18"/>
        </w:rPr>
        <w:t>minOccurs="0"</w:t>
      </w:r>
      <w:r w:rsidR="00A54FC2" w:rsidRPr="008420E9">
        <w:rPr>
          <w:rFonts w:ascii="Courier New" w:hAnsi="Courier New" w:cs="Courier New"/>
          <w:sz w:val="18"/>
          <w:szCs w:val="18"/>
        </w:rPr>
        <w:br/>
        <w:t xml:space="preserve">         maxOccurs="1"</w:t>
      </w:r>
      <w:r w:rsidR="00A54FC2" w:rsidRPr="008420E9">
        <w:rPr>
          <w:rFonts w:ascii="Courier New" w:hAnsi="Courier New" w:cs="Courier New"/>
          <w:sz w:val="18"/>
          <w:szCs w:val="18"/>
        </w:rPr>
        <w:br/>
        <w:t xml:space="preserve">         </w:t>
      </w:r>
      <w:r w:rsidR="0048626E">
        <w:rPr>
          <w:rFonts w:ascii="Courier New" w:hAnsi="Courier New" w:cs="Courier New"/>
          <w:sz w:val="18"/>
          <w:szCs w:val="18"/>
        </w:rPr>
        <w:t>meta</w:t>
      </w:r>
      <w:r w:rsidRPr="002E05BE">
        <w:rPr>
          <w:rFonts w:ascii="Courier New" w:hAnsi="Courier New" w:cs="Courier New"/>
          <w:sz w:val="18"/>
          <w:szCs w:val="18"/>
        </w:rPr>
        <w:t>:materieleHistorie="true"</w:t>
      </w:r>
      <w:r w:rsidRPr="008420E9">
        <w:rPr>
          <w:rFonts w:ascii="Courier New" w:hAnsi="Courier New" w:cs="Courier New"/>
          <w:sz w:val="18"/>
          <w:szCs w:val="18"/>
        </w:rPr>
        <w:t>/&gt;</w:t>
      </w:r>
    </w:p>
    <w:p w14:paraId="51ACA5FE" w14:textId="77777777" w:rsidR="00A20074" w:rsidRPr="008420E9" w:rsidRDefault="00A20074" w:rsidP="00A20074">
      <w:pPr>
        <w:pStyle w:val="xml"/>
      </w:pPr>
      <w:r w:rsidRPr="008420E9">
        <w:t>&lt;complexType name="OmschrijvingGeneriek-e"&gt;</w:t>
      </w:r>
    </w:p>
    <w:p w14:paraId="6768EC45" w14:textId="77777777" w:rsidR="00A20074" w:rsidRDefault="00A20074" w:rsidP="00A20074">
      <w:pPr>
        <w:pStyle w:val="xml"/>
      </w:pPr>
      <w:r>
        <w:t xml:space="preserve">    &lt;simpleContent&gt;</w:t>
      </w:r>
    </w:p>
    <w:p w14:paraId="3F3CFB97" w14:textId="77777777" w:rsidR="00A20074" w:rsidRPr="00970EC6" w:rsidRDefault="00A20074" w:rsidP="00A20074">
      <w:pPr>
        <w:pStyle w:val="xml"/>
        <w:ind w:firstLine="720"/>
        <w:rPr>
          <w:lang w:val="en-GB"/>
        </w:rPr>
      </w:pPr>
      <w:r>
        <w:t xml:space="preserve"> </w:t>
      </w:r>
      <w:r w:rsidRPr="00970EC6">
        <w:rPr>
          <w:lang w:val="en-GB"/>
        </w:rPr>
        <w:t>&lt;extension base="OmschrijvingGeneriek "&gt;</w:t>
      </w:r>
    </w:p>
    <w:p w14:paraId="218CB89B" w14:textId="77777777" w:rsidR="00A20074" w:rsidRPr="00970EC6" w:rsidRDefault="00A20074" w:rsidP="00A20074">
      <w:pPr>
        <w:pStyle w:val="xml"/>
        <w:rPr>
          <w:lang w:val="en-GB"/>
        </w:rPr>
      </w:pPr>
      <w:r w:rsidRPr="00970EC6">
        <w:rPr>
          <w:lang w:val="en-GB"/>
        </w:rPr>
        <w:tab/>
      </w:r>
      <w:r w:rsidRPr="00970EC6">
        <w:rPr>
          <w:lang w:val="en-GB"/>
        </w:rPr>
        <w:tab/>
        <w:t>&lt;attribute name="noValue" type="</w:t>
      </w:r>
      <w:r w:rsidR="00270542" w:rsidRPr="00970EC6">
        <w:rPr>
          <w:lang w:val="en-GB"/>
        </w:rPr>
        <w:t>stuf</w:t>
      </w:r>
      <w:r w:rsidRPr="00970EC6">
        <w:rPr>
          <w:lang w:val="en-GB"/>
        </w:rPr>
        <w:t>:NoValue"/&gt;</w:t>
      </w:r>
    </w:p>
    <w:p w14:paraId="2E92E99A" w14:textId="77777777" w:rsidR="00A20074" w:rsidRPr="00970EC6" w:rsidRDefault="00A20074" w:rsidP="00A20074">
      <w:pPr>
        <w:pStyle w:val="xml"/>
        <w:ind w:firstLine="720"/>
        <w:rPr>
          <w:lang w:val="en-GB"/>
        </w:rPr>
      </w:pPr>
      <w:r w:rsidRPr="00970EC6">
        <w:rPr>
          <w:lang w:val="en-GB"/>
        </w:rPr>
        <w:t xml:space="preserve"> &lt;/extension&gt;</w:t>
      </w:r>
    </w:p>
    <w:p w14:paraId="551883DF" w14:textId="77777777" w:rsidR="00A20074" w:rsidRPr="00970EC6" w:rsidRDefault="00A20074" w:rsidP="00A20074">
      <w:pPr>
        <w:pStyle w:val="xml"/>
        <w:rPr>
          <w:lang w:val="en-GB"/>
        </w:rPr>
      </w:pPr>
      <w:r w:rsidRPr="00970EC6">
        <w:rPr>
          <w:lang w:val="en-GB"/>
        </w:rPr>
        <w:t xml:space="preserve">    &lt;/simpleContent&gt;</w:t>
      </w:r>
    </w:p>
    <w:p w14:paraId="2887F46E" w14:textId="77777777" w:rsidR="00A20074" w:rsidRPr="00970EC6" w:rsidRDefault="00A20074" w:rsidP="00A20074">
      <w:pPr>
        <w:spacing w:after="0"/>
        <w:rPr>
          <w:rFonts w:ascii="Courier New" w:hAnsi="Courier New" w:cs="Courier New"/>
          <w:sz w:val="18"/>
          <w:szCs w:val="18"/>
          <w:lang w:val="en-GB"/>
        </w:rPr>
      </w:pPr>
      <w:r w:rsidRPr="00970EC6">
        <w:rPr>
          <w:rFonts w:ascii="Courier New" w:hAnsi="Courier New" w:cs="Courier New"/>
          <w:sz w:val="18"/>
          <w:szCs w:val="18"/>
          <w:lang w:val="en-GB"/>
        </w:rPr>
        <w:t>&lt;/complexType&gt;</w:t>
      </w:r>
    </w:p>
    <w:p w14:paraId="02B8E174" w14:textId="77777777" w:rsidR="0018510A" w:rsidRPr="00970EC6" w:rsidRDefault="0018510A" w:rsidP="0018510A">
      <w:pPr>
        <w:spacing w:after="0"/>
        <w:rPr>
          <w:rFonts w:ascii="Courier New" w:hAnsi="Courier New" w:cs="Courier New"/>
          <w:sz w:val="18"/>
          <w:szCs w:val="18"/>
          <w:lang w:val="en-GB"/>
        </w:rPr>
      </w:pPr>
    </w:p>
    <w:p w14:paraId="09ADC92E" w14:textId="77777777" w:rsidR="0018510A" w:rsidRPr="00970EC6" w:rsidRDefault="0018510A" w:rsidP="0018510A">
      <w:pPr>
        <w:spacing w:after="0"/>
        <w:rPr>
          <w:rFonts w:ascii="Courier New" w:hAnsi="Courier New" w:cs="Courier New"/>
          <w:sz w:val="18"/>
          <w:szCs w:val="18"/>
          <w:lang w:val="en-GB"/>
        </w:rPr>
      </w:pPr>
      <w:r w:rsidRPr="00970EC6">
        <w:rPr>
          <w:rFonts w:ascii="Courier New" w:hAnsi="Courier New" w:cs="Courier New"/>
          <w:sz w:val="18"/>
          <w:szCs w:val="18"/>
          <w:lang w:val="en-GB"/>
        </w:rPr>
        <w:t>&lt;simpleType name="</w:t>
      </w:r>
      <w:r w:rsidR="00E74BF1" w:rsidRPr="00970EC6">
        <w:rPr>
          <w:rFonts w:ascii="Courier New" w:hAnsi="Courier New" w:cs="Courier New"/>
          <w:sz w:val="18"/>
          <w:szCs w:val="18"/>
          <w:lang w:val="en-GB"/>
        </w:rPr>
        <w:t>OmschrijvingGeneriek</w:t>
      </w:r>
      <w:r w:rsidRPr="00970EC6">
        <w:rPr>
          <w:rFonts w:ascii="Courier New" w:hAnsi="Courier New" w:cs="Courier New"/>
          <w:sz w:val="18"/>
          <w:szCs w:val="18"/>
          <w:lang w:val="en-GB"/>
        </w:rPr>
        <w:t>"&gt;</w:t>
      </w:r>
    </w:p>
    <w:p w14:paraId="6B0B995E" w14:textId="77777777" w:rsidR="00E74BF1" w:rsidRPr="00970EC6" w:rsidRDefault="00E74BF1" w:rsidP="00E74BF1">
      <w:pPr>
        <w:spacing w:after="0"/>
        <w:rPr>
          <w:rFonts w:ascii="Courier New" w:hAnsi="Courier New" w:cs="Courier New"/>
          <w:sz w:val="18"/>
          <w:szCs w:val="18"/>
          <w:lang w:val="en-GB"/>
        </w:rPr>
      </w:pPr>
      <w:r w:rsidRPr="00970EC6">
        <w:rPr>
          <w:rFonts w:ascii="Courier New" w:hAnsi="Courier New" w:cs="Courier New"/>
          <w:sz w:val="18"/>
          <w:szCs w:val="18"/>
          <w:lang w:val="en-GB"/>
        </w:rPr>
        <w:t xml:space="preserve">    &lt;restriction base="string"&gt;</w:t>
      </w:r>
    </w:p>
    <w:p w14:paraId="370789B3" w14:textId="77777777" w:rsidR="00E74BF1" w:rsidRPr="00970EC6" w:rsidRDefault="00E74BF1" w:rsidP="00E74BF1">
      <w:pPr>
        <w:spacing w:after="0"/>
        <w:rPr>
          <w:rFonts w:ascii="Courier New" w:hAnsi="Courier New" w:cs="Courier New"/>
          <w:sz w:val="18"/>
          <w:szCs w:val="18"/>
          <w:lang w:val="en-GB"/>
        </w:rPr>
      </w:pPr>
      <w:r w:rsidRPr="00970EC6">
        <w:rPr>
          <w:rFonts w:ascii="Courier New" w:hAnsi="Courier New" w:cs="Courier New"/>
          <w:sz w:val="18"/>
          <w:szCs w:val="18"/>
          <w:lang w:val="en-GB"/>
        </w:rPr>
        <w:t xml:space="preserve">        &lt;maxLength value="80"/&gt;</w:t>
      </w:r>
    </w:p>
    <w:p w14:paraId="373A6B93" w14:textId="77777777" w:rsidR="0018510A" w:rsidRPr="008420E9" w:rsidRDefault="00E74BF1" w:rsidP="00E74BF1">
      <w:pPr>
        <w:spacing w:after="0"/>
        <w:rPr>
          <w:rFonts w:ascii="Courier New" w:hAnsi="Courier New" w:cs="Courier New"/>
          <w:sz w:val="18"/>
          <w:szCs w:val="18"/>
        </w:rPr>
      </w:pPr>
      <w:r w:rsidRPr="00970EC6">
        <w:rPr>
          <w:rFonts w:ascii="Courier New" w:hAnsi="Courier New" w:cs="Courier New"/>
          <w:sz w:val="18"/>
          <w:szCs w:val="18"/>
          <w:lang w:val="en-GB"/>
        </w:rPr>
        <w:t xml:space="preserve">    </w:t>
      </w:r>
      <w:r w:rsidRPr="008420E9">
        <w:rPr>
          <w:rFonts w:ascii="Courier New" w:hAnsi="Courier New" w:cs="Courier New"/>
          <w:sz w:val="18"/>
          <w:szCs w:val="18"/>
        </w:rPr>
        <w:t>&lt;/restriction&gt;</w:t>
      </w:r>
    </w:p>
    <w:p w14:paraId="573DAE2F" w14:textId="77777777" w:rsidR="00B6029A" w:rsidRPr="00FF0149" w:rsidRDefault="0018510A" w:rsidP="00E45B6B">
      <w:r w:rsidRPr="008420E9">
        <w:rPr>
          <w:rFonts w:ascii="Courier New" w:hAnsi="Courier New" w:cs="Courier New"/>
          <w:sz w:val="18"/>
          <w:szCs w:val="18"/>
        </w:rPr>
        <w:t>&lt;/simpleType&gt;</w:t>
      </w:r>
    </w:p>
    <w:p w14:paraId="74501B5C" w14:textId="77777777" w:rsidR="00042645" w:rsidRDefault="00792A00">
      <w:pPr>
        <w:pStyle w:val="Kop1"/>
      </w:pPr>
      <w:r w:rsidRPr="008420E9">
        <w:t>Groep</w:t>
      </w:r>
    </w:p>
    <w:p w14:paraId="403693E7" w14:textId="77777777" w:rsidR="00193A7C" w:rsidRPr="00193A7C" w:rsidRDefault="00193A7C" w:rsidP="004324CD">
      <w:r>
        <w:t xml:space="preserve">Een </w:t>
      </w:r>
      <w:r w:rsidR="00D135DD">
        <w:t xml:space="preserve">groep </w:t>
      </w:r>
      <w:r>
        <w:t xml:space="preserve"> in het UGM wordt als volgt vertaald naar XSD:</w:t>
      </w:r>
    </w:p>
    <w:p w14:paraId="08D4EBF3" w14:textId="77777777" w:rsidR="000C1E6D" w:rsidRPr="008420E9" w:rsidRDefault="0096755C" w:rsidP="0096755C">
      <w:pPr>
        <w:rPr>
          <w:rFonts w:ascii="Courier New" w:hAnsi="Courier New" w:cs="Courier New"/>
          <w:sz w:val="18"/>
          <w:szCs w:val="18"/>
        </w:rPr>
      </w:pPr>
      <w:r w:rsidRPr="001A41F4">
        <w:rPr>
          <w:rFonts w:ascii="Courier New" w:hAnsi="Courier New" w:cs="Courier New"/>
          <w:sz w:val="18"/>
          <w:szCs w:val="18"/>
        </w:rPr>
        <w:lastRenderedPageBreak/>
        <w:t>&lt;element name="[</w:t>
      </w:r>
      <w:r w:rsidR="00792A00" w:rsidRPr="001A41F4">
        <w:rPr>
          <w:rFonts w:ascii="Courier New" w:hAnsi="Courier New" w:cs="Courier New"/>
          <w:sz w:val="18"/>
          <w:szCs w:val="18"/>
          <w:u w:val="single"/>
        </w:rPr>
        <w:t>Groep.naam</w:t>
      </w:r>
      <w:r w:rsidRPr="001A41F4">
        <w:rPr>
          <w:rFonts w:ascii="Courier New" w:hAnsi="Courier New" w:cs="Courier New"/>
          <w:sz w:val="18"/>
          <w:szCs w:val="18"/>
        </w:rPr>
        <w:t xml:space="preserve">]" </w:t>
      </w:r>
      <w:r w:rsidRPr="001A41F4">
        <w:rPr>
          <w:rFonts w:ascii="Courier New" w:hAnsi="Courier New" w:cs="Courier New"/>
          <w:sz w:val="18"/>
          <w:szCs w:val="18"/>
        </w:rPr>
        <w:br/>
        <w:t xml:space="preserve">         type="[ns prefix]:</w:t>
      </w:r>
      <w:r w:rsidRPr="002E05BE">
        <w:rPr>
          <w:rFonts w:ascii="Courier New" w:hAnsi="Courier New" w:cs="Courier New"/>
          <w:sz w:val="18"/>
          <w:szCs w:val="18"/>
        </w:rPr>
        <w:t>[</w:t>
      </w:r>
      <w:r w:rsidRPr="002E05BE">
        <w:rPr>
          <w:rFonts w:ascii="Courier New" w:hAnsi="Courier New" w:cs="Courier New"/>
          <w:b/>
          <w:i/>
          <w:sz w:val="18"/>
          <w:szCs w:val="18"/>
        </w:rPr>
        <w:t>Capitalize</w:t>
      </w:r>
      <w:r w:rsidRPr="002E05BE">
        <w:rPr>
          <w:rFonts w:ascii="Courier New" w:hAnsi="Courier New" w:cs="Courier New"/>
          <w:sz w:val="18"/>
          <w:szCs w:val="18"/>
        </w:rPr>
        <w:t>(</w:t>
      </w:r>
      <w:r w:rsidR="00792A00" w:rsidRPr="008420E9">
        <w:rPr>
          <w:rFonts w:ascii="Courier New" w:hAnsi="Courier New" w:cs="Courier New"/>
          <w:sz w:val="18"/>
          <w:szCs w:val="18"/>
          <w:u w:val="single"/>
        </w:rPr>
        <w:t>Groep.naam</w:t>
      </w:r>
      <w:r w:rsidRPr="008420E9">
        <w:rPr>
          <w:rFonts w:ascii="Courier New" w:hAnsi="Courier New" w:cs="Courier New"/>
          <w:sz w:val="18"/>
          <w:szCs w:val="18"/>
        </w:rPr>
        <w:t>)Grp</w:t>
      </w:r>
      <w:r w:rsidR="00546619">
        <w:rPr>
          <w:rFonts w:ascii="Courier New" w:hAnsi="Courier New" w:cs="Courier New"/>
          <w:sz w:val="18"/>
          <w:szCs w:val="18"/>
        </w:rPr>
        <w:t>-basis</w:t>
      </w:r>
      <w:r w:rsidRPr="008420E9">
        <w:rPr>
          <w:rFonts w:ascii="Courier New" w:hAnsi="Courier New" w:cs="Courier New"/>
          <w:sz w:val="18"/>
          <w:szCs w:val="18"/>
        </w:rPr>
        <w:t xml:space="preserve">]" </w:t>
      </w:r>
      <w:r w:rsidRPr="008420E9">
        <w:rPr>
          <w:rFonts w:ascii="Courier New" w:hAnsi="Courier New" w:cs="Courier New"/>
          <w:sz w:val="18"/>
          <w:szCs w:val="18"/>
        </w:rPr>
        <w:br/>
        <w:t xml:space="preserve">         minOccurs="0" </w:t>
      </w:r>
      <w:r w:rsidRPr="008420E9">
        <w:rPr>
          <w:rFonts w:ascii="Courier New" w:hAnsi="Courier New" w:cs="Courier New"/>
          <w:sz w:val="18"/>
          <w:szCs w:val="18"/>
        </w:rPr>
        <w:br/>
        <w:t xml:space="preserve">         maxOccurs="[</w:t>
      </w:r>
      <w:r w:rsidRPr="008420E9">
        <w:rPr>
          <w:rFonts w:ascii="Courier New" w:hAnsi="Courier New" w:cs="Courier New"/>
          <w:b/>
          <w:i/>
          <w:sz w:val="18"/>
          <w:szCs w:val="18"/>
        </w:rPr>
        <w:t>UpperBound</w:t>
      </w:r>
      <w:r w:rsidRPr="008420E9">
        <w:rPr>
          <w:rFonts w:ascii="Courier New" w:hAnsi="Courier New" w:cs="Courier New"/>
          <w:sz w:val="18"/>
          <w:szCs w:val="18"/>
        </w:rPr>
        <w:t>(</w:t>
      </w:r>
      <w:r w:rsidR="00792A00" w:rsidRPr="008420E9">
        <w:rPr>
          <w:rFonts w:ascii="Courier New" w:hAnsi="Courier New" w:cs="Courier New"/>
          <w:sz w:val="18"/>
          <w:szCs w:val="18"/>
          <w:u w:val="single"/>
        </w:rPr>
        <w:t>Groep.i</w:t>
      </w:r>
      <w:r w:rsidRPr="008420E9">
        <w:rPr>
          <w:rFonts w:ascii="Courier New" w:hAnsi="Courier New" w:cs="Courier New"/>
          <w:sz w:val="18"/>
          <w:szCs w:val="18"/>
          <w:u w:val="single"/>
        </w:rPr>
        <w:t>ndicatie</w:t>
      </w:r>
      <w:r w:rsidR="00792A00" w:rsidRPr="008420E9">
        <w:rPr>
          <w:rFonts w:ascii="Courier New" w:hAnsi="Courier New" w:cs="Courier New"/>
          <w:sz w:val="18"/>
          <w:szCs w:val="18"/>
          <w:u w:val="single"/>
        </w:rPr>
        <w:t>K</w:t>
      </w:r>
      <w:r w:rsidRPr="008420E9">
        <w:rPr>
          <w:rFonts w:ascii="Courier New" w:hAnsi="Courier New" w:cs="Courier New"/>
          <w:sz w:val="18"/>
          <w:szCs w:val="18"/>
          <w:u w:val="single"/>
        </w:rPr>
        <w:t>ardinaliteit</w:t>
      </w:r>
      <w:r w:rsidRPr="008420E9">
        <w:rPr>
          <w:rFonts w:ascii="Courier New" w:hAnsi="Courier New" w:cs="Courier New"/>
          <w:sz w:val="18"/>
          <w:szCs w:val="18"/>
        </w:rPr>
        <w:t>)]"</w:t>
      </w:r>
      <w:r w:rsidRPr="008420E9">
        <w:rPr>
          <w:rFonts w:ascii="Courier New" w:hAnsi="Courier New" w:cs="Courier New"/>
          <w:sz w:val="18"/>
          <w:szCs w:val="18"/>
        </w:rPr>
        <w:br/>
        <w:t xml:space="preserve">         </w:t>
      </w:r>
      <w:r w:rsidR="000C1E6D">
        <w:rPr>
          <w:rFonts w:ascii="Courier New" w:hAnsi="Courier New" w:cs="Courier New"/>
          <w:sz w:val="18"/>
          <w:szCs w:val="18"/>
        </w:rPr>
        <w:t>[</w:t>
      </w:r>
      <w:r w:rsidR="0048626E">
        <w:rPr>
          <w:rFonts w:ascii="Courier New" w:hAnsi="Courier New" w:cs="Courier New"/>
          <w:sz w:val="18"/>
          <w:szCs w:val="18"/>
        </w:rPr>
        <w:t>meta</w:t>
      </w:r>
      <w:r w:rsidRPr="002E05BE">
        <w:rPr>
          <w:rFonts w:ascii="Courier New" w:hAnsi="Courier New" w:cs="Courier New"/>
          <w:sz w:val="18"/>
          <w:szCs w:val="18"/>
        </w:rPr>
        <w:t>:materieleHistorie="[</w:t>
      </w:r>
      <w:r w:rsidRPr="002E05BE">
        <w:rPr>
          <w:rFonts w:ascii="Courier New" w:hAnsi="Courier New" w:cs="Courier New"/>
          <w:b/>
          <w:i/>
          <w:sz w:val="18"/>
          <w:szCs w:val="18"/>
        </w:rPr>
        <w:t>Boolean</w:t>
      </w:r>
      <w:r w:rsidRPr="002E05BE">
        <w:rPr>
          <w:rFonts w:ascii="Courier New" w:hAnsi="Courier New" w:cs="Courier New"/>
          <w:sz w:val="18"/>
          <w:szCs w:val="18"/>
        </w:rPr>
        <w:t>(</w:t>
      </w:r>
      <w:r w:rsidR="00792A00" w:rsidRPr="008420E9">
        <w:rPr>
          <w:rFonts w:ascii="Courier New" w:hAnsi="Courier New" w:cs="Courier New"/>
          <w:sz w:val="18"/>
          <w:szCs w:val="18"/>
          <w:u w:val="single"/>
        </w:rPr>
        <w:t>Groep.i</w:t>
      </w:r>
      <w:r w:rsidRPr="008420E9">
        <w:rPr>
          <w:rFonts w:ascii="Courier New" w:hAnsi="Courier New" w:cs="Courier New"/>
          <w:sz w:val="18"/>
          <w:szCs w:val="18"/>
          <w:u w:val="single"/>
        </w:rPr>
        <w:t>ndicatie</w:t>
      </w:r>
      <w:r w:rsidR="00792A00" w:rsidRPr="008420E9">
        <w:rPr>
          <w:rFonts w:ascii="Courier New" w:hAnsi="Courier New" w:cs="Courier New"/>
          <w:sz w:val="18"/>
          <w:szCs w:val="18"/>
          <w:u w:val="single"/>
        </w:rPr>
        <w:t>M</w:t>
      </w:r>
      <w:r w:rsidRPr="008420E9">
        <w:rPr>
          <w:rFonts w:ascii="Courier New" w:hAnsi="Courier New" w:cs="Courier New"/>
          <w:sz w:val="18"/>
          <w:szCs w:val="18"/>
          <w:u w:val="single"/>
        </w:rPr>
        <w:t>ateriele</w:t>
      </w:r>
      <w:r w:rsidR="00792A00" w:rsidRPr="008420E9">
        <w:rPr>
          <w:rFonts w:ascii="Courier New" w:hAnsi="Courier New" w:cs="Courier New"/>
          <w:sz w:val="18"/>
          <w:szCs w:val="18"/>
          <w:u w:val="single"/>
        </w:rPr>
        <w:t>H</w:t>
      </w:r>
      <w:r w:rsidRPr="008420E9">
        <w:rPr>
          <w:rFonts w:ascii="Courier New" w:hAnsi="Courier New" w:cs="Courier New"/>
          <w:sz w:val="18"/>
          <w:szCs w:val="18"/>
          <w:u w:val="single"/>
        </w:rPr>
        <w:t>istorie)]</w:t>
      </w:r>
      <w:r w:rsidRPr="008420E9">
        <w:rPr>
          <w:rFonts w:ascii="Courier New" w:hAnsi="Courier New" w:cs="Courier New"/>
          <w:sz w:val="18"/>
          <w:szCs w:val="18"/>
        </w:rPr>
        <w:t>"</w:t>
      </w:r>
      <w:r w:rsidR="000C1E6D">
        <w:rPr>
          <w:rFonts w:ascii="Courier New" w:hAnsi="Courier New" w:cs="Courier New"/>
          <w:sz w:val="18"/>
          <w:szCs w:val="18"/>
        </w:rPr>
        <w:t>]?</w:t>
      </w:r>
      <w:r w:rsidRPr="008420E9">
        <w:rPr>
          <w:rFonts w:ascii="Courier New" w:hAnsi="Courier New" w:cs="Courier New"/>
          <w:sz w:val="18"/>
          <w:szCs w:val="18"/>
        </w:rPr>
        <w:t xml:space="preserve">     </w:t>
      </w:r>
      <w:r w:rsidRPr="008420E9">
        <w:rPr>
          <w:rFonts w:ascii="Courier New" w:hAnsi="Courier New" w:cs="Courier New"/>
          <w:sz w:val="18"/>
          <w:szCs w:val="18"/>
        </w:rPr>
        <w:br/>
        <w:t xml:space="preserve">         </w:t>
      </w:r>
      <w:r w:rsidR="000C1E6D">
        <w:rPr>
          <w:rFonts w:ascii="Courier New" w:hAnsi="Courier New" w:cs="Courier New"/>
          <w:sz w:val="18"/>
          <w:szCs w:val="18"/>
        </w:rPr>
        <w:t>[</w:t>
      </w:r>
      <w:r w:rsidR="0048626E">
        <w:rPr>
          <w:rFonts w:ascii="Courier New" w:hAnsi="Courier New" w:cs="Courier New"/>
          <w:sz w:val="18"/>
          <w:szCs w:val="18"/>
        </w:rPr>
        <w:t>meta</w:t>
      </w:r>
      <w:r w:rsidRPr="002E05BE">
        <w:rPr>
          <w:rFonts w:ascii="Courier New" w:hAnsi="Courier New" w:cs="Courier New"/>
          <w:sz w:val="18"/>
          <w:szCs w:val="18"/>
        </w:rPr>
        <w:t>:formeleHistorie="[</w:t>
      </w:r>
      <w:r w:rsidRPr="002E05BE">
        <w:rPr>
          <w:rFonts w:ascii="Courier New" w:hAnsi="Courier New" w:cs="Courier New"/>
          <w:b/>
          <w:i/>
          <w:sz w:val="18"/>
          <w:szCs w:val="18"/>
        </w:rPr>
        <w:t>Boolean</w:t>
      </w:r>
      <w:r w:rsidRPr="002E05BE">
        <w:rPr>
          <w:rFonts w:ascii="Courier New" w:hAnsi="Courier New" w:cs="Courier New"/>
          <w:sz w:val="18"/>
          <w:szCs w:val="18"/>
        </w:rPr>
        <w:t>(</w:t>
      </w:r>
      <w:r w:rsidR="00792A00" w:rsidRPr="008420E9">
        <w:rPr>
          <w:rFonts w:ascii="Courier New" w:hAnsi="Courier New" w:cs="Courier New"/>
          <w:sz w:val="18"/>
          <w:szCs w:val="18"/>
          <w:u w:val="single"/>
        </w:rPr>
        <w:t>Groep.i</w:t>
      </w:r>
      <w:r w:rsidRPr="008420E9">
        <w:rPr>
          <w:rFonts w:ascii="Courier New" w:hAnsi="Courier New" w:cs="Courier New"/>
          <w:sz w:val="18"/>
          <w:szCs w:val="18"/>
          <w:u w:val="single"/>
        </w:rPr>
        <w:t>ndicatie</w:t>
      </w:r>
      <w:r w:rsidR="00792A00" w:rsidRPr="008420E9">
        <w:rPr>
          <w:rFonts w:ascii="Courier New" w:hAnsi="Courier New" w:cs="Courier New"/>
          <w:sz w:val="18"/>
          <w:szCs w:val="18"/>
          <w:u w:val="single"/>
        </w:rPr>
        <w:t>F</w:t>
      </w:r>
      <w:r w:rsidRPr="008420E9">
        <w:rPr>
          <w:rFonts w:ascii="Courier New" w:hAnsi="Courier New" w:cs="Courier New"/>
          <w:sz w:val="18"/>
          <w:szCs w:val="18"/>
          <w:u w:val="single"/>
        </w:rPr>
        <w:t>ormele</w:t>
      </w:r>
      <w:r w:rsidR="00792A00" w:rsidRPr="008420E9">
        <w:rPr>
          <w:rFonts w:ascii="Courier New" w:hAnsi="Courier New" w:cs="Courier New"/>
          <w:sz w:val="18"/>
          <w:szCs w:val="18"/>
          <w:u w:val="single"/>
        </w:rPr>
        <w:t>H</w:t>
      </w:r>
      <w:r w:rsidRPr="008420E9">
        <w:rPr>
          <w:rFonts w:ascii="Courier New" w:hAnsi="Courier New" w:cs="Courier New"/>
          <w:sz w:val="18"/>
          <w:szCs w:val="18"/>
          <w:u w:val="single"/>
        </w:rPr>
        <w:t>istorie</w:t>
      </w:r>
      <w:r w:rsidRPr="008420E9">
        <w:rPr>
          <w:rFonts w:ascii="Courier New" w:hAnsi="Courier New" w:cs="Courier New"/>
          <w:sz w:val="18"/>
          <w:szCs w:val="18"/>
        </w:rPr>
        <w:t>)]"</w:t>
      </w:r>
      <w:r w:rsidR="000C1E6D">
        <w:rPr>
          <w:rFonts w:ascii="Courier New" w:hAnsi="Courier New" w:cs="Courier New"/>
          <w:sz w:val="18"/>
          <w:szCs w:val="18"/>
        </w:rPr>
        <w:t>]?</w:t>
      </w:r>
      <w:r w:rsidR="000C1E6D">
        <w:rPr>
          <w:rFonts w:ascii="Courier New" w:hAnsi="Courier New" w:cs="Courier New"/>
          <w:sz w:val="18"/>
          <w:szCs w:val="18"/>
        </w:rPr>
        <w:br/>
      </w:r>
      <w:r w:rsidR="000C1E6D" w:rsidRPr="008420E9">
        <w:rPr>
          <w:rFonts w:ascii="Courier New" w:hAnsi="Courier New" w:cs="Courier New"/>
          <w:sz w:val="18"/>
          <w:szCs w:val="18"/>
        </w:rPr>
        <w:t>/&gt;</w:t>
      </w:r>
    </w:p>
    <w:p w14:paraId="6B6C7362" w14:textId="77777777" w:rsidR="00042645" w:rsidRPr="008420E9" w:rsidRDefault="00042645" w:rsidP="00B631B7">
      <w:pPr>
        <w:autoSpaceDE w:val="0"/>
        <w:autoSpaceDN w:val="0"/>
        <w:adjustRightInd w:val="0"/>
        <w:spacing w:after="0" w:line="240" w:lineRule="auto"/>
        <w:rPr>
          <w:rFonts w:ascii="Courier New" w:hAnsi="Courier New" w:cs="Courier New"/>
          <w:sz w:val="18"/>
          <w:szCs w:val="18"/>
          <w:highlight w:val="white"/>
        </w:rPr>
      </w:pPr>
      <w:r w:rsidRPr="008420E9">
        <w:rPr>
          <w:rFonts w:ascii="Courier New" w:hAnsi="Courier New" w:cs="Courier New"/>
          <w:sz w:val="18"/>
          <w:szCs w:val="18"/>
          <w:highlight w:val="white"/>
        </w:rPr>
        <w:t>&lt;complexType name="[</w:t>
      </w:r>
      <w:r w:rsidRPr="008420E9">
        <w:rPr>
          <w:rFonts w:ascii="Courier New" w:hAnsi="Courier New" w:cs="Courier New"/>
          <w:b/>
          <w:i/>
          <w:sz w:val="18"/>
          <w:szCs w:val="18"/>
          <w:highlight w:val="white"/>
        </w:rPr>
        <w:t>Capitalize</w:t>
      </w:r>
      <w:r w:rsidRPr="008420E9">
        <w:rPr>
          <w:rFonts w:ascii="Courier New" w:hAnsi="Courier New" w:cs="Courier New"/>
          <w:sz w:val="18"/>
          <w:szCs w:val="18"/>
          <w:highlight w:val="white"/>
        </w:rPr>
        <w:t>(</w:t>
      </w:r>
      <w:r w:rsidR="00792A00" w:rsidRPr="008420E9">
        <w:rPr>
          <w:rFonts w:ascii="Courier New" w:hAnsi="Courier New" w:cs="Courier New"/>
          <w:sz w:val="18"/>
          <w:szCs w:val="18"/>
          <w:u w:val="single"/>
        </w:rPr>
        <w:t>Groep.naam</w:t>
      </w:r>
      <w:r w:rsidRPr="008420E9">
        <w:rPr>
          <w:rFonts w:ascii="Courier New" w:hAnsi="Courier New" w:cs="Courier New"/>
          <w:sz w:val="18"/>
          <w:szCs w:val="18"/>
          <w:highlight w:val="white"/>
        </w:rPr>
        <w:t>)]Grp</w:t>
      </w:r>
      <w:r w:rsidR="00D17ACA" w:rsidRPr="008420E9">
        <w:rPr>
          <w:rFonts w:ascii="Courier New" w:hAnsi="Courier New" w:cs="Courier New"/>
          <w:sz w:val="18"/>
          <w:szCs w:val="18"/>
          <w:highlight w:val="white"/>
        </w:rPr>
        <w:t>-basis</w:t>
      </w:r>
      <w:r w:rsidRPr="008420E9">
        <w:rPr>
          <w:rFonts w:ascii="Courier New" w:hAnsi="Courier New" w:cs="Courier New"/>
          <w:sz w:val="18"/>
          <w:szCs w:val="18"/>
          <w:highlight w:val="white"/>
        </w:rPr>
        <w:t>"&gt;</w:t>
      </w:r>
    </w:p>
    <w:p w14:paraId="3A9379F4" w14:textId="77777777" w:rsidR="00042645" w:rsidRPr="008420E9" w:rsidRDefault="00042645" w:rsidP="00042645">
      <w:pPr>
        <w:autoSpaceDE w:val="0"/>
        <w:autoSpaceDN w:val="0"/>
        <w:adjustRightInd w:val="0"/>
        <w:spacing w:after="0" w:line="240" w:lineRule="auto"/>
        <w:rPr>
          <w:rFonts w:ascii="Courier New" w:hAnsi="Courier New" w:cs="Courier New"/>
          <w:sz w:val="18"/>
          <w:szCs w:val="18"/>
          <w:highlight w:val="white"/>
        </w:rPr>
      </w:pPr>
      <w:r w:rsidRPr="008420E9">
        <w:rPr>
          <w:rFonts w:ascii="Courier New" w:hAnsi="Courier New" w:cs="Courier New"/>
          <w:sz w:val="18"/>
          <w:szCs w:val="18"/>
          <w:highlight w:val="white"/>
        </w:rPr>
        <w:tab/>
        <w:t>&lt;sequence</w:t>
      </w:r>
      <w:r w:rsidR="00956301">
        <w:rPr>
          <w:rFonts w:ascii="Courier New" w:hAnsi="Courier New" w:cs="Courier New"/>
          <w:sz w:val="18"/>
          <w:szCs w:val="18"/>
          <w:highlight w:val="white"/>
        </w:rPr>
        <w:t xml:space="preserve"> </w:t>
      </w:r>
      <w:r w:rsidR="00956301" w:rsidRPr="00956301">
        <w:rPr>
          <w:rFonts w:ascii="Courier New" w:hAnsi="Courier New" w:cs="Courier New"/>
          <w:sz w:val="18"/>
          <w:szCs w:val="18"/>
        </w:rPr>
        <w:t>minOccurs="0"</w:t>
      </w:r>
      <w:r w:rsidRPr="008420E9">
        <w:rPr>
          <w:rFonts w:ascii="Courier New" w:hAnsi="Courier New" w:cs="Courier New"/>
          <w:sz w:val="18"/>
          <w:szCs w:val="18"/>
          <w:highlight w:val="white"/>
        </w:rPr>
        <w:t>&gt;</w:t>
      </w:r>
    </w:p>
    <w:p w14:paraId="46BA4927" w14:textId="77777777" w:rsidR="00042645" w:rsidRPr="008420E9" w:rsidRDefault="00042645" w:rsidP="00042645">
      <w:pPr>
        <w:autoSpaceDE w:val="0"/>
        <w:autoSpaceDN w:val="0"/>
        <w:adjustRightInd w:val="0"/>
        <w:spacing w:after="0" w:line="240" w:lineRule="auto"/>
        <w:rPr>
          <w:rFonts w:ascii="Courier New" w:hAnsi="Courier New" w:cs="Courier New"/>
          <w:sz w:val="18"/>
          <w:szCs w:val="18"/>
          <w:highlight w:val="white"/>
        </w:rPr>
      </w:pPr>
      <w:r w:rsidRPr="008420E9">
        <w:rPr>
          <w:rFonts w:ascii="Courier New" w:hAnsi="Courier New" w:cs="Courier New"/>
          <w:sz w:val="18"/>
          <w:szCs w:val="18"/>
          <w:highlight w:val="white"/>
        </w:rPr>
        <w:tab/>
        <w:t xml:space="preserve">    [( </w:t>
      </w:r>
      <w:r w:rsidR="00792A00" w:rsidRPr="008420E9">
        <w:rPr>
          <w:rFonts w:ascii="Courier New" w:hAnsi="Courier New" w:cs="Courier New"/>
          <w:sz w:val="18"/>
          <w:szCs w:val="18"/>
          <w:highlight w:val="white"/>
          <w:u w:val="single"/>
        </w:rPr>
        <w:t>Element</w:t>
      </w:r>
      <w:r w:rsidR="00792A00" w:rsidRPr="008420E9">
        <w:rPr>
          <w:rFonts w:ascii="Courier New" w:hAnsi="Courier New" w:cs="Courier New"/>
          <w:sz w:val="18"/>
          <w:szCs w:val="18"/>
          <w:highlight w:val="white"/>
        </w:rPr>
        <w:t xml:space="preserve"> </w:t>
      </w:r>
      <w:r w:rsidRPr="008420E9">
        <w:rPr>
          <w:rFonts w:ascii="Courier New" w:hAnsi="Courier New" w:cs="Courier New"/>
          <w:sz w:val="18"/>
          <w:szCs w:val="18"/>
          <w:highlight w:val="white"/>
        </w:rPr>
        <w:t xml:space="preserve">| </w:t>
      </w:r>
      <w:r w:rsidR="00792A00" w:rsidRPr="008420E9">
        <w:rPr>
          <w:rFonts w:ascii="Courier New" w:hAnsi="Courier New" w:cs="Courier New"/>
          <w:sz w:val="18"/>
          <w:szCs w:val="18"/>
          <w:highlight w:val="white"/>
          <w:u w:val="single"/>
        </w:rPr>
        <w:t>Groep</w:t>
      </w:r>
      <w:r w:rsidR="00792A00" w:rsidRPr="008420E9">
        <w:rPr>
          <w:rFonts w:ascii="Courier New" w:hAnsi="Courier New" w:cs="Courier New"/>
          <w:sz w:val="18"/>
          <w:szCs w:val="18"/>
          <w:highlight w:val="white"/>
        </w:rPr>
        <w:t xml:space="preserve"> </w:t>
      </w:r>
      <w:r w:rsidRPr="008420E9">
        <w:rPr>
          <w:rFonts w:ascii="Courier New" w:hAnsi="Courier New" w:cs="Courier New"/>
          <w:sz w:val="18"/>
          <w:szCs w:val="18"/>
          <w:highlight w:val="white"/>
        </w:rPr>
        <w:t xml:space="preserve">| </w:t>
      </w:r>
      <w:r w:rsidR="00792A00" w:rsidRPr="008420E9">
        <w:rPr>
          <w:rFonts w:ascii="Courier New" w:hAnsi="Courier New" w:cs="Courier New"/>
          <w:sz w:val="18"/>
          <w:szCs w:val="18"/>
          <w:highlight w:val="white"/>
          <w:u w:val="single"/>
        </w:rPr>
        <w:t>Relatie</w:t>
      </w:r>
      <w:r w:rsidR="00792A00" w:rsidRPr="008420E9">
        <w:rPr>
          <w:rFonts w:ascii="Courier New" w:hAnsi="Courier New" w:cs="Courier New"/>
          <w:sz w:val="18"/>
          <w:szCs w:val="18"/>
          <w:highlight w:val="white"/>
        </w:rPr>
        <w:t xml:space="preserve"> </w:t>
      </w:r>
      <w:r w:rsidRPr="008420E9">
        <w:rPr>
          <w:rFonts w:ascii="Courier New" w:hAnsi="Courier New" w:cs="Courier New"/>
          <w:sz w:val="18"/>
          <w:szCs w:val="18"/>
          <w:highlight w:val="white"/>
        </w:rPr>
        <w:t>)*]</w:t>
      </w:r>
    </w:p>
    <w:p w14:paraId="739529E4" w14:textId="77777777" w:rsidR="00042645" w:rsidRPr="008420E9" w:rsidRDefault="00042645" w:rsidP="00042645">
      <w:pPr>
        <w:autoSpaceDE w:val="0"/>
        <w:autoSpaceDN w:val="0"/>
        <w:adjustRightInd w:val="0"/>
        <w:spacing w:after="0" w:line="240" w:lineRule="auto"/>
        <w:ind w:firstLine="720"/>
        <w:rPr>
          <w:rFonts w:ascii="Courier New" w:hAnsi="Courier New" w:cs="Courier New"/>
          <w:sz w:val="18"/>
          <w:szCs w:val="18"/>
          <w:highlight w:val="white"/>
        </w:rPr>
      </w:pPr>
      <w:r w:rsidRPr="008420E9">
        <w:rPr>
          <w:rFonts w:ascii="Courier New" w:hAnsi="Courier New" w:cs="Courier New"/>
          <w:sz w:val="18"/>
          <w:szCs w:val="18"/>
          <w:highlight w:val="white"/>
        </w:rPr>
        <w:t>&lt;/sequence&gt;</w:t>
      </w:r>
    </w:p>
    <w:p w14:paraId="3C751008" w14:textId="77777777" w:rsidR="00042645" w:rsidRPr="008420E9" w:rsidRDefault="00042645" w:rsidP="00042645">
      <w:pPr>
        <w:rPr>
          <w:rFonts w:ascii="Courier New" w:hAnsi="Courier New" w:cs="Courier New"/>
          <w:sz w:val="18"/>
          <w:szCs w:val="18"/>
        </w:rPr>
      </w:pPr>
      <w:r w:rsidRPr="008420E9">
        <w:rPr>
          <w:rFonts w:ascii="Courier New" w:hAnsi="Courier New" w:cs="Courier New"/>
          <w:sz w:val="18"/>
          <w:szCs w:val="18"/>
          <w:highlight w:val="white"/>
        </w:rPr>
        <w:t>&lt;/complexType&gt;</w:t>
      </w:r>
    </w:p>
    <w:p w14:paraId="71F4D4A6" w14:textId="77777777" w:rsidR="00042645" w:rsidRPr="008420E9" w:rsidRDefault="00042645" w:rsidP="00042645">
      <w:r w:rsidRPr="008420E9">
        <w:t>In StUF beginnen de namen van een complex type altijd met een hoofdletter. Hieronder een voorbeeld van de vertaling van de groep Checklistitem naar StUF.</w:t>
      </w:r>
    </w:p>
    <w:p w14:paraId="588EEB06" w14:textId="77777777" w:rsidR="003C1E83" w:rsidRPr="00970EC6" w:rsidRDefault="003C1E83" w:rsidP="00061D6A">
      <w:pPr>
        <w:pStyle w:val="Kop2"/>
        <w:rPr>
          <w:lang w:val="en-GB"/>
        </w:rPr>
      </w:pPr>
      <w:r w:rsidRPr="00970EC6">
        <w:rPr>
          <w:lang w:val="en-GB"/>
        </w:rPr>
        <w:t>Voorbeeld</w:t>
      </w:r>
    </w:p>
    <w:p w14:paraId="7DDB35CB" w14:textId="77777777" w:rsidR="00EF6EC3" w:rsidRPr="00970EC6" w:rsidRDefault="00EF6EC3" w:rsidP="00061D6A">
      <w:pPr>
        <w:pStyle w:val="xml"/>
        <w:rPr>
          <w:lang w:val="en-GB"/>
        </w:rPr>
      </w:pPr>
      <w:r w:rsidRPr="00970EC6">
        <w:rPr>
          <w:lang w:val="en-GB"/>
        </w:rPr>
        <w:t xml:space="preserve">&lt;element name="checklistitem" </w:t>
      </w:r>
      <w:r w:rsidRPr="00970EC6">
        <w:rPr>
          <w:lang w:val="en-GB"/>
        </w:rPr>
        <w:br/>
        <w:t xml:space="preserve">         type="ztc:ChecklistitemGrp</w:t>
      </w:r>
      <w:r w:rsidR="00546619" w:rsidRPr="00970EC6">
        <w:rPr>
          <w:lang w:val="en-GB"/>
        </w:rPr>
        <w:t>-basis</w:t>
      </w:r>
      <w:r w:rsidRPr="00970EC6">
        <w:rPr>
          <w:lang w:val="en-GB"/>
        </w:rPr>
        <w:t xml:space="preserve">" </w:t>
      </w:r>
    </w:p>
    <w:p w14:paraId="5DABAD2C" w14:textId="77777777" w:rsidR="00EF6EC3" w:rsidRPr="00970EC6" w:rsidRDefault="00EF6EC3" w:rsidP="00061D6A">
      <w:pPr>
        <w:pStyle w:val="xml"/>
        <w:rPr>
          <w:lang w:val="en-GB"/>
        </w:rPr>
      </w:pPr>
      <w:r w:rsidRPr="00970EC6">
        <w:rPr>
          <w:lang w:val="en-GB"/>
        </w:rPr>
        <w:t xml:space="preserve">         minOccurs="0" </w:t>
      </w:r>
    </w:p>
    <w:p w14:paraId="1E1F57B7" w14:textId="77777777" w:rsidR="00EF6EC3" w:rsidRPr="00970EC6" w:rsidRDefault="00EF6EC3" w:rsidP="002E05BE">
      <w:pPr>
        <w:pStyle w:val="xml"/>
        <w:rPr>
          <w:lang w:val="en-GB"/>
        </w:rPr>
      </w:pPr>
      <w:r w:rsidRPr="00970EC6">
        <w:rPr>
          <w:lang w:val="en-GB"/>
        </w:rPr>
        <w:t xml:space="preserve">         maxOccurs="unbounded"</w:t>
      </w:r>
      <w:r w:rsidR="000C102B" w:rsidRPr="00970EC6">
        <w:rPr>
          <w:lang w:val="en-GB"/>
        </w:rPr>
        <w:t>/</w:t>
      </w:r>
      <w:r w:rsidRPr="00970EC6">
        <w:rPr>
          <w:lang w:val="en-GB"/>
        </w:rPr>
        <w:t>&gt;</w:t>
      </w:r>
    </w:p>
    <w:p w14:paraId="3374BC15" w14:textId="77777777" w:rsidR="00EF6EC3" w:rsidRPr="00970EC6" w:rsidRDefault="00EF6EC3" w:rsidP="00061D6A">
      <w:pPr>
        <w:pStyle w:val="xml"/>
        <w:rPr>
          <w:lang w:val="en-GB"/>
        </w:rPr>
      </w:pPr>
    </w:p>
    <w:p w14:paraId="206038BD" w14:textId="77777777" w:rsidR="00042645" w:rsidRPr="00970EC6" w:rsidRDefault="00042645" w:rsidP="00042645">
      <w:pPr>
        <w:autoSpaceDE w:val="0"/>
        <w:autoSpaceDN w:val="0"/>
        <w:adjustRightInd w:val="0"/>
        <w:spacing w:after="0" w:line="240" w:lineRule="auto"/>
        <w:rPr>
          <w:rFonts w:ascii="Courier New" w:hAnsi="Courier New" w:cs="Courier New"/>
          <w:sz w:val="18"/>
          <w:szCs w:val="18"/>
          <w:highlight w:val="white"/>
          <w:lang w:val="en-GB"/>
        </w:rPr>
      </w:pPr>
      <w:r w:rsidRPr="00970EC6">
        <w:rPr>
          <w:rFonts w:ascii="Courier New" w:hAnsi="Courier New" w:cs="Courier New"/>
          <w:sz w:val="18"/>
          <w:szCs w:val="18"/>
          <w:highlight w:val="white"/>
          <w:lang w:val="en-GB"/>
        </w:rPr>
        <w:t>&lt;complexType name="ChecklistitemGrp</w:t>
      </w:r>
      <w:r w:rsidR="00546619" w:rsidRPr="00970EC6">
        <w:rPr>
          <w:rFonts w:ascii="Courier New" w:hAnsi="Courier New" w:cs="Courier New"/>
          <w:sz w:val="18"/>
          <w:szCs w:val="18"/>
          <w:highlight w:val="white"/>
          <w:lang w:val="en-GB"/>
        </w:rPr>
        <w:t>-basis</w:t>
      </w:r>
      <w:r w:rsidRPr="00970EC6">
        <w:rPr>
          <w:rFonts w:ascii="Courier New" w:hAnsi="Courier New" w:cs="Courier New"/>
          <w:sz w:val="18"/>
          <w:szCs w:val="18"/>
          <w:highlight w:val="white"/>
          <w:lang w:val="en-GB"/>
        </w:rPr>
        <w:t>"&gt;</w:t>
      </w:r>
    </w:p>
    <w:p w14:paraId="266D6C99" w14:textId="77777777" w:rsidR="00042645" w:rsidRPr="00970EC6" w:rsidRDefault="00042645" w:rsidP="00042645">
      <w:pPr>
        <w:autoSpaceDE w:val="0"/>
        <w:autoSpaceDN w:val="0"/>
        <w:adjustRightInd w:val="0"/>
        <w:spacing w:after="0" w:line="240" w:lineRule="auto"/>
        <w:rPr>
          <w:rFonts w:ascii="Courier New" w:hAnsi="Courier New" w:cs="Courier New"/>
          <w:sz w:val="18"/>
          <w:szCs w:val="18"/>
          <w:highlight w:val="white"/>
          <w:lang w:val="en-GB"/>
        </w:rPr>
      </w:pPr>
      <w:r w:rsidRPr="00970EC6">
        <w:rPr>
          <w:rFonts w:ascii="Courier New" w:hAnsi="Courier New" w:cs="Courier New"/>
          <w:sz w:val="18"/>
          <w:szCs w:val="18"/>
          <w:highlight w:val="white"/>
          <w:lang w:val="en-GB"/>
        </w:rPr>
        <w:tab/>
        <w:t>&lt;annotation&gt;</w:t>
      </w:r>
    </w:p>
    <w:p w14:paraId="4EEBFD6D" w14:textId="77777777" w:rsidR="00042645" w:rsidRPr="008420E9" w:rsidRDefault="00042645" w:rsidP="00042645">
      <w:pPr>
        <w:autoSpaceDE w:val="0"/>
        <w:autoSpaceDN w:val="0"/>
        <w:adjustRightInd w:val="0"/>
        <w:spacing w:after="0" w:line="240" w:lineRule="auto"/>
        <w:ind w:left="1440"/>
        <w:rPr>
          <w:rFonts w:ascii="Courier New" w:hAnsi="Courier New" w:cs="Courier New"/>
          <w:sz w:val="18"/>
          <w:szCs w:val="18"/>
          <w:highlight w:val="white"/>
        </w:rPr>
      </w:pPr>
      <w:r w:rsidRPr="008420E9">
        <w:rPr>
          <w:rFonts w:ascii="Courier New" w:hAnsi="Courier New" w:cs="Courier New"/>
          <w:sz w:val="18"/>
          <w:szCs w:val="18"/>
          <w:highlight w:val="white"/>
        </w:rPr>
        <w:t>&lt;documentation&gt;</w:t>
      </w:r>
    </w:p>
    <w:p w14:paraId="4E662240" w14:textId="77777777" w:rsidR="00042645" w:rsidRPr="008420E9" w:rsidRDefault="00042645" w:rsidP="00042645">
      <w:pPr>
        <w:autoSpaceDE w:val="0"/>
        <w:autoSpaceDN w:val="0"/>
        <w:adjustRightInd w:val="0"/>
        <w:spacing w:after="0" w:line="240" w:lineRule="auto"/>
        <w:ind w:left="1440"/>
        <w:rPr>
          <w:rFonts w:ascii="Courier New" w:hAnsi="Courier New" w:cs="Courier New"/>
          <w:sz w:val="18"/>
          <w:szCs w:val="18"/>
          <w:highlight w:val="white"/>
        </w:rPr>
      </w:pPr>
      <w:r w:rsidRPr="008420E9">
        <w:rPr>
          <w:rFonts w:ascii="Courier New" w:hAnsi="Courier New" w:cs="Courier New"/>
          <w:sz w:val="18"/>
          <w:szCs w:val="18"/>
          <w:highlight w:val="white"/>
        </w:rPr>
        <w:t xml:space="preserve">     Te controleren aandachtspunt voorafgaand aan het bereiken                          </w:t>
      </w:r>
      <w:r w:rsidRPr="008420E9">
        <w:rPr>
          <w:rFonts w:ascii="Courier New" w:hAnsi="Courier New" w:cs="Courier New"/>
          <w:sz w:val="18"/>
          <w:szCs w:val="18"/>
          <w:highlight w:val="white"/>
        </w:rPr>
        <w:br/>
        <w:t xml:space="preserve">     van een status van het STATUSTYPE</w:t>
      </w:r>
    </w:p>
    <w:p w14:paraId="3F3CE16B" w14:textId="77777777" w:rsidR="00042645" w:rsidRPr="008420E9" w:rsidRDefault="00042645" w:rsidP="00042645">
      <w:pPr>
        <w:autoSpaceDE w:val="0"/>
        <w:autoSpaceDN w:val="0"/>
        <w:adjustRightInd w:val="0"/>
        <w:spacing w:after="0" w:line="240" w:lineRule="auto"/>
        <w:rPr>
          <w:rFonts w:ascii="Courier New" w:hAnsi="Courier New" w:cs="Courier New"/>
          <w:sz w:val="18"/>
          <w:szCs w:val="18"/>
          <w:highlight w:val="white"/>
        </w:rPr>
      </w:pPr>
      <w:r w:rsidRPr="008420E9">
        <w:rPr>
          <w:rFonts w:ascii="Courier New" w:hAnsi="Courier New" w:cs="Courier New"/>
          <w:sz w:val="18"/>
          <w:szCs w:val="18"/>
          <w:highlight w:val="white"/>
        </w:rPr>
        <w:t xml:space="preserve">             &lt;/documentation&gt;</w:t>
      </w:r>
    </w:p>
    <w:p w14:paraId="1DA09C7E" w14:textId="77777777" w:rsidR="00042645" w:rsidRPr="008420E9" w:rsidRDefault="00042645" w:rsidP="00042645">
      <w:pPr>
        <w:autoSpaceDE w:val="0"/>
        <w:autoSpaceDN w:val="0"/>
        <w:adjustRightInd w:val="0"/>
        <w:spacing w:after="0" w:line="240" w:lineRule="auto"/>
        <w:rPr>
          <w:rFonts w:ascii="Courier New" w:hAnsi="Courier New" w:cs="Courier New"/>
          <w:sz w:val="18"/>
          <w:szCs w:val="18"/>
          <w:highlight w:val="white"/>
        </w:rPr>
      </w:pPr>
      <w:r w:rsidRPr="008420E9">
        <w:rPr>
          <w:rFonts w:ascii="Courier New" w:hAnsi="Courier New" w:cs="Courier New"/>
          <w:sz w:val="18"/>
          <w:szCs w:val="18"/>
          <w:highlight w:val="white"/>
        </w:rPr>
        <w:tab/>
        <w:t>&lt;/annotation&gt;</w:t>
      </w:r>
    </w:p>
    <w:p w14:paraId="35A0405A" w14:textId="77777777" w:rsidR="00042645" w:rsidRPr="008420E9" w:rsidRDefault="00042645" w:rsidP="00042645">
      <w:pPr>
        <w:autoSpaceDE w:val="0"/>
        <w:autoSpaceDN w:val="0"/>
        <w:adjustRightInd w:val="0"/>
        <w:spacing w:after="0" w:line="240" w:lineRule="auto"/>
        <w:rPr>
          <w:rFonts w:ascii="Courier New" w:hAnsi="Courier New" w:cs="Courier New"/>
          <w:sz w:val="18"/>
          <w:szCs w:val="18"/>
          <w:highlight w:val="white"/>
        </w:rPr>
      </w:pPr>
      <w:r w:rsidRPr="008420E9">
        <w:rPr>
          <w:rFonts w:ascii="Courier New" w:hAnsi="Courier New" w:cs="Courier New"/>
          <w:sz w:val="18"/>
          <w:szCs w:val="18"/>
          <w:highlight w:val="white"/>
        </w:rPr>
        <w:tab/>
        <w:t>&lt;sequence&gt;</w:t>
      </w:r>
    </w:p>
    <w:p w14:paraId="5FD18779" w14:textId="77777777" w:rsidR="00042645" w:rsidRPr="008420E9" w:rsidRDefault="00042645" w:rsidP="00042645">
      <w:pPr>
        <w:autoSpaceDE w:val="0"/>
        <w:autoSpaceDN w:val="0"/>
        <w:adjustRightInd w:val="0"/>
        <w:spacing w:after="0" w:line="240" w:lineRule="auto"/>
        <w:rPr>
          <w:rFonts w:ascii="Courier New" w:hAnsi="Courier New" w:cs="Courier New"/>
          <w:sz w:val="18"/>
          <w:szCs w:val="18"/>
          <w:highlight w:val="white"/>
        </w:rPr>
      </w:pPr>
      <w:r w:rsidRPr="008420E9">
        <w:rPr>
          <w:rFonts w:ascii="Courier New" w:hAnsi="Courier New" w:cs="Courier New"/>
          <w:sz w:val="18"/>
          <w:szCs w:val="18"/>
          <w:highlight w:val="white"/>
        </w:rPr>
        <w:tab/>
        <w:t xml:space="preserve">    &lt;element name="naam" type="ztc:Naam-e" minOccurs="0" </w:t>
      </w:r>
      <w:r w:rsidRPr="008420E9">
        <w:rPr>
          <w:rFonts w:ascii="Courier New" w:hAnsi="Courier New" w:cs="Courier New"/>
          <w:sz w:val="18"/>
          <w:szCs w:val="18"/>
          <w:highlight w:val="white"/>
        </w:rPr>
        <w:br/>
        <w:t xml:space="preserve">                    </w:t>
      </w:r>
      <w:r w:rsidR="0048626E">
        <w:rPr>
          <w:rFonts w:ascii="Courier New" w:hAnsi="Courier New" w:cs="Courier New"/>
          <w:sz w:val="18"/>
          <w:szCs w:val="18"/>
          <w:highlight w:val="white"/>
        </w:rPr>
        <w:t>meta</w:t>
      </w:r>
      <w:r w:rsidRPr="002E05BE">
        <w:rPr>
          <w:rFonts w:ascii="Courier New" w:hAnsi="Courier New" w:cs="Courier New"/>
          <w:sz w:val="18"/>
          <w:szCs w:val="18"/>
          <w:highlight w:val="white"/>
        </w:rPr>
        <w:t>:materieleHistorie="true"</w:t>
      </w:r>
      <w:r w:rsidRPr="008420E9">
        <w:rPr>
          <w:rFonts w:ascii="Courier New" w:hAnsi="Courier New" w:cs="Courier New"/>
          <w:sz w:val="18"/>
          <w:szCs w:val="18"/>
          <w:highlight w:val="white"/>
        </w:rPr>
        <w:t>/&gt;</w:t>
      </w:r>
    </w:p>
    <w:p w14:paraId="04471171" w14:textId="77777777" w:rsidR="00042645" w:rsidRPr="008420E9" w:rsidRDefault="00042645" w:rsidP="00042645">
      <w:pPr>
        <w:autoSpaceDE w:val="0"/>
        <w:autoSpaceDN w:val="0"/>
        <w:adjustRightInd w:val="0"/>
        <w:spacing w:after="0" w:line="240" w:lineRule="auto"/>
        <w:rPr>
          <w:rFonts w:ascii="Courier New" w:hAnsi="Courier New" w:cs="Courier New"/>
          <w:sz w:val="18"/>
          <w:szCs w:val="18"/>
          <w:highlight w:val="white"/>
        </w:rPr>
      </w:pPr>
      <w:r w:rsidRPr="008420E9">
        <w:rPr>
          <w:rFonts w:ascii="Courier New" w:hAnsi="Courier New" w:cs="Courier New"/>
          <w:sz w:val="18"/>
          <w:szCs w:val="18"/>
          <w:highlight w:val="white"/>
        </w:rPr>
        <w:tab/>
        <w:t xml:space="preserve">    &lt;element name="vraag" type="ztc:Vraag-e" minOccurs="0" </w:t>
      </w:r>
      <w:r w:rsidRPr="008420E9">
        <w:rPr>
          <w:rFonts w:ascii="Courier New" w:hAnsi="Courier New" w:cs="Courier New"/>
          <w:sz w:val="18"/>
          <w:szCs w:val="18"/>
          <w:highlight w:val="white"/>
        </w:rPr>
        <w:br/>
        <w:t xml:space="preserve">                    </w:t>
      </w:r>
      <w:r w:rsidR="0048626E">
        <w:rPr>
          <w:rFonts w:ascii="Courier New" w:hAnsi="Courier New" w:cs="Courier New"/>
          <w:sz w:val="18"/>
          <w:szCs w:val="18"/>
          <w:highlight w:val="white"/>
        </w:rPr>
        <w:t>meta</w:t>
      </w:r>
      <w:r w:rsidRPr="002E05BE">
        <w:rPr>
          <w:rFonts w:ascii="Courier New" w:hAnsi="Courier New" w:cs="Courier New"/>
          <w:sz w:val="18"/>
          <w:szCs w:val="18"/>
          <w:highlight w:val="white"/>
        </w:rPr>
        <w:t>:materieleHistorie="true"</w:t>
      </w:r>
      <w:r w:rsidRPr="008420E9">
        <w:rPr>
          <w:rFonts w:ascii="Courier New" w:hAnsi="Courier New" w:cs="Courier New"/>
          <w:sz w:val="18"/>
          <w:szCs w:val="18"/>
          <w:highlight w:val="white"/>
        </w:rPr>
        <w:t>/&gt;</w:t>
      </w:r>
    </w:p>
    <w:p w14:paraId="3574BF6B" w14:textId="77777777" w:rsidR="00042645" w:rsidRPr="008420E9" w:rsidRDefault="00042645" w:rsidP="00042645">
      <w:pPr>
        <w:autoSpaceDE w:val="0"/>
        <w:autoSpaceDN w:val="0"/>
        <w:adjustRightInd w:val="0"/>
        <w:spacing w:after="0" w:line="240" w:lineRule="auto"/>
        <w:rPr>
          <w:rFonts w:ascii="Courier New" w:hAnsi="Courier New" w:cs="Courier New"/>
          <w:sz w:val="18"/>
          <w:szCs w:val="18"/>
          <w:highlight w:val="white"/>
        </w:rPr>
      </w:pPr>
      <w:r w:rsidRPr="008420E9">
        <w:rPr>
          <w:rFonts w:ascii="Courier New" w:hAnsi="Courier New" w:cs="Courier New"/>
          <w:sz w:val="18"/>
          <w:szCs w:val="18"/>
          <w:highlight w:val="white"/>
        </w:rPr>
        <w:tab/>
        <w:t xml:space="preserve">    &lt;element name="verplicht" type="bg:Indicatie-e"</w:t>
      </w:r>
      <w:r w:rsidRPr="008420E9">
        <w:rPr>
          <w:rFonts w:ascii="Courier New" w:hAnsi="Courier New" w:cs="Courier New"/>
          <w:sz w:val="18"/>
          <w:szCs w:val="18"/>
          <w:highlight w:val="white"/>
        </w:rPr>
        <w:br/>
        <w:t xml:space="preserve">                    minOccurs="0" </w:t>
      </w:r>
      <w:r w:rsidR="0048626E">
        <w:rPr>
          <w:rFonts w:ascii="Courier New" w:hAnsi="Courier New" w:cs="Courier New"/>
          <w:sz w:val="18"/>
          <w:szCs w:val="18"/>
          <w:highlight w:val="white"/>
        </w:rPr>
        <w:t>meta</w:t>
      </w:r>
      <w:r w:rsidRPr="002E05BE">
        <w:rPr>
          <w:rFonts w:ascii="Courier New" w:hAnsi="Courier New" w:cs="Courier New"/>
          <w:sz w:val="18"/>
          <w:szCs w:val="18"/>
          <w:highlight w:val="white"/>
        </w:rPr>
        <w:t>:materieleHistorie="true"</w:t>
      </w:r>
      <w:r w:rsidRPr="008420E9">
        <w:rPr>
          <w:rFonts w:ascii="Courier New" w:hAnsi="Courier New" w:cs="Courier New"/>
          <w:sz w:val="18"/>
          <w:szCs w:val="18"/>
          <w:highlight w:val="white"/>
        </w:rPr>
        <w:t>/&gt;</w:t>
      </w:r>
    </w:p>
    <w:p w14:paraId="5AE03B85" w14:textId="77777777" w:rsidR="00042645" w:rsidRPr="008420E9" w:rsidRDefault="00042645" w:rsidP="00042645">
      <w:pPr>
        <w:autoSpaceDE w:val="0"/>
        <w:autoSpaceDN w:val="0"/>
        <w:adjustRightInd w:val="0"/>
        <w:spacing w:after="0" w:line="240" w:lineRule="auto"/>
        <w:rPr>
          <w:rFonts w:ascii="Courier New" w:hAnsi="Courier New" w:cs="Courier New"/>
          <w:sz w:val="18"/>
          <w:szCs w:val="18"/>
          <w:highlight w:val="white"/>
        </w:rPr>
      </w:pPr>
      <w:r w:rsidRPr="008420E9">
        <w:rPr>
          <w:rFonts w:ascii="Courier New" w:hAnsi="Courier New" w:cs="Courier New"/>
          <w:sz w:val="18"/>
          <w:szCs w:val="18"/>
          <w:highlight w:val="white"/>
        </w:rPr>
        <w:tab/>
        <w:t xml:space="preserve">    &lt;element name="toelichting" type="ztc:Toelichting-e"</w:t>
      </w:r>
    </w:p>
    <w:p w14:paraId="67583A60" w14:textId="77777777" w:rsidR="00042645" w:rsidRPr="00970EC6" w:rsidRDefault="00042645" w:rsidP="002E05BE">
      <w:pPr>
        <w:autoSpaceDE w:val="0"/>
        <w:autoSpaceDN w:val="0"/>
        <w:adjustRightInd w:val="0"/>
        <w:spacing w:after="0" w:line="240" w:lineRule="auto"/>
        <w:rPr>
          <w:rFonts w:ascii="Courier New" w:hAnsi="Courier New" w:cs="Courier New"/>
          <w:sz w:val="18"/>
          <w:szCs w:val="18"/>
          <w:highlight w:val="white"/>
          <w:lang w:val="fr-FR"/>
        </w:rPr>
      </w:pPr>
      <w:r w:rsidRPr="008420E9">
        <w:rPr>
          <w:rFonts w:ascii="Courier New" w:hAnsi="Courier New" w:cs="Courier New"/>
          <w:sz w:val="18"/>
          <w:szCs w:val="18"/>
          <w:highlight w:val="white"/>
        </w:rPr>
        <w:t xml:space="preserve">                    </w:t>
      </w:r>
      <w:r w:rsidRPr="00970EC6">
        <w:rPr>
          <w:rFonts w:ascii="Courier New" w:hAnsi="Courier New" w:cs="Courier New"/>
          <w:sz w:val="18"/>
          <w:szCs w:val="18"/>
          <w:highlight w:val="white"/>
          <w:lang w:val="fr-FR"/>
        </w:rPr>
        <w:t xml:space="preserve">minOccurs="0" </w:t>
      </w:r>
      <w:r w:rsidR="0048626E" w:rsidRPr="00970EC6">
        <w:rPr>
          <w:rFonts w:ascii="Courier New" w:hAnsi="Courier New" w:cs="Courier New"/>
          <w:sz w:val="18"/>
          <w:szCs w:val="18"/>
          <w:highlight w:val="white"/>
          <w:lang w:val="fr-FR"/>
        </w:rPr>
        <w:t>meta</w:t>
      </w:r>
      <w:r w:rsidRPr="00970EC6">
        <w:rPr>
          <w:rFonts w:ascii="Courier New" w:hAnsi="Courier New" w:cs="Courier New"/>
          <w:sz w:val="18"/>
          <w:szCs w:val="18"/>
          <w:highlight w:val="white"/>
          <w:lang w:val="fr-FR"/>
        </w:rPr>
        <w:t>:materieleHistorie="true"/&gt;</w:t>
      </w:r>
    </w:p>
    <w:p w14:paraId="3EC465A4" w14:textId="77777777" w:rsidR="00042645" w:rsidRPr="00970EC6" w:rsidRDefault="00042645" w:rsidP="00042645">
      <w:pPr>
        <w:autoSpaceDE w:val="0"/>
        <w:autoSpaceDN w:val="0"/>
        <w:adjustRightInd w:val="0"/>
        <w:spacing w:after="0" w:line="240" w:lineRule="auto"/>
        <w:rPr>
          <w:rFonts w:ascii="Courier New" w:hAnsi="Courier New" w:cs="Courier New"/>
          <w:sz w:val="18"/>
          <w:szCs w:val="18"/>
          <w:highlight w:val="white"/>
          <w:lang w:val="fr-FR"/>
        </w:rPr>
      </w:pPr>
      <w:r w:rsidRPr="00970EC6">
        <w:rPr>
          <w:rFonts w:ascii="Courier New" w:hAnsi="Courier New" w:cs="Courier New"/>
          <w:sz w:val="18"/>
          <w:szCs w:val="18"/>
          <w:highlight w:val="white"/>
          <w:lang w:val="fr-FR"/>
        </w:rPr>
        <w:t xml:space="preserve">    &lt;/sequence&gt;</w:t>
      </w:r>
    </w:p>
    <w:p w14:paraId="0F7C2C95" w14:textId="77777777" w:rsidR="00042645" w:rsidRPr="00970EC6" w:rsidRDefault="00042645" w:rsidP="00042645">
      <w:pPr>
        <w:rPr>
          <w:rFonts w:ascii="Courier New" w:hAnsi="Courier New" w:cs="Courier New"/>
          <w:sz w:val="18"/>
          <w:szCs w:val="18"/>
          <w:lang w:val="fr-FR"/>
        </w:rPr>
      </w:pPr>
      <w:r w:rsidRPr="00970EC6">
        <w:rPr>
          <w:rFonts w:ascii="Courier New" w:hAnsi="Courier New" w:cs="Courier New"/>
          <w:sz w:val="18"/>
          <w:szCs w:val="18"/>
          <w:highlight w:val="white"/>
          <w:lang w:val="fr-FR"/>
        </w:rPr>
        <w:t>&lt;/complexType&gt;</w:t>
      </w:r>
    </w:p>
    <w:p w14:paraId="29C7081A" w14:textId="77777777" w:rsidR="00A54FC2" w:rsidRPr="00970EC6" w:rsidRDefault="00A54FC2" w:rsidP="00A54FC2">
      <w:pPr>
        <w:pStyle w:val="Kop1"/>
        <w:rPr>
          <w:lang w:val="fr-FR"/>
        </w:rPr>
      </w:pPr>
      <w:r w:rsidRPr="00970EC6">
        <w:rPr>
          <w:lang w:val="fr-FR"/>
        </w:rPr>
        <w:t>Relatie</w:t>
      </w:r>
    </w:p>
    <w:p w14:paraId="538E9B38" w14:textId="77777777" w:rsidR="003E214B" w:rsidRDefault="004D6392">
      <w:r w:rsidRPr="008420E9">
        <w:t>Een relatie</w:t>
      </w:r>
      <w:r w:rsidR="00CF26A5" w:rsidRPr="008420E9">
        <w:t xml:space="preserve"> </w:t>
      </w:r>
      <w:r w:rsidR="005867FE">
        <w:t>wordt als volgt vertaald.</w:t>
      </w:r>
    </w:p>
    <w:p w14:paraId="20E5A204" w14:textId="77777777" w:rsidR="005867FE" w:rsidRPr="008420E9" w:rsidRDefault="005867FE" w:rsidP="00DB373F">
      <w:pPr>
        <w:pStyle w:val="Kop2"/>
      </w:pPr>
      <w:r>
        <w:t>Element</w:t>
      </w:r>
    </w:p>
    <w:p w14:paraId="248531CC" w14:textId="77777777" w:rsidR="003B2939" w:rsidRPr="00B64B3E" w:rsidRDefault="003B2939" w:rsidP="003B2939">
      <w:pPr>
        <w:spacing w:after="0"/>
        <w:rPr>
          <w:rFonts w:ascii="Courier New" w:hAnsi="Courier New" w:cs="Courier New"/>
          <w:sz w:val="18"/>
          <w:szCs w:val="18"/>
        </w:rPr>
      </w:pPr>
      <w:r w:rsidRPr="008420E9">
        <w:rPr>
          <w:rFonts w:ascii="Courier New" w:hAnsi="Courier New" w:cs="Courier New"/>
          <w:sz w:val="18"/>
          <w:szCs w:val="18"/>
        </w:rPr>
        <w:t>&lt;element name="[</w:t>
      </w:r>
      <w:r w:rsidR="00CF26A5" w:rsidRPr="008420E9">
        <w:rPr>
          <w:rFonts w:ascii="Courier New" w:hAnsi="Courier New" w:cs="Courier New"/>
          <w:sz w:val="18"/>
          <w:szCs w:val="18"/>
          <w:u w:val="single"/>
        </w:rPr>
        <w:t>Relatie.naam</w:t>
      </w:r>
      <w:r w:rsidRPr="008420E9">
        <w:rPr>
          <w:rFonts w:ascii="Courier New" w:hAnsi="Courier New" w:cs="Courier New"/>
          <w:sz w:val="18"/>
          <w:szCs w:val="18"/>
        </w:rPr>
        <w:t>]</w:t>
      </w:r>
      <w:r w:rsidR="003F3C6A" w:rsidRPr="008420E9">
        <w:rPr>
          <w:rFonts w:ascii="Courier New" w:hAnsi="Courier New" w:cs="Courier New"/>
          <w:sz w:val="18"/>
          <w:szCs w:val="18"/>
        </w:rPr>
        <w:t>[</w:t>
      </w:r>
      <w:r w:rsidR="003F3C6A" w:rsidRPr="00E45B6B">
        <w:rPr>
          <w:rFonts w:ascii="Courier New" w:hAnsi="Courier New" w:cs="Courier New"/>
          <w:sz w:val="18"/>
          <w:szCs w:val="18"/>
          <w:u w:val="single"/>
        </w:rPr>
        <w:t>Relatie.target.naam</w:t>
      </w:r>
      <w:r w:rsidR="003F3C6A" w:rsidRPr="00B64B3E">
        <w:rPr>
          <w:rFonts w:ascii="Courier New" w:hAnsi="Courier New" w:cs="Courier New"/>
          <w:sz w:val="18"/>
          <w:szCs w:val="18"/>
        </w:rPr>
        <w:t>]</w:t>
      </w:r>
      <w:r w:rsidRPr="00B64B3E">
        <w:rPr>
          <w:rFonts w:ascii="Courier New" w:hAnsi="Courier New" w:cs="Courier New"/>
          <w:sz w:val="18"/>
          <w:szCs w:val="18"/>
        </w:rPr>
        <w:t xml:space="preserve">" </w:t>
      </w:r>
    </w:p>
    <w:p w14:paraId="24D41762" w14:textId="77777777" w:rsidR="003B2939" w:rsidRPr="008420E9" w:rsidRDefault="003B2939" w:rsidP="003B2939">
      <w:pPr>
        <w:spacing w:after="0"/>
        <w:ind w:left="720"/>
        <w:rPr>
          <w:rFonts w:ascii="Courier New" w:hAnsi="Courier New" w:cs="Courier New"/>
          <w:sz w:val="18"/>
          <w:szCs w:val="18"/>
        </w:rPr>
      </w:pPr>
      <w:r w:rsidRPr="00D60293">
        <w:rPr>
          <w:rFonts w:ascii="Courier New" w:hAnsi="Courier New" w:cs="Courier New"/>
          <w:sz w:val="18"/>
          <w:szCs w:val="18"/>
        </w:rPr>
        <w:t>type="</w:t>
      </w:r>
      <w:r w:rsidR="007A15BC" w:rsidRPr="00D60293">
        <w:rPr>
          <w:rFonts w:ascii="Courier New" w:hAnsi="Courier New" w:cs="Courier New"/>
          <w:sz w:val="18"/>
          <w:szCs w:val="18"/>
        </w:rPr>
        <w:t>[</w:t>
      </w:r>
      <w:r w:rsidR="007A15BC" w:rsidRPr="001A41F4">
        <w:rPr>
          <w:rFonts w:ascii="Courier New" w:hAnsi="Courier New" w:cs="Courier New"/>
          <w:sz w:val="18"/>
          <w:szCs w:val="18"/>
          <w:u w:val="single"/>
        </w:rPr>
        <w:t>ns qualifier</w:t>
      </w:r>
      <w:r w:rsidR="007A15BC" w:rsidRPr="001A41F4">
        <w:rPr>
          <w:rFonts w:ascii="Courier New" w:hAnsi="Courier New" w:cs="Courier New"/>
          <w:sz w:val="18"/>
          <w:szCs w:val="18"/>
        </w:rPr>
        <w:t>]</w:t>
      </w:r>
      <w:r w:rsidRPr="002E05BE">
        <w:rPr>
          <w:rFonts w:ascii="Courier New" w:hAnsi="Courier New" w:cs="Courier New"/>
          <w:sz w:val="18"/>
          <w:szCs w:val="18"/>
        </w:rPr>
        <w:t>:[</w:t>
      </w:r>
      <w:r w:rsidR="00CF26A5" w:rsidRPr="002E05BE">
        <w:rPr>
          <w:rFonts w:ascii="Courier New" w:hAnsi="Courier New" w:cs="Courier New"/>
          <w:sz w:val="18"/>
          <w:szCs w:val="18"/>
          <w:u w:val="single"/>
        </w:rPr>
        <w:t>Relatie.</w:t>
      </w:r>
      <w:r w:rsidR="00CF26A5" w:rsidRPr="008420E9">
        <w:rPr>
          <w:rFonts w:ascii="Courier New" w:hAnsi="Courier New" w:cs="Courier New"/>
          <w:sz w:val="18"/>
          <w:szCs w:val="18"/>
          <w:u w:val="single"/>
        </w:rPr>
        <w:t>m</w:t>
      </w:r>
      <w:r w:rsidRPr="008420E9">
        <w:rPr>
          <w:rFonts w:ascii="Courier New" w:hAnsi="Courier New" w:cs="Courier New"/>
          <w:sz w:val="18"/>
          <w:szCs w:val="18"/>
          <w:u w:val="single"/>
        </w:rPr>
        <w:t>nemonic</w:t>
      </w:r>
      <w:r w:rsidRPr="008420E9">
        <w:rPr>
          <w:rFonts w:ascii="Courier New" w:hAnsi="Courier New" w:cs="Courier New"/>
          <w:sz w:val="18"/>
          <w:szCs w:val="18"/>
        </w:rPr>
        <w:t>]</w:t>
      </w:r>
      <w:r w:rsidR="003E7373">
        <w:rPr>
          <w:rFonts w:ascii="Courier New" w:hAnsi="Courier New" w:cs="Courier New"/>
          <w:sz w:val="18"/>
          <w:szCs w:val="18"/>
        </w:rPr>
        <w:t>[</w:t>
      </w:r>
      <w:r w:rsidR="003E7373" w:rsidRPr="00DB373F">
        <w:rPr>
          <w:rFonts w:ascii="Courier New" w:hAnsi="Courier New" w:cs="Courier New"/>
          <w:b/>
          <w:i/>
          <w:sz w:val="18"/>
          <w:szCs w:val="18"/>
        </w:rPr>
        <w:t>Suffix</w:t>
      </w:r>
      <w:r w:rsidR="007C5A49">
        <w:rPr>
          <w:rFonts w:ascii="Courier New" w:hAnsi="Courier New" w:cs="Courier New"/>
          <w:b/>
          <w:i/>
          <w:sz w:val="18"/>
          <w:szCs w:val="18"/>
        </w:rPr>
        <w:t>KB</w:t>
      </w:r>
      <w:r w:rsidR="003E7373">
        <w:rPr>
          <w:rFonts w:ascii="Courier New" w:hAnsi="Courier New" w:cs="Courier New"/>
          <w:sz w:val="18"/>
          <w:szCs w:val="18"/>
        </w:rPr>
        <w:t>(</w:t>
      </w:r>
      <w:r w:rsidR="003E7373" w:rsidRPr="00DB373F">
        <w:rPr>
          <w:rFonts w:ascii="Courier New" w:hAnsi="Courier New" w:cs="Courier New"/>
          <w:sz w:val="18"/>
          <w:szCs w:val="18"/>
          <w:u w:val="single"/>
        </w:rPr>
        <w:t>Relatie</w:t>
      </w:r>
      <w:r w:rsidR="003E7373">
        <w:rPr>
          <w:rFonts w:ascii="Courier New" w:hAnsi="Courier New" w:cs="Courier New"/>
          <w:sz w:val="18"/>
          <w:szCs w:val="18"/>
        </w:rPr>
        <w:t>)]</w:t>
      </w:r>
      <w:r w:rsidRPr="008420E9">
        <w:rPr>
          <w:rFonts w:ascii="Courier New" w:hAnsi="Courier New" w:cs="Courier New"/>
          <w:sz w:val="18"/>
          <w:szCs w:val="18"/>
        </w:rPr>
        <w:t xml:space="preserve">" </w:t>
      </w:r>
    </w:p>
    <w:p w14:paraId="7791CDE2" w14:textId="77777777" w:rsidR="003B2939" w:rsidRPr="008420E9" w:rsidRDefault="003B2939" w:rsidP="003B2939">
      <w:pPr>
        <w:spacing w:after="0"/>
        <w:ind w:left="720"/>
        <w:rPr>
          <w:rFonts w:ascii="Courier New" w:hAnsi="Courier New" w:cs="Courier New"/>
          <w:sz w:val="18"/>
          <w:szCs w:val="18"/>
        </w:rPr>
      </w:pPr>
      <w:r w:rsidRPr="008420E9">
        <w:rPr>
          <w:rFonts w:ascii="Courier New" w:hAnsi="Courier New" w:cs="Courier New"/>
          <w:sz w:val="18"/>
          <w:szCs w:val="18"/>
        </w:rPr>
        <w:t>minOccurs="0"</w:t>
      </w:r>
    </w:p>
    <w:p w14:paraId="2F945BA7" w14:textId="77777777" w:rsidR="003B2939" w:rsidRPr="008420E9" w:rsidRDefault="009C23AF" w:rsidP="003B2939">
      <w:pPr>
        <w:spacing w:after="0"/>
        <w:ind w:left="720"/>
        <w:rPr>
          <w:rFonts w:ascii="Courier New" w:hAnsi="Courier New" w:cs="Courier New"/>
          <w:sz w:val="18"/>
          <w:szCs w:val="18"/>
        </w:rPr>
      </w:pPr>
      <w:r w:rsidRPr="008420E9">
        <w:rPr>
          <w:rFonts w:ascii="Courier New" w:hAnsi="Courier New" w:cs="Courier New"/>
          <w:sz w:val="18"/>
          <w:szCs w:val="18"/>
        </w:rPr>
        <w:t>max</w:t>
      </w:r>
      <w:r w:rsidR="003B2939" w:rsidRPr="008420E9">
        <w:rPr>
          <w:rFonts w:ascii="Courier New" w:hAnsi="Courier New" w:cs="Courier New"/>
          <w:sz w:val="18"/>
          <w:szCs w:val="18"/>
        </w:rPr>
        <w:t>Occurs="[</w:t>
      </w:r>
      <w:r w:rsidR="00C10D3C" w:rsidRPr="008420E9">
        <w:rPr>
          <w:rFonts w:ascii="Courier New" w:hAnsi="Courier New" w:cs="Courier New"/>
          <w:b/>
          <w:i/>
          <w:sz w:val="18"/>
          <w:szCs w:val="18"/>
        </w:rPr>
        <w:t>maxVoorkomens</w:t>
      </w:r>
      <w:r w:rsidR="00C10D3C" w:rsidRPr="008420E9">
        <w:rPr>
          <w:rFonts w:ascii="Courier New" w:hAnsi="Courier New" w:cs="Courier New"/>
          <w:sz w:val="18"/>
          <w:szCs w:val="18"/>
        </w:rPr>
        <w:t>(</w:t>
      </w:r>
      <w:r w:rsidR="00CF26A5" w:rsidRPr="008420E9">
        <w:rPr>
          <w:rFonts w:ascii="Courier New" w:hAnsi="Courier New" w:cs="Courier New"/>
          <w:sz w:val="18"/>
          <w:szCs w:val="18"/>
          <w:u w:val="single"/>
        </w:rPr>
        <w:t>Relatie.t</w:t>
      </w:r>
      <w:r w:rsidRPr="008420E9">
        <w:rPr>
          <w:rFonts w:ascii="Courier New" w:hAnsi="Courier New" w:cs="Courier New"/>
          <w:sz w:val="18"/>
          <w:szCs w:val="18"/>
          <w:u w:val="single"/>
        </w:rPr>
        <w:t>arget</w:t>
      </w:r>
      <w:r w:rsidR="00994B12" w:rsidRPr="008420E9">
        <w:rPr>
          <w:rFonts w:ascii="Courier New" w:hAnsi="Courier New" w:cs="Courier New"/>
          <w:sz w:val="18"/>
          <w:szCs w:val="18"/>
          <w:u w:val="single"/>
        </w:rPr>
        <w:t>.indicatieKardinaliteit</w:t>
      </w:r>
      <w:r w:rsidR="00C10D3C" w:rsidRPr="008420E9">
        <w:rPr>
          <w:rFonts w:ascii="Courier New" w:hAnsi="Courier New" w:cs="Courier New"/>
          <w:sz w:val="18"/>
          <w:szCs w:val="18"/>
          <w:u w:val="single"/>
        </w:rPr>
        <w:t>)</w:t>
      </w:r>
      <w:r w:rsidR="003B2939" w:rsidRPr="008420E9">
        <w:rPr>
          <w:rFonts w:ascii="Courier New" w:hAnsi="Courier New" w:cs="Courier New"/>
          <w:sz w:val="18"/>
          <w:szCs w:val="18"/>
        </w:rPr>
        <w:t xml:space="preserve">]"  </w:t>
      </w:r>
    </w:p>
    <w:p w14:paraId="698CD594" w14:textId="77777777" w:rsidR="003B2939" w:rsidRPr="002E05BE" w:rsidRDefault="000C1E6D" w:rsidP="003B2939">
      <w:pPr>
        <w:spacing w:after="0"/>
        <w:ind w:left="720"/>
        <w:rPr>
          <w:rFonts w:ascii="Courier New" w:hAnsi="Courier New" w:cs="Courier New"/>
          <w:sz w:val="18"/>
          <w:szCs w:val="18"/>
        </w:rPr>
      </w:pPr>
      <w:r>
        <w:rPr>
          <w:rFonts w:ascii="Courier New" w:hAnsi="Courier New" w:cs="Courier New"/>
          <w:sz w:val="18"/>
          <w:szCs w:val="18"/>
        </w:rPr>
        <w:t>[</w:t>
      </w:r>
      <w:r w:rsidR="0048626E">
        <w:rPr>
          <w:rFonts w:ascii="Courier New" w:hAnsi="Courier New" w:cs="Courier New"/>
          <w:sz w:val="18"/>
          <w:szCs w:val="18"/>
        </w:rPr>
        <w:t>meta</w:t>
      </w:r>
      <w:r w:rsidR="003B2939" w:rsidRPr="002E05BE">
        <w:rPr>
          <w:rFonts w:ascii="Courier New" w:hAnsi="Courier New" w:cs="Courier New"/>
          <w:sz w:val="18"/>
          <w:szCs w:val="18"/>
        </w:rPr>
        <w:t>:materieleHistorie</w:t>
      </w:r>
      <w:r w:rsidR="003B2939" w:rsidRPr="00B64B3E">
        <w:rPr>
          <w:rFonts w:ascii="Courier New" w:hAnsi="Courier New" w:cs="Courier New"/>
          <w:sz w:val="18"/>
          <w:szCs w:val="18"/>
        </w:rPr>
        <w:t>="[</w:t>
      </w:r>
      <w:r w:rsidR="004D6392" w:rsidRPr="00B64B3E">
        <w:rPr>
          <w:rFonts w:ascii="Courier New" w:hAnsi="Courier New" w:cs="Courier New"/>
          <w:b/>
          <w:i/>
          <w:sz w:val="18"/>
          <w:szCs w:val="18"/>
        </w:rPr>
        <w:t>Boolean</w:t>
      </w:r>
      <w:r w:rsidR="004D6392" w:rsidRPr="00D60293">
        <w:rPr>
          <w:rFonts w:ascii="Courier New" w:hAnsi="Courier New" w:cs="Courier New"/>
          <w:sz w:val="18"/>
          <w:szCs w:val="18"/>
        </w:rPr>
        <w:t>(</w:t>
      </w:r>
      <w:r w:rsidR="00CF26A5" w:rsidRPr="00D60293">
        <w:rPr>
          <w:rFonts w:ascii="Courier New" w:hAnsi="Courier New" w:cs="Courier New"/>
          <w:sz w:val="18"/>
          <w:szCs w:val="18"/>
          <w:u w:val="single"/>
        </w:rPr>
        <w:t>Relatie.i</w:t>
      </w:r>
      <w:r w:rsidR="003B2939" w:rsidRPr="00D60293">
        <w:rPr>
          <w:rFonts w:ascii="Courier New" w:hAnsi="Courier New" w:cs="Courier New"/>
          <w:sz w:val="18"/>
          <w:szCs w:val="18"/>
          <w:u w:val="single"/>
        </w:rPr>
        <w:t>ndicatie</w:t>
      </w:r>
      <w:r w:rsidR="00CF26A5" w:rsidRPr="00D60293">
        <w:rPr>
          <w:rFonts w:ascii="Courier New" w:hAnsi="Courier New" w:cs="Courier New"/>
          <w:sz w:val="18"/>
          <w:szCs w:val="18"/>
          <w:u w:val="single"/>
        </w:rPr>
        <w:t>M</w:t>
      </w:r>
      <w:r w:rsidR="003B2939" w:rsidRPr="001A41F4">
        <w:rPr>
          <w:rFonts w:ascii="Courier New" w:hAnsi="Courier New" w:cs="Courier New"/>
          <w:sz w:val="18"/>
          <w:szCs w:val="18"/>
          <w:u w:val="single"/>
        </w:rPr>
        <w:t>ateriele</w:t>
      </w:r>
      <w:r w:rsidR="00CF26A5" w:rsidRPr="001A41F4">
        <w:rPr>
          <w:rFonts w:ascii="Courier New" w:hAnsi="Courier New" w:cs="Courier New"/>
          <w:sz w:val="18"/>
          <w:szCs w:val="18"/>
          <w:u w:val="single"/>
        </w:rPr>
        <w:t>H</w:t>
      </w:r>
      <w:r w:rsidR="003B2939" w:rsidRPr="002E05BE">
        <w:rPr>
          <w:rFonts w:ascii="Courier New" w:hAnsi="Courier New" w:cs="Courier New"/>
          <w:sz w:val="18"/>
          <w:szCs w:val="18"/>
          <w:u w:val="single"/>
        </w:rPr>
        <w:t>istorie</w:t>
      </w:r>
      <w:r w:rsidR="004D6392" w:rsidRPr="002E05BE">
        <w:rPr>
          <w:rFonts w:ascii="Courier New" w:hAnsi="Courier New" w:cs="Courier New"/>
          <w:sz w:val="18"/>
          <w:szCs w:val="18"/>
        </w:rPr>
        <w:t>)]</w:t>
      </w:r>
      <w:r w:rsidR="003B2939" w:rsidRPr="002E05BE">
        <w:rPr>
          <w:rFonts w:ascii="Courier New" w:hAnsi="Courier New" w:cs="Courier New"/>
          <w:sz w:val="18"/>
          <w:szCs w:val="18"/>
        </w:rPr>
        <w:t>"</w:t>
      </w:r>
      <w:r>
        <w:rPr>
          <w:rFonts w:ascii="Courier New" w:hAnsi="Courier New" w:cs="Courier New"/>
          <w:sz w:val="18"/>
          <w:szCs w:val="18"/>
        </w:rPr>
        <w:t>]?</w:t>
      </w:r>
      <w:r w:rsidR="003B2939" w:rsidRPr="002E05BE">
        <w:rPr>
          <w:rFonts w:ascii="Courier New" w:hAnsi="Courier New" w:cs="Courier New"/>
          <w:sz w:val="18"/>
          <w:szCs w:val="18"/>
        </w:rPr>
        <w:t xml:space="preserve"> </w:t>
      </w:r>
    </w:p>
    <w:p w14:paraId="5AEA8CA5" w14:textId="77777777" w:rsidR="009C2D12" w:rsidRPr="008420E9" w:rsidRDefault="000C1E6D">
      <w:pPr>
        <w:spacing w:after="0"/>
        <w:ind w:left="720"/>
        <w:rPr>
          <w:rFonts w:ascii="Courier New" w:hAnsi="Courier New" w:cs="Courier New"/>
          <w:sz w:val="18"/>
          <w:szCs w:val="18"/>
        </w:rPr>
      </w:pPr>
      <w:r>
        <w:rPr>
          <w:rFonts w:ascii="Courier New" w:hAnsi="Courier New" w:cs="Courier New"/>
          <w:sz w:val="18"/>
          <w:szCs w:val="18"/>
        </w:rPr>
        <w:t>[</w:t>
      </w:r>
      <w:r w:rsidR="0048626E">
        <w:rPr>
          <w:rFonts w:ascii="Courier New" w:hAnsi="Courier New" w:cs="Courier New"/>
          <w:sz w:val="18"/>
          <w:szCs w:val="18"/>
        </w:rPr>
        <w:t>meta</w:t>
      </w:r>
      <w:r w:rsidR="003B2939" w:rsidRPr="002E05BE">
        <w:rPr>
          <w:rFonts w:ascii="Courier New" w:hAnsi="Courier New" w:cs="Courier New"/>
          <w:sz w:val="18"/>
          <w:szCs w:val="18"/>
        </w:rPr>
        <w:t>:formeleHistorie="[</w:t>
      </w:r>
      <w:r w:rsidR="004D6392" w:rsidRPr="002E05BE">
        <w:rPr>
          <w:rFonts w:ascii="Courier New" w:hAnsi="Courier New" w:cs="Courier New"/>
          <w:b/>
          <w:i/>
          <w:sz w:val="18"/>
          <w:szCs w:val="18"/>
        </w:rPr>
        <w:t>Boolean</w:t>
      </w:r>
      <w:r w:rsidR="004D6392" w:rsidRPr="002E05BE">
        <w:rPr>
          <w:rFonts w:ascii="Courier New" w:hAnsi="Courier New" w:cs="Courier New"/>
          <w:sz w:val="18"/>
          <w:szCs w:val="18"/>
        </w:rPr>
        <w:t>(</w:t>
      </w:r>
      <w:r w:rsidR="00CF26A5" w:rsidRPr="008420E9">
        <w:rPr>
          <w:rFonts w:ascii="Courier New" w:hAnsi="Courier New" w:cs="Courier New"/>
          <w:sz w:val="18"/>
          <w:szCs w:val="18"/>
          <w:u w:val="single"/>
        </w:rPr>
        <w:t>Relatie.i</w:t>
      </w:r>
      <w:r w:rsidR="003B2939" w:rsidRPr="008420E9">
        <w:rPr>
          <w:rFonts w:ascii="Courier New" w:hAnsi="Courier New" w:cs="Courier New"/>
          <w:sz w:val="18"/>
          <w:szCs w:val="18"/>
          <w:u w:val="single"/>
        </w:rPr>
        <w:t>ndicatie</w:t>
      </w:r>
      <w:r w:rsidR="00CF26A5" w:rsidRPr="008420E9">
        <w:rPr>
          <w:rFonts w:ascii="Courier New" w:hAnsi="Courier New" w:cs="Courier New"/>
          <w:sz w:val="18"/>
          <w:szCs w:val="18"/>
          <w:u w:val="single"/>
        </w:rPr>
        <w:t>F</w:t>
      </w:r>
      <w:r w:rsidR="003B2939" w:rsidRPr="008420E9">
        <w:rPr>
          <w:rFonts w:ascii="Courier New" w:hAnsi="Courier New" w:cs="Courier New"/>
          <w:sz w:val="18"/>
          <w:szCs w:val="18"/>
          <w:u w:val="single"/>
        </w:rPr>
        <w:t>ormele</w:t>
      </w:r>
      <w:r w:rsidR="00CF26A5" w:rsidRPr="008420E9">
        <w:rPr>
          <w:rFonts w:ascii="Courier New" w:hAnsi="Courier New" w:cs="Courier New"/>
          <w:sz w:val="18"/>
          <w:szCs w:val="18"/>
          <w:u w:val="single"/>
        </w:rPr>
        <w:t>H</w:t>
      </w:r>
      <w:r w:rsidR="003B2939" w:rsidRPr="008420E9">
        <w:rPr>
          <w:rFonts w:ascii="Courier New" w:hAnsi="Courier New" w:cs="Courier New"/>
          <w:sz w:val="18"/>
          <w:szCs w:val="18"/>
          <w:u w:val="single"/>
        </w:rPr>
        <w:t>istorie</w:t>
      </w:r>
      <w:r w:rsidR="004D6392" w:rsidRPr="008420E9">
        <w:rPr>
          <w:rFonts w:ascii="Courier New" w:hAnsi="Courier New" w:cs="Courier New"/>
          <w:sz w:val="18"/>
          <w:szCs w:val="18"/>
          <w:u w:val="single"/>
        </w:rPr>
        <w:t>)</w:t>
      </w:r>
      <w:r w:rsidR="003B2939" w:rsidRPr="008420E9">
        <w:rPr>
          <w:rFonts w:ascii="Courier New" w:hAnsi="Courier New" w:cs="Courier New"/>
          <w:sz w:val="18"/>
          <w:szCs w:val="18"/>
        </w:rPr>
        <w:t>]</w:t>
      </w:r>
      <w:r w:rsidR="009C2D12" w:rsidRPr="008420E9">
        <w:rPr>
          <w:rFonts w:ascii="Courier New" w:hAnsi="Courier New" w:cs="Courier New"/>
          <w:sz w:val="18"/>
          <w:szCs w:val="18"/>
        </w:rPr>
        <w:t>"</w:t>
      </w:r>
      <w:r>
        <w:rPr>
          <w:rFonts w:ascii="Courier New" w:hAnsi="Courier New" w:cs="Courier New"/>
          <w:sz w:val="18"/>
          <w:szCs w:val="18"/>
        </w:rPr>
        <w:t>]?</w:t>
      </w:r>
      <w:r w:rsidR="009C2D12" w:rsidRPr="008420E9">
        <w:rPr>
          <w:rFonts w:ascii="Courier New" w:hAnsi="Courier New" w:cs="Courier New"/>
          <w:sz w:val="18"/>
          <w:szCs w:val="18"/>
        </w:rPr>
        <w:t>/&gt;</w:t>
      </w:r>
    </w:p>
    <w:p w14:paraId="732275C6" w14:textId="77777777" w:rsidR="009C2D12" w:rsidRPr="008420E9" w:rsidRDefault="009C2D12" w:rsidP="009C2D12">
      <w:pPr>
        <w:spacing w:after="0"/>
        <w:rPr>
          <w:rFonts w:ascii="Courier New" w:hAnsi="Courier New" w:cs="Courier New"/>
          <w:sz w:val="18"/>
          <w:szCs w:val="18"/>
        </w:rPr>
      </w:pPr>
    </w:p>
    <w:p w14:paraId="0C0D12FC" w14:textId="00646D17" w:rsidR="005867FE" w:rsidRDefault="003E7373" w:rsidP="00FA079F">
      <w:pPr>
        <w:spacing w:after="0"/>
      </w:pPr>
      <w:r w:rsidRPr="00DB373F">
        <w:lastRenderedPageBreak/>
        <w:t>De functie</w:t>
      </w:r>
      <w:r>
        <w:t xml:space="preserve"> </w:t>
      </w:r>
      <w:r w:rsidRPr="00DB373F">
        <w:rPr>
          <w:i/>
        </w:rPr>
        <w:t>Suffix</w:t>
      </w:r>
      <w:r w:rsidR="007C5A49">
        <w:rPr>
          <w:i/>
        </w:rPr>
        <w:t>KB</w:t>
      </w:r>
      <w:r w:rsidRPr="00DB373F">
        <w:rPr>
          <w:i/>
        </w:rPr>
        <w:t>(relatie)</w:t>
      </w:r>
      <w:r>
        <w:rPr>
          <w:i/>
        </w:rPr>
        <w:t xml:space="preserve"> </w:t>
      </w:r>
      <w:r>
        <w:t>geeft de suffix “-</w:t>
      </w:r>
      <w:del w:id="378" w:author="Henri Korver" w:date="2017-03-07T20:08:00Z">
        <w:r w:rsidDel="000E59EF">
          <w:delText>kerngegevens</w:delText>
        </w:r>
      </w:del>
      <w:ins w:id="379" w:author="Henri Korver" w:date="2017-03-07T20:08:00Z">
        <w:r w:rsidR="000E59EF">
          <w:t>matchgegevens</w:t>
        </w:r>
      </w:ins>
      <w:r>
        <w:t>” terug als de relatie onderdeel is van een entiteittype met de suffix “-</w:t>
      </w:r>
      <w:del w:id="380" w:author="Henri Korver" w:date="2017-03-07T20:08:00Z">
        <w:r w:rsidDel="000E59EF">
          <w:delText>kerngegevens</w:delText>
        </w:r>
      </w:del>
      <w:ins w:id="381" w:author="Henri Korver" w:date="2017-03-07T20:08:00Z">
        <w:r w:rsidR="000E59EF">
          <w:t>matchgegevens</w:t>
        </w:r>
      </w:ins>
      <w:r>
        <w:t>”. Anders geeft deze functie “-basis”</w:t>
      </w:r>
      <w:r w:rsidR="006A09E5">
        <w:t xml:space="preserve"> terug.</w:t>
      </w:r>
    </w:p>
    <w:p w14:paraId="6C9E104E" w14:textId="77777777" w:rsidR="00FA079F" w:rsidRPr="008420E9" w:rsidRDefault="005867FE" w:rsidP="00FA079F">
      <w:pPr>
        <w:spacing w:after="0"/>
        <w:rPr>
          <w:rFonts w:ascii="Courier New" w:hAnsi="Courier New" w:cs="Courier New"/>
          <w:sz w:val="18"/>
          <w:szCs w:val="18"/>
        </w:rPr>
      </w:pPr>
      <w:r>
        <w:rPr>
          <w:b/>
        </w:rPr>
        <w:br/>
      </w:r>
      <w:r w:rsidR="00FA079F" w:rsidRPr="008420E9">
        <w:rPr>
          <w:b/>
        </w:rPr>
        <w:t>Let op</w:t>
      </w:r>
      <w:r w:rsidR="00FA079F" w:rsidRPr="008420E9">
        <w:t>: in de definitie van het bovenstaande element is de waarde van minOccurs altijd gelijk aan “0” ongeacht de kardinaliteit die gespecificeerd is in het informatiemodel. In de basisschema’s van StUF zijn alle elementen optioneel. Op die manier wordt hergebruik bevo</w:t>
      </w:r>
      <w:r w:rsidR="00367BE1" w:rsidRPr="008420E9">
        <w:t>r</w:t>
      </w:r>
      <w:r w:rsidR="00FA079F" w:rsidRPr="008420E9">
        <w:t xml:space="preserve">dert. Bijvoorbeeld in vraagberichten wil je eigenschappen van een object die niet relevant zijn voor </w:t>
      </w:r>
      <w:r w:rsidR="00367BE1" w:rsidRPr="008420E9">
        <w:t>het stellen van de</w:t>
      </w:r>
      <w:r w:rsidR="00FA079F" w:rsidRPr="008420E9">
        <w:t xml:space="preserve"> vraag kunnen weg laten.</w:t>
      </w:r>
      <w:r w:rsidR="00367BE1" w:rsidRPr="008420E9">
        <w:t xml:space="preserve"> Of wil je bijvoorbeeld in een mutatiebericht</w:t>
      </w:r>
      <w:r w:rsidR="00FA079F" w:rsidRPr="008420E9">
        <w:t xml:space="preserve"> </w:t>
      </w:r>
      <w:r w:rsidR="00367BE1" w:rsidRPr="008420E9">
        <w:t>alleen de gegevens opnemen die gewijzigd zijn.</w:t>
      </w:r>
    </w:p>
    <w:p w14:paraId="06E47A79" w14:textId="77777777" w:rsidR="00A420C6" w:rsidRPr="008420E9" w:rsidRDefault="00A420C6" w:rsidP="00FA079F">
      <w:pPr>
        <w:spacing w:after="0"/>
      </w:pPr>
    </w:p>
    <w:p w14:paraId="063B2A6F" w14:textId="77777777" w:rsidR="0071620C" w:rsidRDefault="00FA079F" w:rsidP="00FA079F">
      <w:pPr>
        <w:spacing w:after="0"/>
      </w:pPr>
      <w:r w:rsidRPr="008420E9">
        <w:t xml:space="preserve">De functie </w:t>
      </w:r>
      <w:r w:rsidRPr="008420E9">
        <w:rPr>
          <w:i/>
        </w:rPr>
        <w:t>maxVoorkomens</w:t>
      </w:r>
      <w:r w:rsidRPr="008420E9">
        <w:t xml:space="preserve"> geeft het maximale aantal voorkomens terug van de kardinaliteit van de doelrol in de relatie (Target </w:t>
      </w:r>
      <w:r w:rsidR="00DA07EF">
        <w:t>R</w:t>
      </w:r>
      <w:r w:rsidRPr="008420E9">
        <w:t xml:space="preserve">ole Multiplicity).  Op een analoge wijze geeft de functie </w:t>
      </w:r>
      <w:r w:rsidRPr="008420E9">
        <w:rPr>
          <w:i/>
        </w:rPr>
        <w:t>minVoorkomens</w:t>
      </w:r>
      <w:r w:rsidR="00547D62">
        <w:t xml:space="preserve"> </w:t>
      </w:r>
      <w:r w:rsidRPr="008420E9">
        <w:t>het minimale aantal voorkomens terug.</w:t>
      </w:r>
      <w:r w:rsidR="002F633F" w:rsidRPr="00D60293">
        <w:rPr>
          <w:rStyle w:val="Voetnootmarkering"/>
        </w:rPr>
        <w:footnoteReference w:id="5"/>
      </w:r>
      <w:r w:rsidRPr="00D60293">
        <w:t xml:space="preserve"> De twee functie zijn gedefinieerd  in onderstaande tabel.</w:t>
      </w:r>
    </w:p>
    <w:p w14:paraId="26D799D3" w14:textId="77777777" w:rsidR="00FA079F" w:rsidRPr="00D60293" w:rsidRDefault="00FA079F" w:rsidP="00FA079F">
      <w:pPr>
        <w:spacing w:after="0"/>
      </w:pPr>
    </w:p>
    <w:tbl>
      <w:tblPr>
        <w:tblStyle w:val="Tabelraster"/>
        <w:tblW w:w="0" w:type="auto"/>
        <w:tblLook w:val="04A0" w:firstRow="1" w:lastRow="0" w:firstColumn="1" w:lastColumn="0" w:noHBand="0" w:noVBand="1"/>
      </w:tblPr>
      <w:tblGrid>
        <w:gridCol w:w="1668"/>
        <w:gridCol w:w="1842"/>
        <w:gridCol w:w="2410"/>
        <w:gridCol w:w="2848"/>
      </w:tblGrid>
      <w:tr w:rsidR="00FA079F" w:rsidRPr="008420E9" w14:paraId="56E8AF6F" w14:textId="77777777" w:rsidTr="00C05557">
        <w:tc>
          <w:tcPr>
            <w:tcW w:w="1668" w:type="dxa"/>
          </w:tcPr>
          <w:p w14:paraId="383501A7" w14:textId="77777777" w:rsidR="00FA079F" w:rsidRPr="00D60293" w:rsidRDefault="00FA079F" w:rsidP="00FA079F">
            <w:pPr>
              <w:rPr>
                <w:b/>
              </w:rPr>
            </w:pPr>
            <w:r w:rsidRPr="00D60293">
              <w:rPr>
                <w:b/>
              </w:rPr>
              <w:t>Kardinaliteit</w:t>
            </w:r>
            <w:r w:rsidR="00B60B00">
              <w:rPr>
                <w:b/>
              </w:rPr>
              <w:br/>
            </w:r>
            <w:r w:rsidRPr="00D60293">
              <w:rPr>
                <w:b/>
              </w:rPr>
              <w:t xml:space="preserve"> (Multiplicity)</w:t>
            </w:r>
          </w:p>
        </w:tc>
        <w:tc>
          <w:tcPr>
            <w:tcW w:w="1842" w:type="dxa"/>
          </w:tcPr>
          <w:p w14:paraId="648D40E0" w14:textId="77777777" w:rsidR="00FA079F" w:rsidRPr="001A41F4" w:rsidRDefault="00FA079F" w:rsidP="00FA079F">
            <w:pPr>
              <w:jc w:val="center"/>
              <w:rPr>
                <w:b/>
              </w:rPr>
            </w:pPr>
            <w:r w:rsidRPr="001A41F4">
              <w:rPr>
                <w:b/>
              </w:rPr>
              <w:t>minVoorkomens</w:t>
            </w:r>
          </w:p>
        </w:tc>
        <w:tc>
          <w:tcPr>
            <w:tcW w:w="2410" w:type="dxa"/>
          </w:tcPr>
          <w:p w14:paraId="19FED015" w14:textId="77777777" w:rsidR="00FA079F" w:rsidRPr="002E05BE" w:rsidRDefault="00FA079F" w:rsidP="00FA079F">
            <w:pPr>
              <w:jc w:val="center"/>
              <w:rPr>
                <w:b/>
              </w:rPr>
            </w:pPr>
            <w:r w:rsidRPr="002E05BE">
              <w:rPr>
                <w:b/>
              </w:rPr>
              <w:t>maxVoorkomens</w:t>
            </w:r>
            <w:r w:rsidR="00B60B00">
              <w:rPr>
                <w:b/>
              </w:rPr>
              <w:br/>
            </w:r>
            <w:r w:rsidRPr="002E05BE">
              <w:rPr>
                <w:b/>
              </w:rPr>
              <w:t xml:space="preserve"> (zonder historie</w:t>
            </w:r>
            <w:r w:rsidR="00B60B00">
              <w:rPr>
                <w:b/>
              </w:rPr>
              <w:t>,</w:t>
            </w:r>
            <w:r w:rsidR="00B60B00">
              <w:rPr>
                <w:b/>
              </w:rPr>
              <w:br/>
              <w:t xml:space="preserve"> formele historie</w:t>
            </w:r>
            <w:r w:rsidRPr="002E05BE">
              <w:rPr>
                <w:b/>
              </w:rPr>
              <w:t>)</w:t>
            </w:r>
          </w:p>
        </w:tc>
        <w:tc>
          <w:tcPr>
            <w:tcW w:w="2848" w:type="dxa"/>
          </w:tcPr>
          <w:p w14:paraId="5F816F06" w14:textId="77777777" w:rsidR="00B60B00" w:rsidRDefault="00FA079F" w:rsidP="00B60B00">
            <w:pPr>
              <w:jc w:val="center"/>
              <w:rPr>
                <w:b/>
              </w:rPr>
            </w:pPr>
            <w:r w:rsidRPr="002E05BE">
              <w:rPr>
                <w:b/>
              </w:rPr>
              <w:t>maxVoorkomens</w:t>
            </w:r>
          </w:p>
          <w:p w14:paraId="038D1845" w14:textId="77777777" w:rsidR="00FA079F" w:rsidRPr="002E05BE" w:rsidRDefault="00FA079F" w:rsidP="00B60B00">
            <w:pPr>
              <w:jc w:val="center"/>
              <w:rPr>
                <w:b/>
              </w:rPr>
            </w:pPr>
            <w:r w:rsidRPr="002E05BE">
              <w:rPr>
                <w:b/>
              </w:rPr>
              <w:t>(</w:t>
            </w:r>
            <w:r w:rsidR="00B60B00">
              <w:rPr>
                <w:b/>
              </w:rPr>
              <w:t xml:space="preserve">materiële </w:t>
            </w:r>
            <w:r w:rsidRPr="002E05BE">
              <w:rPr>
                <w:b/>
              </w:rPr>
              <w:t>historie)</w:t>
            </w:r>
          </w:p>
        </w:tc>
      </w:tr>
      <w:tr w:rsidR="00FA079F" w:rsidRPr="008420E9" w14:paraId="29565E7E" w14:textId="77777777" w:rsidTr="00C05557">
        <w:tc>
          <w:tcPr>
            <w:tcW w:w="1668" w:type="dxa"/>
          </w:tcPr>
          <w:p w14:paraId="379F2126" w14:textId="77777777" w:rsidR="00FA079F" w:rsidRPr="008420E9" w:rsidRDefault="00FA079F" w:rsidP="00FA079F">
            <w:r w:rsidRPr="008420E9">
              <w:t>*</w:t>
            </w:r>
          </w:p>
        </w:tc>
        <w:tc>
          <w:tcPr>
            <w:tcW w:w="1842" w:type="dxa"/>
          </w:tcPr>
          <w:p w14:paraId="6EC770E4" w14:textId="77777777" w:rsidR="00FA079F" w:rsidRPr="008420E9" w:rsidRDefault="00FA079F" w:rsidP="00FA079F">
            <w:pPr>
              <w:jc w:val="center"/>
            </w:pPr>
            <w:r w:rsidRPr="008420E9">
              <w:t>1</w:t>
            </w:r>
          </w:p>
        </w:tc>
        <w:tc>
          <w:tcPr>
            <w:tcW w:w="2410" w:type="dxa"/>
          </w:tcPr>
          <w:p w14:paraId="7442BC9B" w14:textId="77777777" w:rsidR="00FA079F" w:rsidRPr="008420E9" w:rsidRDefault="00FA079F" w:rsidP="00FA079F">
            <w:pPr>
              <w:jc w:val="center"/>
            </w:pPr>
            <w:r w:rsidRPr="008420E9">
              <w:t>unbounded</w:t>
            </w:r>
          </w:p>
        </w:tc>
        <w:tc>
          <w:tcPr>
            <w:tcW w:w="2848" w:type="dxa"/>
          </w:tcPr>
          <w:p w14:paraId="3F4A8829" w14:textId="77777777" w:rsidR="00FA079F" w:rsidRPr="008420E9" w:rsidRDefault="00FA079F" w:rsidP="00FA079F">
            <w:pPr>
              <w:jc w:val="center"/>
            </w:pPr>
            <w:r w:rsidRPr="008420E9">
              <w:t>unbounded</w:t>
            </w:r>
          </w:p>
        </w:tc>
      </w:tr>
      <w:tr w:rsidR="00FA079F" w:rsidRPr="008420E9" w14:paraId="77E8CB3B" w14:textId="77777777" w:rsidTr="00C05557">
        <w:tc>
          <w:tcPr>
            <w:tcW w:w="1668" w:type="dxa"/>
          </w:tcPr>
          <w:p w14:paraId="7173DA31" w14:textId="77777777" w:rsidR="00FA079F" w:rsidRPr="008420E9" w:rsidRDefault="00FA079F" w:rsidP="00FA079F">
            <w:r w:rsidRPr="008420E9">
              <w:t>0</w:t>
            </w:r>
          </w:p>
        </w:tc>
        <w:tc>
          <w:tcPr>
            <w:tcW w:w="1842" w:type="dxa"/>
          </w:tcPr>
          <w:p w14:paraId="04868284" w14:textId="77777777" w:rsidR="00FA079F" w:rsidRPr="008420E9" w:rsidRDefault="00FA079F" w:rsidP="00FA079F">
            <w:pPr>
              <w:jc w:val="center"/>
            </w:pPr>
            <w:r w:rsidRPr="008420E9">
              <w:t>0</w:t>
            </w:r>
          </w:p>
        </w:tc>
        <w:tc>
          <w:tcPr>
            <w:tcW w:w="2410" w:type="dxa"/>
          </w:tcPr>
          <w:p w14:paraId="3749A70B" w14:textId="77777777" w:rsidR="00FA079F" w:rsidRPr="008420E9" w:rsidRDefault="00FA079F" w:rsidP="00FA079F">
            <w:pPr>
              <w:jc w:val="center"/>
            </w:pPr>
            <w:r w:rsidRPr="008420E9">
              <w:t>1</w:t>
            </w:r>
          </w:p>
        </w:tc>
        <w:tc>
          <w:tcPr>
            <w:tcW w:w="2848" w:type="dxa"/>
          </w:tcPr>
          <w:p w14:paraId="1F9A2777" w14:textId="77777777" w:rsidR="00FA079F" w:rsidRPr="008420E9" w:rsidRDefault="00FA079F" w:rsidP="00FA079F">
            <w:pPr>
              <w:jc w:val="center"/>
            </w:pPr>
            <w:r w:rsidRPr="008420E9">
              <w:t>unbounded</w:t>
            </w:r>
          </w:p>
        </w:tc>
      </w:tr>
      <w:tr w:rsidR="00FA079F" w:rsidRPr="008420E9" w14:paraId="2B375032" w14:textId="77777777" w:rsidTr="00C05557">
        <w:tc>
          <w:tcPr>
            <w:tcW w:w="1668" w:type="dxa"/>
          </w:tcPr>
          <w:p w14:paraId="38C98FD1" w14:textId="77777777" w:rsidR="00FA079F" w:rsidRPr="008420E9" w:rsidRDefault="00FA079F" w:rsidP="00FA079F">
            <w:r w:rsidRPr="008420E9">
              <w:t>0..*</w:t>
            </w:r>
          </w:p>
        </w:tc>
        <w:tc>
          <w:tcPr>
            <w:tcW w:w="1842" w:type="dxa"/>
          </w:tcPr>
          <w:p w14:paraId="279F28A8" w14:textId="77777777" w:rsidR="00FA079F" w:rsidRPr="008420E9" w:rsidRDefault="00FA079F" w:rsidP="00FA079F">
            <w:pPr>
              <w:jc w:val="center"/>
            </w:pPr>
            <w:r w:rsidRPr="008420E9">
              <w:t>0</w:t>
            </w:r>
          </w:p>
        </w:tc>
        <w:tc>
          <w:tcPr>
            <w:tcW w:w="2410" w:type="dxa"/>
          </w:tcPr>
          <w:p w14:paraId="1FE785CE" w14:textId="77777777" w:rsidR="00FA079F" w:rsidRPr="008420E9" w:rsidRDefault="00FA079F" w:rsidP="00FA079F">
            <w:pPr>
              <w:jc w:val="center"/>
            </w:pPr>
            <w:r w:rsidRPr="008420E9">
              <w:t>unbounded</w:t>
            </w:r>
          </w:p>
        </w:tc>
        <w:tc>
          <w:tcPr>
            <w:tcW w:w="2848" w:type="dxa"/>
          </w:tcPr>
          <w:p w14:paraId="10050256" w14:textId="77777777" w:rsidR="00FA079F" w:rsidRPr="008420E9" w:rsidRDefault="00FA079F" w:rsidP="00FA079F">
            <w:pPr>
              <w:jc w:val="center"/>
            </w:pPr>
            <w:r w:rsidRPr="008420E9">
              <w:t>unbounded</w:t>
            </w:r>
          </w:p>
        </w:tc>
      </w:tr>
      <w:tr w:rsidR="00FA079F" w:rsidRPr="008420E9" w14:paraId="191CFB02" w14:textId="77777777" w:rsidTr="00C05557">
        <w:tc>
          <w:tcPr>
            <w:tcW w:w="1668" w:type="dxa"/>
          </w:tcPr>
          <w:p w14:paraId="040C556D" w14:textId="77777777" w:rsidR="00FA079F" w:rsidRPr="008420E9" w:rsidRDefault="00FA079F" w:rsidP="00FA079F">
            <w:r w:rsidRPr="008420E9">
              <w:t>0..1</w:t>
            </w:r>
          </w:p>
        </w:tc>
        <w:tc>
          <w:tcPr>
            <w:tcW w:w="1842" w:type="dxa"/>
          </w:tcPr>
          <w:p w14:paraId="6835E01B" w14:textId="77777777" w:rsidR="00FA079F" w:rsidRPr="008420E9" w:rsidRDefault="00FA079F" w:rsidP="00FA079F">
            <w:pPr>
              <w:jc w:val="center"/>
            </w:pPr>
            <w:r w:rsidRPr="008420E9">
              <w:t>0</w:t>
            </w:r>
          </w:p>
        </w:tc>
        <w:tc>
          <w:tcPr>
            <w:tcW w:w="2410" w:type="dxa"/>
          </w:tcPr>
          <w:p w14:paraId="75E35DC6" w14:textId="77777777" w:rsidR="00FA079F" w:rsidRPr="008420E9" w:rsidRDefault="00FA079F" w:rsidP="00FA079F">
            <w:pPr>
              <w:jc w:val="center"/>
            </w:pPr>
            <w:r w:rsidRPr="008420E9">
              <w:t>1</w:t>
            </w:r>
          </w:p>
        </w:tc>
        <w:tc>
          <w:tcPr>
            <w:tcW w:w="2848" w:type="dxa"/>
          </w:tcPr>
          <w:p w14:paraId="2E915956" w14:textId="77777777" w:rsidR="00FA079F" w:rsidRPr="008420E9" w:rsidRDefault="00FA079F" w:rsidP="00FA079F">
            <w:pPr>
              <w:jc w:val="center"/>
            </w:pPr>
            <w:r w:rsidRPr="008420E9">
              <w:t>unbounded</w:t>
            </w:r>
          </w:p>
        </w:tc>
      </w:tr>
      <w:tr w:rsidR="00FA079F" w:rsidRPr="008420E9" w14:paraId="7ACA9F55" w14:textId="77777777" w:rsidTr="00C05557">
        <w:tc>
          <w:tcPr>
            <w:tcW w:w="1668" w:type="dxa"/>
          </w:tcPr>
          <w:p w14:paraId="07D62923" w14:textId="77777777" w:rsidR="00FA079F" w:rsidRPr="008420E9" w:rsidRDefault="00FA079F" w:rsidP="00FA079F">
            <w:r w:rsidRPr="008420E9">
              <w:t>1</w:t>
            </w:r>
          </w:p>
        </w:tc>
        <w:tc>
          <w:tcPr>
            <w:tcW w:w="1842" w:type="dxa"/>
          </w:tcPr>
          <w:p w14:paraId="3DF4DA0A" w14:textId="77777777" w:rsidR="00FA079F" w:rsidRPr="008420E9" w:rsidRDefault="00FA079F" w:rsidP="00FA079F">
            <w:pPr>
              <w:jc w:val="center"/>
            </w:pPr>
            <w:r w:rsidRPr="008420E9">
              <w:t>1</w:t>
            </w:r>
          </w:p>
        </w:tc>
        <w:tc>
          <w:tcPr>
            <w:tcW w:w="2410" w:type="dxa"/>
          </w:tcPr>
          <w:p w14:paraId="755D7F8E" w14:textId="77777777" w:rsidR="00FA079F" w:rsidRPr="008420E9" w:rsidRDefault="00FA079F" w:rsidP="00FA079F">
            <w:pPr>
              <w:jc w:val="center"/>
            </w:pPr>
            <w:r w:rsidRPr="008420E9">
              <w:t>1</w:t>
            </w:r>
          </w:p>
        </w:tc>
        <w:tc>
          <w:tcPr>
            <w:tcW w:w="2848" w:type="dxa"/>
          </w:tcPr>
          <w:p w14:paraId="1EF36732" w14:textId="77777777" w:rsidR="00FA079F" w:rsidRPr="008420E9" w:rsidRDefault="00FA079F" w:rsidP="00FA079F">
            <w:pPr>
              <w:jc w:val="center"/>
            </w:pPr>
            <w:r w:rsidRPr="008420E9">
              <w:t>unbounded</w:t>
            </w:r>
          </w:p>
        </w:tc>
      </w:tr>
      <w:tr w:rsidR="00FA079F" w:rsidRPr="008420E9" w14:paraId="266971DF" w14:textId="77777777" w:rsidTr="00C05557">
        <w:tc>
          <w:tcPr>
            <w:tcW w:w="1668" w:type="dxa"/>
          </w:tcPr>
          <w:p w14:paraId="4A4F8C98" w14:textId="77777777" w:rsidR="00FA079F" w:rsidRPr="008420E9" w:rsidRDefault="00FA079F" w:rsidP="00FA079F">
            <w:r w:rsidRPr="008420E9">
              <w:t>1..*</w:t>
            </w:r>
          </w:p>
        </w:tc>
        <w:tc>
          <w:tcPr>
            <w:tcW w:w="1842" w:type="dxa"/>
          </w:tcPr>
          <w:p w14:paraId="68D181DA" w14:textId="77777777" w:rsidR="00FA079F" w:rsidRPr="008420E9" w:rsidRDefault="00FA079F" w:rsidP="00FA079F">
            <w:pPr>
              <w:jc w:val="center"/>
            </w:pPr>
            <w:r w:rsidRPr="008420E9">
              <w:t>1</w:t>
            </w:r>
          </w:p>
        </w:tc>
        <w:tc>
          <w:tcPr>
            <w:tcW w:w="2410" w:type="dxa"/>
          </w:tcPr>
          <w:p w14:paraId="486F71D8" w14:textId="77777777" w:rsidR="00FA079F" w:rsidRPr="008420E9" w:rsidRDefault="00FA079F" w:rsidP="00FA079F">
            <w:pPr>
              <w:jc w:val="center"/>
            </w:pPr>
            <w:r w:rsidRPr="008420E9">
              <w:t>unbounded</w:t>
            </w:r>
          </w:p>
        </w:tc>
        <w:tc>
          <w:tcPr>
            <w:tcW w:w="2848" w:type="dxa"/>
          </w:tcPr>
          <w:p w14:paraId="766F49A7" w14:textId="77777777" w:rsidR="00FA079F" w:rsidRPr="008420E9" w:rsidRDefault="00D45345" w:rsidP="00FA079F">
            <w:pPr>
              <w:jc w:val="center"/>
            </w:pPr>
            <w:r>
              <w:t>u</w:t>
            </w:r>
            <w:r w:rsidR="00FA079F" w:rsidRPr="008420E9">
              <w:t>nbounded</w:t>
            </w:r>
          </w:p>
        </w:tc>
      </w:tr>
      <w:tr w:rsidR="00D45345" w:rsidRPr="008420E9" w14:paraId="7DBF85EA" w14:textId="77777777" w:rsidTr="00C05557">
        <w:tc>
          <w:tcPr>
            <w:tcW w:w="1668" w:type="dxa"/>
          </w:tcPr>
          <w:p w14:paraId="36424890" w14:textId="77777777" w:rsidR="00D45345" w:rsidRPr="008420E9" w:rsidRDefault="00D45345" w:rsidP="00FA079F">
            <w:r>
              <w:t>n..m</w:t>
            </w:r>
          </w:p>
        </w:tc>
        <w:tc>
          <w:tcPr>
            <w:tcW w:w="1842" w:type="dxa"/>
          </w:tcPr>
          <w:p w14:paraId="27E679E8" w14:textId="77777777" w:rsidR="00D45345" w:rsidRPr="008420E9" w:rsidRDefault="00D45345" w:rsidP="00FA079F">
            <w:pPr>
              <w:jc w:val="center"/>
            </w:pPr>
            <w:r>
              <w:t>n</w:t>
            </w:r>
          </w:p>
        </w:tc>
        <w:tc>
          <w:tcPr>
            <w:tcW w:w="2410" w:type="dxa"/>
          </w:tcPr>
          <w:p w14:paraId="4FDF7898" w14:textId="77777777" w:rsidR="00D45345" w:rsidRPr="008420E9" w:rsidRDefault="00D45345" w:rsidP="00FA079F">
            <w:pPr>
              <w:jc w:val="center"/>
            </w:pPr>
            <w:r>
              <w:t>m</w:t>
            </w:r>
          </w:p>
        </w:tc>
        <w:tc>
          <w:tcPr>
            <w:tcW w:w="2848" w:type="dxa"/>
          </w:tcPr>
          <w:p w14:paraId="4B224BB7" w14:textId="77777777" w:rsidR="00D45345" w:rsidRPr="008420E9" w:rsidRDefault="00D45345" w:rsidP="00FA079F">
            <w:pPr>
              <w:jc w:val="center"/>
            </w:pPr>
            <w:r>
              <w:t>unbounded</w:t>
            </w:r>
          </w:p>
        </w:tc>
      </w:tr>
    </w:tbl>
    <w:p w14:paraId="37816B6D" w14:textId="77777777" w:rsidR="00FA079F" w:rsidRPr="008420E9" w:rsidRDefault="00FA079F" w:rsidP="00FA079F">
      <w:pPr>
        <w:spacing w:after="0"/>
      </w:pPr>
    </w:p>
    <w:p w14:paraId="7B031387" w14:textId="77777777" w:rsidR="00FA079F" w:rsidRPr="008420E9" w:rsidRDefault="00D217E0" w:rsidP="00FA079F">
      <w:pPr>
        <w:spacing w:after="0"/>
      </w:pPr>
      <w:r w:rsidRPr="008420E9">
        <w:t xml:space="preserve">Als we kijken naar de bovenstaande tabel dan zien we dat  in </w:t>
      </w:r>
      <w:r w:rsidR="00FA079F" w:rsidRPr="008420E9">
        <w:t xml:space="preserve">geval er materiële is gedefinieerd op de relatie dan geeft de functie </w:t>
      </w:r>
      <w:r w:rsidR="00FA079F" w:rsidRPr="008420E9">
        <w:rPr>
          <w:i/>
        </w:rPr>
        <w:t>maxVoorkomens</w:t>
      </w:r>
      <w:r w:rsidR="00FA079F" w:rsidRPr="008420E9">
        <w:t xml:space="preserve"> altijd de waarde “unbounded” terug. Dan kan het hierboven </w:t>
      </w:r>
      <w:r w:rsidR="00ED68F1" w:rsidRPr="008420E9">
        <w:t>gedefinieerde</w:t>
      </w:r>
      <w:r w:rsidR="00FA079F" w:rsidRPr="008420E9">
        <w:t xml:space="preserve"> element voor de relatiesoort worden gebruikt voor het opnemen van (meerdere) </w:t>
      </w:r>
      <w:r w:rsidR="00B60B00">
        <w:t xml:space="preserve">materiële </w:t>
      </w:r>
      <w:r w:rsidR="00FA079F" w:rsidRPr="008420E9">
        <w:t>historische voorkomens.</w:t>
      </w:r>
      <w:r w:rsidR="00B60B00">
        <w:t xml:space="preserve"> </w:t>
      </w:r>
    </w:p>
    <w:p w14:paraId="40112791" w14:textId="77777777" w:rsidR="00D86E69" w:rsidRPr="008420E9" w:rsidRDefault="00D816ED" w:rsidP="00CD42BA">
      <w:pPr>
        <w:pStyle w:val="Geenafstand"/>
        <w:rPr>
          <w:lang w:val="nl-NL"/>
        </w:rPr>
      </w:pPr>
      <w:r w:rsidRPr="008420E9">
        <w:rPr>
          <w:lang w:val="nl-NL"/>
        </w:rPr>
        <w:t xml:space="preserve">In het </w:t>
      </w:r>
      <w:r w:rsidR="00901DE2" w:rsidRPr="008420E9">
        <w:rPr>
          <w:lang w:val="nl-NL"/>
        </w:rPr>
        <w:t>SIM en het UGM</w:t>
      </w:r>
      <w:r w:rsidRPr="008420E9">
        <w:rPr>
          <w:lang w:val="nl-NL"/>
        </w:rPr>
        <w:t xml:space="preserve"> </w:t>
      </w:r>
      <w:r w:rsidR="00D86E69" w:rsidRPr="008420E9">
        <w:rPr>
          <w:lang w:val="nl-NL"/>
        </w:rPr>
        <w:t>is</w:t>
      </w:r>
      <w:r w:rsidRPr="008420E9">
        <w:rPr>
          <w:lang w:val="nl-NL"/>
        </w:rPr>
        <w:t xml:space="preserve"> </w:t>
      </w:r>
      <w:r w:rsidR="00D86E69" w:rsidRPr="008420E9">
        <w:rPr>
          <w:lang w:val="nl-NL"/>
        </w:rPr>
        <w:t xml:space="preserve">de naam van </w:t>
      </w:r>
      <w:r w:rsidRPr="008420E9">
        <w:rPr>
          <w:lang w:val="nl-NL"/>
        </w:rPr>
        <w:t xml:space="preserve">een relatie niet </w:t>
      </w:r>
      <w:r w:rsidR="00D86E69" w:rsidRPr="008420E9">
        <w:rPr>
          <w:lang w:val="nl-NL"/>
        </w:rPr>
        <w:t xml:space="preserve">altijd uniek. </w:t>
      </w:r>
      <w:r w:rsidR="00E945D0" w:rsidRPr="008420E9">
        <w:rPr>
          <w:lang w:val="nl-NL"/>
        </w:rPr>
        <w:t>Daarom worden</w:t>
      </w:r>
      <w:r w:rsidR="00D86E69" w:rsidRPr="008420E9">
        <w:rPr>
          <w:lang w:val="nl-NL"/>
        </w:rPr>
        <w:t xml:space="preserve"> (de XML-tags van) deze namen </w:t>
      </w:r>
      <w:r w:rsidR="00CD7170" w:rsidRPr="008420E9">
        <w:rPr>
          <w:lang w:val="nl-NL"/>
        </w:rPr>
        <w:t xml:space="preserve">uniek gemaakt </w:t>
      </w:r>
      <w:r w:rsidR="00D86E69" w:rsidRPr="008420E9">
        <w:rPr>
          <w:lang w:val="nl-NL"/>
        </w:rPr>
        <w:t xml:space="preserve">door de naam van het gerelateerde </w:t>
      </w:r>
      <w:r w:rsidR="00E945D0" w:rsidRPr="008420E9">
        <w:rPr>
          <w:lang w:val="nl-NL"/>
        </w:rPr>
        <w:t xml:space="preserve">entiteittype </w:t>
      </w:r>
      <w:r w:rsidR="00ED68F1" w:rsidRPr="008420E9">
        <w:rPr>
          <w:lang w:val="nl-NL"/>
        </w:rPr>
        <w:t xml:space="preserve">eraan </w:t>
      </w:r>
      <w:r w:rsidR="00CD7170" w:rsidRPr="008420E9">
        <w:rPr>
          <w:lang w:val="nl-NL"/>
        </w:rPr>
        <w:t xml:space="preserve">vast </w:t>
      </w:r>
      <w:r w:rsidR="00ED68F1" w:rsidRPr="008420E9">
        <w:rPr>
          <w:lang w:val="nl-NL"/>
        </w:rPr>
        <w:t>te plakken</w:t>
      </w:r>
      <w:r w:rsidR="00D86E69" w:rsidRPr="008420E9">
        <w:rPr>
          <w:lang w:val="nl-NL"/>
        </w:rPr>
        <w:t xml:space="preserve">. </w:t>
      </w:r>
      <w:r w:rsidR="00E945D0" w:rsidRPr="008420E9">
        <w:rPr>
          <w:lang w:val="nl-NL"/>
        </w:rPr>
        <w:t>Hieronder een paar voorbeelden van dit mechanisme:</w:t>
      </w:r>
    </w:p>
    <w:p w14:paraId="6D27B386" w14:textId="77777777" w:rsidR="00EB28D8" w:rsidRPr="008420E9" w:rsidRDefault="00EB28D8" w:rsidP="00FA079F">
      <w:pPr>
        <w:spacing w:after="0"/>
      </w:pPr>
    </w:p>
    <w:p w14:paraId="271F1152" w14:textId="77777777" w:rsidR="00D816ED" w:rsidRPr="008420E9" w:rsidRDefault="00D816ED" w:rsidP="00CD42BA">
      <w:pPr>
        <w:pStyle w:val="xml"/>
      </w:pPr>
      <w:r w:rsidRPr="008420E9">
        <w:t>&lt;element name="heeftVerplichte</w:t>
      </w:r>
      <w:r w:rsidRPr="008420E9">
        <w:rPr>
          <w:b/>
        </w:rPr>
        <w:t>Informatieobjecttype</w:t>
      </w:r>
      <w:r w:rsidRPr="008420E9">
        <w:t xml:space="preserve">" type="ztc:STTIOT-basis" </w:t>
      </w:r>
      <w:r w:rsidRPr="008420E9">
        <w:br/>
        <w:t xml:space="preserve">         minOccurs="0" maxOccurs="unbounded"/&gt;</w:t>
      </w:r>
    </w:p>
    <w:p w14:paraId="6DE83128" w14:textId="77777777" w:rsidR="00D816ED" w:rsidRPr="008420E9" w:rsidRDefault="00D816ED" w:rsidP="00CD42BA">
      <w:pPr>
        <w:pStyle w:val="xml"/>
      </w:pPr>
      <w:r w:rsidRPr="008420E9">
        <w:t>&lt;element name="heeftVerplichte</w:t>
      </w:r>
      <w:r w:rsidRPr="008420E9">
        <w:rPr>
          <w:b/>
        </w:rPr>
        <w:t>Eigenschap</w:t>
      </w:r>
      <w:r w:rsidRPr="008420E9">
        <w:t xml:space="preserve">" type="ztc:STTEIG-basis" </w:t>
      </w:r>
      <w:r w:rsidRPr="008420E9">
        <w:br/>
        <w:t xml:space="preserve">         minOccurs="0" maxOccurs="unbounded"/&gt;</w:t>
      </w:r>
    </w:p>
    <w:p w14:paraId="7FB2B879" w14:textId="77777777" w:rsidR="00D816ED" w:rsidRPr="008420E9" w:rsidRDefault="00D816ED" w:rsidP="00CD42BA">
      <w:pPr>
        <w:pStyle w:val="xml"/>
      </w:pPr>
      <w:r w:rsidRPr="008420E9">
        <w:t>&lt;element name="heeftVerplichte</w:t>
      </w:r>
      <w:r w:rsidRPr="008420E9">
        <w:rPr>
          <w:b/>
        </w:rPr>
        <w:t>ZaakObjecttype</w:t>
      </w:r>
      <w:r w:rsidRPr="008420E9">
        <w:t xml:space="preserve">" type="ztc:STTZOT-basis" </w:t>
      </w:r>
      <w:r w:rsidRPr="008420E9">
        <w:br/>
        <w:t xml:space="preserve">         minOccurs="0" maxOccurs="unbounded"/&gt;</w:t>
      </w:r>
    </w:p>
    <w:p w14:paraId="065BFE5C" w14:textId="77777777" w:rsidR="00EB28D8" w:rsidRPr="008420E9" w:rsidRDefault="00EB28D8" w:rsidP="00CD42BA">
      <w:pPr>
        <w:pStyle w:val="Geenafstand"/>
        <w:rPr>
          <w:lang w:val="nl-NL"/>
        </w:rPr>
      </w:pPr>
    </w:p>
    <w:p w14:paraId="1239C167" w14:textId="77777777" w:rsidR="00EB28D8" w:rsidRPr="008420E9" w:rsidRDefault="00EB28D8" w:rsidP="00CD42BA">
      <w:pPr>
        <w:pStyle w:val="Geenafstand"/>
        <w:rPr>
          <w:lang w:val="nl-NL"/>
        </w:rPr>
      </w:pPr>
      <w:r w:rsidRPr="008420E9">
        <w:rPr>
          <w:lang w:val="nl-NL"/>
        </w:rPr>
        <w:t>Een andere mogelijkheid is om</w:t>
      </w:r>
      <w:r w:rsidR="00ED68F1" w:rsidRPr="008420E9">
        <w:rPr>
          <w:lang w:val="nl-NL"/>
        </w:rPr>
        <w:t xml:space="preserve"> te eisen dat de XML</w:t>
      </w:r>
      <w:r w:rsidRPr="008420E9">
        <w:rPr>
          <w:lang w:val="nl-NL"/>
        </w:rPr>
        <w:t xml:space="preserve">-tags van de relatienamen </w:t>
      </w:r>
      <w:r w:rsidR="0021446D" w:rsidRPr="008420E9">
        <w:rPr>
          <w:lang w:val="nl-NL"/>
        </w:rPr>
        <w:t>altijd op voorhand uniek zijn in het informatiemodel.</w:t>
      </w:r>
    </w:p>
    <w:p w14:paraId="4CBD45D0" w14:textId="77777777" w:rsidR="00FA079F" w:rsidRPr="00970EC6" w:rsidRDefault="00042645" w:rsidP="004324CD">
      <w:pPr>
        <w:pStyle w:val="Kop2"/>
        <w:rPr>
          <w:lang w:val="en-GB"/>
        </w:rPr>
      </w:pPr>
      <w:r w:rsidRPr="00970EC6">
        <w:rPr>
          <w:lang w:val="en-GB"/>
        </w:rPr>
        <w:t>Basistype</w:t>
      </w:r>
    </w:p>
    <w:p w14:paraId="142C1BA6" w14:textId="77777777" w:rsidR="00FA079F" w:rsidRPr="00970EC6" w:rsidRDefault="00FA079F" w:rsidP="00FA079F">
      <w:pPr>
        <w:spacing w:after="0"/>
        <w:rPr>
          <w:rFonts w:ascii="Courier New" w:hAnsi="Courier New" w:cs="Courier New"/>
          <w:sz w:val="18"/>
          <w:szCs w:val="18"/>
          <w:lang w:val="en-GB"/>
        </w:rPr>
      </w:pPr>
      <w:r w:rsidRPr="00970EC6">
        <w:rPr>
          <w:rFonts w:ascii="Courier New" w:hAnsi="Courier New" w:cs="Courier New"/>
          <w:sz w:val="18"/>
          <w:szCs w:val="18"/>
          <w:lang w:val="en-GB"/>
        </w:rPr>
        <w:t>&lt;complexType name="[</w:t>
      </w:r>
      <w:r w:rsidR="005B11B7" w:rsidRPr="00970EC6">
        <w:rPr>
          <w:rFonts w:ascii="Courier New" w:hAnsi="Courier New" w:cs="Courier New"/>
          <w:sz w:val="18"/>
          <w:szCs w:val="18"/>
          <w:u w:val="single"/>
          <w:lang w:val="en-GB"/>
        </w:rPr>
        <w:t>Relatie.m</w:t>
      </w:r>
      <w:r w:rsidRPr="00970EC6">
        <w:rPr>
          <w:rFonts w:ascii="Courier New" w:hAnsi="Courier New" w:cs="Courier New"/>
          <w:sz w:val="18"/>
          <w:szCs w:val="18"/>
          <w:u w:val="single"/>
          <w:lang w:val="en-GB"/>
        </w:rPr>
        <w:t>nemonic</w:t>
      </w:r>
      <w:r w:rsidRPr="00970EC6">
        <w:rPr>
          <w:rFonts w:ascii="Courier New" w:hAnsi="Courier New" w:cs="Courier New"/>
          <w:sz w:val="18"/>
          <w:szCs w:val="18"/>
          <w:lang w:val="en-GB"/>
        </w:rPr>
        <w:t>]-basis"&gt;</w:t>
      </w:r>
    </w:p>
    <w:p w14:paraId="7B2D7609" w14:textId="77777777" w:rsidR="00FA079F" w:rsidRPr="00970EC6" w:rsidRDefault="00FA079F" w:rsidP="00FA079F">
      <w:pPr>
        <w:spacing w:after="0"/>
        <w:rPr>
          <w:rFonts w:ascii="Courier New" w:hAnsi="Courier New" w:cs="Courier New"/>
          <w:sz w:val="18"/>
          <w:szCs w:val="18"/>
          <w:lang w:val="fr-FR"/>
        </w:rPr>
      </w:pPr>
      <w:r w:rsidRPr="00970EC6">
        <w:rPr>
          <w:rFonts w:ascii="Courier New" w:hAnsi="Courier New" w:cs="Courier New"/>
          <w:sz w:val="18"/>
          <w:szCs w:val="18"/>
          <w:lang w:val="en-GB"/>
        </w:rPr>
        <w:lastRenderedPageBreak/>
        <w:t xml:space="preserve">   </w:t>
      </w:r>
      <w:r w:rsidRPr="00970EC6">
        <w:rPr>
          <w:rFonts w:ascii="Courier New" w:hAnsi="Courier New" w:cs="Courier New"/>
          <w:sz w:val="18"/>
          <w:szCs w:val="18"/>
          <w:lang w:val="fr-FR"/>
        </w:rPr>
        <w:t>&lt;annotation&gt;</w:t>
      </w:r>
    </w:p>
    <w:p w14:paraId="1A162318" w14:textId="77777777" w:rsidR="00FA079F" w:rsidRPr="00970EC6" w:rsidRDefault="00FA079F" w:rsidP="00FA079F">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&lt;documentation&gt;[</w:t>
      </w:r>
      <w:r w:rsidR="005B11B7" w:rsidRPr="00970EC6">
        <w:rPr>
          <w:rFonts w:ascii="Courier New" w:hAnsi="Courier New" w:cs="Courier New"/>
          <w:sz w:val="18"/>
          <w:szCs w:val="18"/>
          <w:u w:val="single"/>
          <w:lang w:val="fr-FR"/>
        </w:rPr>
        <w:t>Relatie.naam</w:t>
      </w:r>
      <w:r w:rsidRPr="00970EC6">
        <w:rPr>
          <w:rFonts w:ascii="Courier New" w:hAnsi="Courier New" w:cs="Courier New"/>
          <w:sz w:val="18"/>
          <w:szCs w:val="18"/>
          <w:lang w:val="fr-FR"/>
        </w:rPr>
        <w:t>]&lt;/documentation&gt;</w:t>
      </w:r>
      <w:r w:rsidRPr="00970EC6">
        <w:rPr>
          <w:rFonts w:ascii="Courier New" w:hAnsi="Courier New" w:cs="Courier New"/>
          <w:sz w:val="18"/>
          <w:szCs w:val="18"/>
          <w:lang w:val="fr-FR"/>
        </w:rPr>
        <w:br/>
        <w:t xml:space="preserve">   &lt;/annotation&gt;</w:t>
      </w:r>
    </w:p>
    <w:p w14:paraId="5E4D11E1" w14:textId="42DEDB39" w:rsidR="003C0D78" w:rsidRPr="00970EC6" w:rsidDel="004A3D13" w:rsidRDefault="003C0D78" w:rsidP="003C0D78">
      <w:pPr>
        <w:spacing w:after="0"/>
        <w:rPr>
          <w:del w:id="382" w:author="Henri Korver" w:date="2017-03-07T13:13:00Z"/>
          <w:rFonts w:ascii="Courier New" w:hAnsi="Courier New" w:cs="Courier New"/>
          <w:sz w:val="18"/>
          <w:szCs w:val="18"/>
          <w:lang w:val="en-GB"/>
        </w:rPr>
      </w:pPr>
      <w:del w:id="383" w:author="Henri Korver" w:date="2017-03-07T13:13:00Z">
        <w:r w:rsidRPr="00970EC6" w:rsidDel="004A3D13">
          <w:rPr>
            <w:rFonts w:ascii="Courier New" w:hAnsi="Courier New" w:cs="Courier New"/>
            <w:sz w:val="18"/>
            <w:szCs w:val="18"/>
            <w:lang w:val="fr-FR"/>
          </w:rPr>
          <w:delText xml:space="preserve">   </w:delText>
        </w:r>
        <w:r w:rsidRPr="00970EC6" w:rsidDel="004A3D13">
          <w:rPr>
            <w:rFonts w:ascii="Courier New" w:hAnsi="Courier New" w:cs="Courier New"/>
            <w:sz w:val="18"/>
            <w:szCs w:val="18"/>
            <w:lang w:val="en-GB"/>
          </w:rPr>
          <w:delText>&lt;choice&gt;</w:delText>
        </w:r>
      </w:del>
    </w:p>
    <w:p w14:paraId="4DB3CD7D" w14:textId="753692F0" w:rsidR="00624CBF" w:rsidRPr="00970EC6" w:rsidDel="004A3D13" w:rsidRDefault="00624CBF" w:rsidP="00E0770A">
      <w:pPr>
        <w:spacing w:after="0"/>
        <w:ind w:left="720"/>
        <w:rPr>
          <w:del w:id="384" w:author="Henri Korver" w:date="2017-03-07T13:13:00Z"/>
          <w:rFonts w:ascii="Courier New" w:hAnsi="Courier New" w:cs="Courier New"/>
          <w:sz w:val="18"/>
          <w:szCs w:val="18"/>
          <w:lang w:val="en-GB"/>
        </w:rPr>
      </w:pPr>
      <w:del w:id="385" w:author="Henri Korver" w:date="2017-03-07T13:13:00Z">
        <w:r w:rsidRPr="00970EC6" w:rsidDel="004A3D13">
          <w:rPr>
            <w:rFonts w:ascii="Courier New" w:hAnsi="Courier New" w:cs="Courier New"/>
            <w:sz w:val="18"/>
            <w:szCs w:val="18"/>
            <w:lang w:val="en-GB"/>
          </w:rPr>
          <w:delText xml:space="preserve">   &lt;element name="leeg"</w:delText>
        </w:r>
        <w:r w:rsidR="00D01E1A" w:rsidRPr="00970EC6" w:rsidDel="004A3D13">
          <w:rPr>
            <w:rFonts w:ascii="Courier New" w:hAnsi="Courier New" w:cs="Courier New"/>
            <w:sz w:val="18"/>
            <w:szCs w:val="18"/>
            <w:lang w:val="en-GB"/>
          </w:rPr>
          <w:delText xml:space="preserve"> </w:delText>
        </w:r>
        <w:r w:rsidR="001654AE" w:rsidRPr="00970EC6" w:rsidDel="004A3D13">
          <w:rPr>
            <w:rFonts w:ascii="Courier New" w:hAnsi="Courier New" w:cs="Courier New"/>
            <w:sz w:val="18"/>
            <w:szCs w:val="18"/>
            <w:lang w:val="en-GB"/>
          </w:rPr>
          <w:delText>type="[</w:delText>
        </w:r>
        <w:r w:rsidR="001654AE" w:rsidRPr="00970EC6" w:rsidDel="004A3D13">
          <w:rPr>
            <w:rFonts w:ascii="Courier New" w:hAnsi="Courier New" w:cs="Courier New"/>
            <w:sz w:val="18"/>
            <w:szCs w:val="18"/>
            <w:u w:val="single"/>
            <w:lang w:val="en-GB"/>
          </w:rPr>
          <w:delText>stuf ns prefix</w:delText>
        </w:r>
        <w:r w:rsidR="001654AE" w:rsidRPr="00970EC6" w:rsidDel="004A3D13">
          <w:rPr>
            <w:rFonts w:ascii="Courier New" w:hAnsi="Courier New" w:cs="Courier New"/>
            <w:sz w:val="18"/>
            <w:szCs w:val="18"/>
            <w:lang w:val="en-GB"/>
          </w:rPr>
          <w:delText>]</w:delText>
        </w:r>
        <w:r w:rsidRPr="00970EC6" w:rsidDel="004A3D13">
          <w:rPr>
            <w:rFonts w:ascii="Courier New" w:hAnsi="Courier New" w:cs="Courier New"/>
            <w:sz w:val="18"/>
            <w:szCs w:val="18"/>
            <w:lang w:val="en-GB"/>
          </w:rPr>
          <w:delText>:NoValue</w:delText>
        </w:r>
        <w:r w:rsidR="001654AE" w:rsidRPr="00970EC6" w:rsidDel="004A3D13">
          <w:rPr>
            <w:rFonts w:ascii="Courier New" w:hAnsi="Courier New" w:cs="Courier New"/>
            <w:sz w:val="18"/>
            <w:szCs w:val="18"/>
            <w:lang w:val="en-GB"/>
          </w:rPr>
          <w:delText>"</w:delText>
        </w:r>
        <w:r w:rsidRPr="00970EC6" w:rsidDel="004A3D13">
          <w:rPr>
            <w:rFonts w:ascii="Courier New" w:hAnsi="Courier New" w:cs="Courier New"/>
            <w:sz w:val="18"/>
            <w:szCs w:val="18"/>
            <w:lang w:val="en-GB"/>
          </w:rPr>
          <w:delText>/&gt;</w:delText>
        </w:r>
      </w:del>
    </w:p>
    <w:p w14:paraId="05DF0BB5" w14:textId="5837AA57" w:rsidR="00FA079F" w:rsidRPr="00970EC6" w:rsidRDefault="00FA079F" w:rsidP="004A3D13">
      <w:pPr>
        <w:spacing w:after="0"/>
        <w:rPr>
          <w:rFonts w:ascii="Courier New" w:hAnsi="Courier New" w:cs="Courier New"/>
          <w:sz w:val="18"/>
          <w:szCs w:val="18"/>
          <w:lang w:val="en-GB"/>
        </w:rPr>
        <w:pPrChange w:id="386" w:author="Henri Korver" w:date="2017-03-07T13:14:00Z">
          <w:pPr>
            <w:spacing w:after="0"/>
            <w:ind w:left="720"/>
          </w:pPr>
        </w:pPrChange>
      </w:pPr>
      <w:r w:rsidRPr="00970EC6">
        <w:rPr>
          <w:rFonts w:ascii="Courier New" w:hAnsi="Courier New" w:cs="Courier New"/>
          <w:sz w:val="18"/>
          <w:szCs w:val="18"/>
          <w:lang w:val="en-GB"/>
        </w:rPr>
        <w:t xml:space="preserve">   &lt;sequence</w:t>
      </w:r>
      <w:ins w:id="387" w:author="Henri Korver" w:date="2017-03-07T13:14:00Z">
        <w:r w:rsidR="004A3D13">
          <w:rPr>
            <w:rFonts w:ascii="Courier New" w:hAnsi="Courier New" w:cs="Courier New"/>
            <w:sz w:val="18"/>
            <w:szCs w:val="18"/>
            <w:lang w:val="en-GB"/>
          </w:rPr>
          <w:t xml:space="preserve"> </w:t>
        </w:r>
        <w:r w:rsidR="004A3D13" w:rsidRPr="00D60293">
          <w:rPr>
            <w:rFonts w:ascii="Courier New" w:hAnsi="Courier New" w:cs="Courier New"/>
            <w:sz w:val="18"/>
            <w:szCs w:val="18"/>
          </w:rPr>
          <w:t>minOccurs="0"</w:t>
        </w:r>
      </w:ins>
      <w:r w:rsidRPr="00970EC6">
        <w:rPr>
          <w:rFonts w:ascii="Courier New" w:hAnsi="Courier New" w:cs="Courier New"/>
          <w:sz w:val="18"/>
          <w:szCs w:val="18"/>
          <w:lang w:val="en-GB"/>
        </w:rPr>
        <w:t>&gt;</w:t>
      </w:r>
    </w:p>
    <w:p w14:paraId="58D0C351" w14:textId="77777777" w:rsidR="00FA079F" w:rsidRPr="00970EC6" w:rsidRDefault="00FA079F" w:rsidP="004A3D13">
      <w:pPr>
        <w:spacing w:after="0"/>
        <w:rPr>
          <w:rFonts w:ascii="Courier New" w:hAnsi="Courier New" w:cs="Courier New"/>
          <w:sz w:val="18"/>
          <w:szCs w:val="18"/>
          <w:lang w:val="en-GB"/>
        </w:rPr>
        <w:pPrChange w:id="388" w:author="Henri Korver" w:date="2017-03-07T13:14:00Z">
          <w:pPr>
            <w:spacing w:after="0"/>
            <w:ind w:left="720"/>
          </w:pPr>
        </w:pPrChange>
      </w:pPr>
      <w:r w:rsidRPr="00970EC6">
        <w:rPr>
          <w:rFonts w:ascii="Courier New" w:hAnsi="Courier New" w:cs="Courier New"/>
          <w:sz w:val="18"/>
          <w:szCs w:val="18"/>
          <w:lang w:val="en-GB"/>
        </w:rPr>
        <w:tab/>
        <w:t xml:space="preserve">&lt;element name="gerelateerde" </w:t>
      </w:r>
    </w:p>
    <w:p w14:paraId="5BE1ECD7" w14:textId="77777777" w:rsidR="00FA079F" w:rsidRPr="00970EC6" w:rsidRDefault="00FA079F" w:rsidP="004A3D13">
      <w:pPr>
        <w:spacing w:after="0"/>
        <w:rPr>
          <w:rFonts w:ascii="Courier New" w:hAnsi="Courier New" w:cs="Courier New"/>
          <w:sz w:val="18"/>
          <w:szCs w:val="18"/>
          <w:lang w:val="en-GB"/>
        </w:rPr>
        <w:pPrChange w:id="389" w:author="Henri Korver" w:date="2017-03-07T13:14:00Z">
          <w:pPr>
            <w:spacing w:after="0"/>
            <w:ind w:left="720"/>
          </w:pPr>
        </w:pPrChange>
      </w:pPr>
      <w:r w:rsidRPr="00970EC6">
        <w:rPr>
          <w:rFonts w:ascii="Courier New" w:hAnsi="Courier New" w:cs="Courier New"/>
          <w:sz w:val="18"/>
          <w:szCs w:val="18"/>
          <w:lang w:val="en-GB"/>
        </w:rPr>
        <w:t xml:space="preserve">     </w:t>
      </w:r>
      <w:r w:rsidR="00BA26AF" w:rsidRPr="00970EC6">
        <w:rPr>
          <w:rFonts w:ascii="Courier New" w:hAnsi="Courier New" w:cs="Courier New"/>
          <w:sz w:val="18"/>
          <w:szCs w:val="18"/>
          <w:lang w:val="en-GB"/>
        </w:rPr>
        <w:t xml:space="preserve">   ty</w:t>
      </w:r>
      <w:r w:rsidRPr="00970EC6">
        <w:rPr>
          <w:rFonts w:ascii="Courier New" w:hAnsi="Courier New" w:cs="Courier New"/>
          <w:sz w:val="18"/>
          <w:szCs w:val="18"/>
          <w:lang w:val="en-GB"/>
        </w:rPr>
        <w:t>pe="[</w:t>
      </w:r>
      <w:r w:rsidRPr="00970EC6">
        <w:rPr>
          <w:rFonts w:ascii="Courier New" w:hAnsi="Courier New" w:cs="Courier New"/>
          <w:sz w:val="18"/>
          <w:szCs w:val="18"/>
          <w:u w:val="single"/>
          <w:lang w:val="en-GB"/>
        </w:rPr>
        <w:t>ns prefix</w:t>
      </w:r>
      <w:r w:rsidRPr="00970EC6">
        <w:rPr>
          <w:rFonts w:ascii="Courier New" w:hAnsi="Courier New" w:cs="Courier New"/>
          <w:sz w:val="18"/>
          <w:szCs w:val="18"/>
          <w:lang w:val="en-GB"/>
        </w:rPr>
        <w:t>]</w:t>
      </w:r>
      <w:r w:rsidR="00DD4821">
        <w:rPr>
          <w:rStyle w:val="Voetnootmarkering"/>
          <w:rFonts w:ascii="Courier New" w:hAnsi="Courier New" w:cs="Courier New"/>
          <w:sz w:val="18"/>
          <w:szCs w:val="18"/>
        </w:rPr>
        <w:footnoteReference w:id="6"/>
      </w:r>
      <w:r w:rsidRPr="00970EC6">
        <w:rPr>
          <w:rFonts w:ascii="Courier New" w:hAnsi="Courier New" w:cs="Courier New"/>
          <w:sz w:val="18"/>
          <w:szCs w:val="18"/>
          <w:lang w:val="en-GB"/>
        </w:rPr>
        <w:t>:[</w:t>
      </w:r>
      <w:r w:rsidR="00BB6955" w:rsidRPr="00970EC6">
        <w:rPr>
          <w:rFonts w:ascii="Courier New" w:hAnsi="Courier New" w:cs="Courier New"/>
          <w:sz w:val="18"/>
          <w:szCs w:val="18"/>
          <w:u w:val="single"/>
          <w:lang w:val="en-GB"/>
        </w:rPr>
        <w:t>Relatie.target.mnemonic</w:t>
      </w:r>
      <w:r w:rsidR="00DA07EF" w:rsidRPr="00970EC6">
        <w:rPr>
          <w:rFonts w:ascii="Courier New" w:hAnsi="Courier New" w:cs="Courier New"/>
          <w:sz w:val="18"/>
          <w:szCs w:val="18"/>
          <w:lang w:val="en-GB"/>
        </w:rPr>
        <w:t>]</w:t>
      </w:r>
      <w:r w:rsidR="00BA26AF" w:rsidRPr="00970EC6">
        <w:rPr>
          <w:rFonts w:ascii="Courier New" w:hAnsi="Courier New" w:cs="Courier New"/>
          <w:sz w:val="18"/>
          <w:szCs w:val="18"/>
          <w:lang w:val="en-GB"/>
        </w:rPr>
        <w:t>[</w:t>
      </w:r>
      <w:r w:rsidR="00BA26AF" w:rsidRPr="00970EC6">
        <w:rPr>
          <w:rFonts w:ascii="Courier New" w:hAnsi="Courier New" w:cs="Courier New"/>
          <w:b/>
          <w:i/>
          <w:sz w:val="18"/>
          <w:szCs w:val="18"/>
          <w:lang w:val="en-GB"/>
        </w:rPr>
        <w:t>Suffix</w:t>
      </w:r>
      <w:r w:rsidR="007C5A49" w:rsidRPr="00970EC6">
        <w:rPr>
          <w:rFonts w:ascii="Courier New" w:hAnsi="Courier New" w:cs="Courier New"/>
          <w:b/>
          <w:i/>
          <w:sz w:val="18"/>
          <w:szCs w:val="18"/>
          <w:lang w:val="en-GB"/>
        </w:rPr>
        <w:t>SB</w:t>
      </w:r>
      <w:r w:rsidR="00BA26AF" w:rsidRPr="00970EC6">
        <w:rPr>
          <w:rFonts w:ascii="Courier New" w:hAnsi="Courier New" w:cs="Courier New"/>
          <w:sz w:val="18"/>
          <w:szCs w:val="18"/>
          <w:lang w:val="en-GB"/>
        </w:rPr>
        <w:t>(</w:t>
      </w:r>
      <w:r w:rsidR="00BA26AF" w:rsidRPr="00970EC6">
        <w:rPr>
          <w:rFonts w:ascii="Courier New" w:hAnsi="Courier New" w:cs="Courier New"/>
          <w:sz w:val="18"/>
          <w:szCs w:val="18"/>
          <w:u w:val="single"/>
          <w:lang w:val="en-GB"/>
        </w:rPr>
        <w:t>Relatie.target</w:t>
      </w:r>
      <w:r w:rsidR="00BA26AF" w:rsidRPr="00970EC6">
        <w:rPr>
          <w:rFonts w:ascii="Courier New" w:hAnsi="Courier New" w:cs="Courier New"/>
          <w:sz w:val="18"/>
          <w:szCs w:val="18"/>
          <w:lang w:val="en-GB"/>
        </w:rPr>
        <w:t>)]</w:t>
      </w:r>
      <w:r w:rsidRPr="00970EC6">
        <w:rPr>
          <w:rFonts w:ascii="Courier New" w:hAnsi="Courier New" w:cs="Courier New"/>
          <w:sz w:val="18"/>
          <w:szCs w:val="18"/>
          <w:lang w:val="en-GB"/>
        </w:rPr>
        <w:t xml:space="preserve">" </w:t>
      </w:r>
      <w:r w:rsidRPr="00970EC6">
        <w:rPr>
          <w:rFonts w:ascii="Courier New" w:hAnsi="Courier New" w:cs="Courier New"/>
          <w:sz w:val="18"/>
          <w:szCs w:val="18"/>
          <w:lang w:val="en-GB"/>
        </w:rPr>
        <w:br/>
        <w:t xml:space="preserve">        minOccurs="0"/&gt;</w:t>
      </w:r>
    </w:p>
    <w:p w14:paraId="0547DBF6" w14:textId="77777777" w:rsidR="000F38CD" w:rsidRPr="00970EC6" w:rsidRDefault="000F38CD" w:rsidP="004A3D13">
      <w:pPr>
        <w:spacing w:after="0"/>
        <w:rPr>
          <w:rFonts w:ascii="Courier New" w:hAnsi="Courier New" w:cs="Courier New"/>
          <w:sz w:val="18"/>
          <w:szCs w:val="18"/>
          <w:lang w:val="en-GB"/>
        </w:rPr>
        <w:pPrChange w:id="390" w:author="Henri Korver" w:date="2017-03-07T13:14:00Z">
          <w:pPr>
            <w:spacing w:after="0"/>
            <w:ind w:left="720"/>
          </w:pPr>
        </w:pPrChange>
      </w:pPr>
      <w:r w:rsidRPr="00970EC6">
        <w:rPr>
          <w:rFonts w:ascii="Courier New" w:hAnsi="Courier New" w:cs="Courier New"/>
          <w:sz w:val="18"/>
          <w:szCs w:val="18"/>
          <w:lang w:val="en-GB"/>
        </w:rPr>
        <w:tab/>
        <w:t>[(</w:t>
      </w:r>
      <w:r w:rsidR="009738A0" w:rsidRPr="00970EC6">
        <w:rPr>
          <w:rFonts w:ascii="Courier New" w:hAnsi="Courier New" w:cs="Courier New"/>
          <w:sz w:val="18"/>
          <w:szCs w:val="18"/>
          <w:lang w:val="en-GB"/>
        </w:rPr>
        <w:t xml:space="preserve"> </w:t>
      </w:r>
      <w:r w:rsidR="00102EC1" w:rsidRPr="00970EC6">
        <w:rPr>
          <w:rFonts w:ascii="Courier New" w:hAnsi="Courier New" w:cs="Courier New"/>
          <w:sz w:val="18"/>
          <w:szCs w:val="18"/>
          <w:u w:val="single"/>
          <w:lang w:val="en-GB"/>
        </w:rPr>
        <w:t>Element</w:t>
      </w:r>
      <w:r w:rsidR="00102EC1" w:rsidRPr="00970EC6">
        <w:rPr>
          <w:rFonts w:ascii="Courier New" w:hAnsi="Courier New" w:cs="Courier New"/>
          <w:sz w:val="18"/>
          <w:szCs w:val="18"/>
          <w:lang w:val="en-GB"/>
        </w:rPr>
        <w:t xml:space="preserve"> </w:t>
      </w:r>
      <w:r w:rsidRPr="00970EC6">
        <w:rPr>
          <w:rFonts w:ascii="Courier New" w:hAnsi="Courier New" w:cs="Courier New"/>
          <w:sz w:val="18"/>
          <w:szCs w:val="18"/>
          <w:lang w:val="en-GB"/>
        </w:rPr>
        <w:t xml:space="preserve">| </w:t>
      </w:r>
      <w:r w:rsidR="00102EC1" w:rsidRPr="00970EC6">
        <w:rPr>
          <w:rFonts w:ascii="Courier New" w:hAnsi="Courier New" w:cs="Courier New"/>
          <w:sz w:val="18"/>
          <w:szCs w:val="18"/>
          <w:u w:val="single"/>
          <w:lang w:val="en-GB"/>
        </w:rPr>
        <w:t>Groep</w:t>
      </w:r>
      <w:r w:rsidR="00102EC1" w:rsidRPr="00970EC6">
        <w:rPr>
          <w:rFonts w:ascii="Courier New" w:hAnsi="Courier New" w:cs="Courier New"/>
          <w:sz w:val="18"/>
          <w:szCs w:val="18"/>
          <w:lang w:val="en-GB"/>
        </w:rPr>
        <w:t xml:space="preserve"> </w:t>
      </w:r>
      <w:r w:rsidRPr="00970EC6">
        <w:rPr>
          <w:rFonts w:ascii="Courier New" w:hAnsi="Courier New" w:cs="Courier New"/>
          <w:sz w:val="18"/>
          <w:szCs w:val="18"/>
          <w:lang w:val="en-GB"/>
        </w:rPr>
        <w:t>)*]</w:t>
      </w:r>
      <w:r w:rsidR="00BB5F23" w:rsidRPr="00970EC6">
        <w:rPr>
          <w:rFonts w:ascii="Courier New" w:hAnsi="Courier New" w:cs="Courier New"/>
          <w:sz w:val="18"/>
          <w:szCs w:val="18"/>
          <w:lang w:val="en-GB"/>
        </w:rPr>
        <w:t>?</w:t>
      </w:r>
    </w:p>
    <w:p w14:paraId="30CE1667" w14:textId="77777777" w:rsidR="00676A31" w:rsidRPr="00970EC6" w:rsidRDefault="00676A31" w:rsidP="004A3D13">
      <w:pPr>
        <w:spacing w:after="0"/>
        <w:rPr>
          <w:rFonts w:ascii="Courier New" w:hAnsi="Courier New" w:cs="Courier New"/>
          <w:sz w:val="18"/>
          <w:szCs w:val="18"/>
          <w:lang w:val="en-GB"/>
        </w:rPr>
        <w:pPrChange w:id="391" w:author="Henri Korver" w:date="2017-03-07T13:14:00Z">
          <w:pPr>
            <w:spacing w:after="0"/>
          </w:pPr>
        </w:pPrChange>
      </w:pPr>
      <w:r w:rsidRPr="00970EC6">
        <w:rPr>
          <w:rFonts w:ascii="Courier New" w:hAnsi="Courier New" w:cs="Courier New"/>
          <w:sz w:val="18"/>
          <w:szCs w:val="18"/>
          <w:lang w:val="en-GB"/>
        </w:rPr>
        <w:tab/>
      </w:r>
      <w:r w:rsidRPr="00970EC6">
        <w:rPr>
          <w:rFonts w:ascii="Courier New" w:hAnsi="Courier New" w:cs="Courier New"/>
          <w:sz w:val="18"/>
          <w:szCs w:val="18"/>
          <w:lang w:val="en-GB"/>
        </w:rPr>
        <w:tab/>
        <w:t xml:space="preserve">[&lt;element name="authentiek" </w:t>
      </w:r>
      <w:r w:rsidR="004E4050" w:rsidRPr="00970EC6">
        <w:rPr>
          <w:rFonts w:ascii="Courier New" w:hAnsi="Courier New" w:cs="Courier New"/>
          <w:sz w:val="18"/>
          <w:szCs w:val="18"/>
          <w:lang w:val="en-GB"/>
        </w:rPr>
        <w:br/>
        <w:t xml:space="preserve">                       </w:t>
      </w:r>
      <w:r w:rsidRPr="00970EC6">
        <w:rPr>
          <w:rFonts w:ascii="Courier New" w:hAnsi="Courier New" w:cs="Courier New"/>
          <w:sz w:val="18"/>
          <w:szCs w:val="18"/>
          <w:lang w:val="en-GB"/>
        </w:rPr>
        <w:t>type="[</w:t>
      </w:r>
      <w:r w:rsidRPr="00970EC6">
        <w:rPr>
          <w:rFonts w:ascii="Courier New" w:hAnsi="Courier New" w:cs="Courier New"/>
          <w:sz w:val="18"/>
          <w:szCs w:val="18"/>
          <w:u w:val="single"/>
          <w:lang w:val="en-GB"/>
        </w:rPr>
        <w:t>stuf ns prefix</w:t>
      </w:r>
      <w:r w:rsidRPr="00970EC6">
        <w:rPr>
          <w:rFonts w:ascii="Courier New" w:hAnsi="Courier New" w:cs="Courier New"/>
          <w:sz w:val="18"/>
          <w:szCs w:val="18"/>
          <w:lang w:val="en-GB"/>
        </w:rPr>
        <w:t>]:</w:t>
      </w:r>
      <w:r w:rsidR="004E4050" w:rsidRPr="00970EC6">
        <w:rPr>
          <w:rFonts w:ascii="Courier New" w:hAnsi="Courier New" w:cs="Courier New"/>
          <w:sz w:val="18"/>
          <w:szCs w:val="18"/>
          <w:lang w:val="en-GB"/>
        </w:rPr>
        <w:t>StatusMetagegeven-basis</w:t>
      </w:r>
      <w:r w:rsidRPr="00970EC6">
        <w:rPr>
          <w:rFonts w:ascii="Courier New" w:hAnsi="Courier New" w:cs="Courier New"/>
          <w:sz w:val="18"/>
          <w:szCs w:val="18"/>
          <w:lang w:val="en-GB"/>
        </w:rPr>
        <w:t xml:space="preserve">" </w:t>
      </w:r>
    </w:p>
    <w:p w14:paraId="6D3E436F" w14:textId="77777777" w:rsidR="00676A31" w:rsidRPr="00970EC6" w:rsidRDefault="00676A31" w:rsidP="004A3D13">
      <w:pPr>
        <w:spacing w:after="0"/>
        <w:ind w:firstLine="720"/>
        <w:rPr>
          <w:rFonts w:ascii="Courier New" w:hAnsi="Courier New" w:cs="Courier New"/>
          <w:sz w:val="18"/>
          <w:szCs w:val="18"/>
          <w:lang w:val="en-GB"/>
        </w:rPr>
        <w:pPrChange w:id="392" w:author="Henri Korver" w:date="2017-03-07T13:14:00Z">
          <w:pPr>
            <w:spacing w:after="0"/>
            <w:ind w:left="720" w:firstLine="720"/>
          </w:pPr>
        </w:pPrChange>
      </w:pPr>
      <w:r w:rsidRPr="00970EC6">
        <w:rPr>
          <w:rFonts w:ascii="Courier New" w:hAnsi="Courier New" w:cs="Courier New"/>
          <w:sz w:val="18"/>
          <w:szCs w:val="18"/>
          <w:lang w:val="en-GB"/>
        </w:rPr>
        <w:t xml:space="preserve">          minOccurs="0" maxOccurs="unbounded"/&gt;]?</w:t>
      </w:r>
    </w:p>
    <w:p w14:paraId="08ADE73F" w14:textId="77777777" w:rsidR="004E4050" w:rsidRPr="00970EC6" w:rsidRDefault="00676A31" w:rsidP="004A3D13">
      <w:pPr>
        <w:spacing w:after="0"/>
        <w:rPr>
          <w:rFonts w:ascii="Courier New" w:hAnsi="Courier New" w:cs="Courier New"/>
          <w:sz w:val="18"/>
          <w:szCs w:val="18"/>
          <w:lang w:val="en-GB"/>
        </w:rPr>
        <w:pPrChange w:id="393" w:author="Henri Korver" w:date="2017-03-07T13:14:00Z">
          <w:pPr>
            <w:spacing w:after="0"/>
          </w:pPr>
        </w:pPrChange>
      </w:pPr>
      <w:r w:rsidRPr="00970EC6">
        <w:rPr>
          <w:rFonts w:ascii="Courier New" w:hAnsi="Courier New" w:cs="Courier New"/>
          <w:sz w:val="18"/>
          <w:szCs w:val="18"/>
          <w:lang w:val="en-GB"/>
        </w:rPr>
        <w:tab/>
      </w:r>
      <w:r w:rsidRPr="00970EC6">
        <w:rPr>
          <w:rFonts w:ascii="Courier New" w:hAnsi="Courier New" w:cs="Courier New"/>
          <w:sz w:val="18"/>
          <w:szCs w:val="18"/>
          <w:lang w:val="en-GB"/>
        </w:rPr>
        <w:tab/>
        <w:t>[&lt;element name="inOnderzoek"</w:t>
      </w:r>
      <w:r w:rsidR="004E4050" w:rsidRPr="00970EC6">
        <w:rPr>
          <w:rFonts w:ascii="Courier New" w:hAnsi="Courier New" w:cs="Courier New"/>
          <w:sz w:val="18"/>
          <w:szCs w:val="18"/>
          <w:lang w:val="en-GB"/>
        </w:rPr>
        <w:t xml:space="preserve"> </w:t>
      </w:r>
    </w:p>
    <w:p w14:paraId="128D2159" w14:textId="77777777" w:rsidR="00676A31" w:rsidRPr="00970EC6" w:rsidRDefault="004E4050" w:rsidP="004A3D13">
      <w:pPr>
        <w:spacing w:after="0"/>
        <w:rPr>
          <w:rFonts w:ascii="Courier New" w:hAnsi="Courier New" w:cs="Courier New"/>
          <w:sz w:val="18"/>
          <w:szCs w:val="18"/>
          <w:lang w:val="en-GB"/>
        </w:rPr>
        <w:pPrChange w:id="394" w:author="Henri Korver" w:date="2017-03-07T13:14:00Z">
          <w:pPr>
            <w:spacing w:after="0"/>
          </w:pPr>
        </w:pPrChange>
      </w:pPr>
      <w:r w:rsidRPr="00970EC6">
        <w:rPr>
          <w:rFonts w:ascii="Courier New" w:hAnsi="Courier New" w:cs="Courier New"/>
          <w:sz w:val="18"/>
          <w:szCs w:val="18"/>
          <w:lang w:val="en-GB"/>
        </w:rPr>
        <w:t xml:space="preserve">                       </w:t>
      </w:r>
      <w:r w:rsidR="00676A31" w:rsidRPr="00970EC6">
        <w:rPr>
          <w:rFonts w:ascii="Courier New" w:hAnsi="Courier New" w:cs="Courier New"/>
          <w:sz w:val="18"/>
          <w:szCs w:val="18"/>
          <w:lang w:val="en-GB"/>
        </w:rPr>
        <w:t>type="[</w:t>
      </w:r>
      <w:r w:rsidR="00676A31" w:rsidRPr="00970EC6">
        <w:rPr>
          <w:rFonts w:ascii="Courier New" w:hAnsi="Courier New" w:cs="Courier New"/>
          <w:sz w:val="18"/>
          <w:szCs w:val="18"/>
          <w:u w:val="single"/>
          <w:lang w:val="en-GB"/>
        </w:rPr>
        <w:t>stuf ns prefix</w:t>
      </w:r>
      <w:r w:rsidR="00676A31" w:rsidRPr="00970EC6">
        <w:rPr>
          <w:rFonts w:ascii="Courier New" w:hAnsi="Courier New" w:cs="Courier New"/>
          <w:sz w:val="18"/>
          <w:szCs w:val="18"/>
          <w:lang w:val="en-GB"/>
        </w:rPr>
        <w:t>]:</w:t>
      </w:r>
      <w:r w:rsidRPr="00970EC6">
        <w:rPr>
          <w:rFonts w:ascii="Courier New" w:hAnsi="Courier New" w:cs="Courier New"/>
          <w:sz w:val="18"/>
          <w:szCs w:val="18"/>
          <w:lang w:val="en-GB"/>
        </w:rPr>
        <w:t>StatusMetagegeven-basis</w:t>
      </w:r>
      <w:r w:rsidR="00676A31" w:rsidRPr="00970EC6">
        <w:rPr>
          <w:rFonts w:ascii="Courier New" w:hAnsi="Courier New" w:cs="Courier New"/>
          <w:sz w:val="18"/>
          <w:szCs w:val="18"/>
          <w:lang w:val="en-GB"/>
        </w:rPr>
        <w:t xml:space="preserve">" </w:t>
      </w:r>
    </w:p>
    <w:p w14:paraId="4B45156B" w14:textId="77777777" w:rsidR="00676A31" w:rsidRPr="00970EC6" w:rsidRDefault="00676A31" w:rsidP="004A3D13">
      <w:pPr>
        <w:spacing w:after="0"/>
        <w:ind w:firstLine="720"/>
        <w:rPr>
          <w:rFonts w:ascii="Courier New" w:hAnsi="Courier New" w:cs="Courier New"/>
          <w:sz w:val="18"/>
          <w:szCs w:val="18"/>
          <w:lang w:val="en-GB"/>
        </w:rPr>
        <w:pPrChange w:id="395" w:author="Henri Korver" w:date="2017-03-07T13:14:00Z">
          <w:pPr>
            <w:spacing w:after="0"/>
            <w:ind w:left="720" w:firstLine="720"/>
          </w:pPr>
        </w:pPrChange>
      </w:pPr>
      <w:r w:rsidRPr="00970EC6">
        <w:rPr>
          <w:rFonts w:ascii="Courier New" w:hAnsi="Courier New" w:cs="Courier New"/>
          <w:sz w:val="18"/>
          <w:szCs w:val="18"/>
          <w:lang w:val="en-GB"/>
        </w:rPr>
        <w:t xml:space="preserve">          minOccurs="0" maxOccurs="unbounded"/&gt;]?</w:t>
      </w:r>
    </w:p>
    <w:p w14:paraId="34538BA7" w14:textId="77777777" w:rsidR="00095CC3" w:rsidRPr="00970EC6" w:rsidRDefault="00095CC3" w:rsidP="004A3D13">
      <w:pPr>
        <w:spacing w:after="0"/>
        <w:rPr>
          <w:rFonts w:ascii="Courier New" w:hAnsi="Courier New" w:cs="Courier New"/>
          <w:sz w:val="18"/>
          <w:szCs w:val="18"/>
          <w:lang w:val="en-GB"/>
        </w:rPr>
        <w:pPrChange w:id="396" w:author="Henri Korver" w:date="2017-03-07T13:14:00Z">
          <w:pPr>
            <w:spacing w:after="0"/>
            <w:ind w:left="720"/>
          </w:pPr>
        </w:pPrChange>
      </w:pPr>
      <w:r w:rsidRPr="00970EC6">
        <w:rPr>
          <w:rFonts w:ascii="Courier New" w:hAnsi="Courier New" w:cs="Courier New"/>
          <w:sz w:val="18"/>
          <w:szCs w:val="18"/>
          <w:lang w:val="en-GB"/>
        </w:rPr>
        <w:tab/>
      </w:r>
      <w:r w:rsidR="00714318" w:rsidRPr="00970EC6">
        <w:rPr>
          <w:rFonts w:ascii="Courier New" w:hAnsi="Courier New" w:cs="Courier New"/>
          <w:sz w:val="18"/>
          <w:szCs w:val="18"/>
          <w:lang w:val="en-GB"/>
        </w:rPr>
        <w:t>[</w:t>
      </w:r>
      <w:r w:rsidRPr="00970EC6">
        <w:rPr>
          <w:rFonts w:ascii="Courier New" w:hAnsi="Courier New" w:cs="Courier New"/>
          <w:sz w:val="18"/>
          <w:szCs w:val="18"/>
          <w:lang w:val="en-GB"/>
        </w:rPr>
        <w:t>&lt;element ref="</w:t>
      </w:r>
      <w:r w:rsidR="002D6E60" w:rsidRPr="00970EC6">
        <w:rPr>
          <w:rFonts w:ascii="Courier New" w:hAnsi="Courier New" w:cs="Courier New"/>
          <w:sz w:val="18"/>
          <w:szCs w:val="18"/>
          <w:lang w:val="en-GB"/>
        </w:rPr>
        <w:t>[</w:t>
      </w:r>
      <w:r w:rsidR="002D6E60" w:rsidRPr="00970EC6">
        <w:rPr>
          <w:rFonts w:ascii="Courier New" w:hAnsi="Courier New" w:cs="Courier New"/>
          <w:sz w:val="18"/>
          <w:szCs w:val="18"/>
          <w:u w:val="single"/>
          <w:lang w:val="en-GB"/>
        </w:rPr>
        <w:t>stuf ns prefix</w:t>
      </w:r>
      <w:r w:rsidR="002D6E60" w:rsidRPr="00970EC6">
        <w:rPr>
          <w:rFonts w:ascii="Courier New" w:hAnsi="Courier New" w:cs="Courier New"/>
          <w:sz w:val="18"/>
          <w:szCs w:val="18"/>
          <w:lang w:val="en-GB"/>
        </w:rPr>
        <w:t>]</w:t>
      </w:r>
      <w:r w:rsidRPr="00970EC6">
        <w:rPr>
          <w:rFonts w:ascii="Courier New" w:hAnsi="Courier New" w:cs="Courier New"/>
          <w:sz w:val="18"/>
          <w:szCs w:val="18"/>
          <w:lang w:val="en-GB"/>
        </w:rPr>
        <w:t>:tijdvakRelatie" minOccurs="0"/&gt;</w:t>
      </w:r>
      <w:r w:rsidR="00714318" w:rsidRPr="00970EC6">
        <w:rPr>
          <w:rFonts w:ascii="Courier New" w:hAnsi="Courier New" w:cs="Courier New"/>
          <w:sz w:val="18"/>
          <w:szCs w:val="18"/>
          <w:lang w:val="en-GB"/>
        </w:rPr>
        <w:t>]?</w:t>
      </w:r>
    </w:p>
    <w:p w14:paraId="04216116" w14:textId="77777777" w:rsidR="000F38CD" w:rsidRPr="001A41F4" w:rsidRDefault="000F38CD" w:rsidP="004A3D13">
      <w:pPr>
        <w:spacing w:after="0"/>
        <w:rPr>
          <w:rFonts w:ascii="Courier New" w:hAnsi="Courier New" w:cs="Courier New"/>
          <w:sz w:val="18"/>
          <w:szCs w:val="18"/>
        </w:rPr>
        <w:pPrChange w:id="397" w:author="Henri Korver" w:date="2017-03-07T13:14:00Z">
          <w:pPr>
            <w:spacing w:after="0"/>
            <w:ind w:left="720"/>
          </w:pPr>
        </w:pPrChange>
      </w:pPr>
      <w:r w:rsidRPr="00970EC6">
        <w:rPr>
          <w:rFonts w:ascii="Courier New" w:hAnsi="Courier New" w:cs="Courier New"/>
          <w:sz w:val="18"/>
          <w:szCs w:val="18"/>
          <w:lang w:val="en-GB"/>
        </w:rPr>
        <w:tab/>
      </w:r>
      <w:r w:rsidR="00574CA3">
        <w:rPr>
          <w:rFonts w:ascii="Courier New" w:hAnsi="Courier New" w:cs="Courier New"/>
          <w:sz w:val="18"/>
          <w:szCs w:val="18"/>
        </w:rPr>
        <w:t>[</w:t>
      </w:r>
      <w:r w:rsidRPr="00D60293">
        <w:rPr>
          <w:rFonts w:ascii="Courier New" w:hAnsi="Courier New" w:cs="Courier New"/>
          <w:sz w:val="18"/>
          <w:szCs w:val="18"/>
        </w:rPr>
        <w:t>&lt;element ref="</w:t>
      </w:r>
      <w:r w:rsidR="002D6E60" w:rsidRPr="008420E9">
        <w:rPr>
          <w:rFonts w:ascii="Courier New" w:hAnsi="Courier New" w:cs="Courier New"/>
          <w:sz w:val="18"/>
          <w:szCs w:val="18"/>
        </w:rPr>
        <w:t>[</w:t>
      </w:r>
      <w:r w:rsidR="002D6E60" w:rsidRPr="002E407C">
        <w:rPr>
          <w:rFonts w:ascii="Courier New" w:hAnsi="Courier New" w:cs="Courier New"/>
          <w:sz w:val="18"/>
          <w:szCs w:val="18"/>
          <w:u w:val="single"/>
        </w:rPr>
        <w:t>stuf ns prefix</w:t>
      </w:r>
      <w:r w:rsidR="002D6E60" w:rsidRPr="008420E9">
        <w:rPr>
          <w:rFonts w:ascii="Courier New" w:hAnsi="Courier New" w:cs="Courier New"/>
          <w:sz w:val="18"/>
          <w:szCs w:val="18"/>
        </w:rPr>
        <w:t>]</w:t>
      </w:r>
      <w:r w:rsidRPr="00D60293">
        <w:rPr>
          <w:rFonts w:ascii="Courier New" w:hAnsi="Courier New" w:cs="Courier New"/>
          <w:sz w:val="18"/>
          <w:szCs w:val="18"/>
        </w:rPr>
        <w:t>:tijdvakGeldigheid" minOccurs="0"/&gt;</w:t>
      </w:r>
      <w:r w:rsidR="00574CA3">
        <w:rPr>
          <w:rFonts w:ascii="Courier New" w:hAnsi="Courier New" w:cs="Courier New"/>
          <w:sz w:val="18"/>
          <w:szCs w:val="18"/>
        </w:rPr>
        <w:t>]?</w:t>
      </w:r>
    </w:p>
    <w:p w14:paraId="0F962D30" w14:textId="77777777" w:rsidR="000F38CD" w:rsidRPr="008420E9" w:rsidRDefault="000F38CD" w:rsidP="004A3D13">
      <w:pPr>
        <w:spacing w:after="0"/>
        <w:rPr>
          <w:rFonts w:ascii="Courier New" w:hAnsi="Courier New" w:cs="Courier New"/>
          <w:sz w:val="18"/>
          <w:szCs w:val="18"/>
        </w:rPr>
        <w:pPrChange w:id="398" w:author="Henri Korver" w:date="2017-03-07T13:14:00Z">
          <w:pPr>
            <w:spacing w:after="0"/>
            <w:ind w:left="720"/>
          </w:pPr>
        </w:pPrChange>
      </w:pPr>
      <w:r w:rsidRPr="002E05BE">
        <w:rPr>
          <w:rFonts w:ascii="Courier New" w:hAnsi="Courier New" w:cs="Courier New"/>
          <w:sz w:val="18"/>
          <w:szCs w:val="18"/>
        </w:rPr>
        <w:tab/>
        <w:t>&lt;element ref="</w:t>
      </w:r>
      <w:r w:rsidR="002D6E60" w:rsidRPr="008420E9">
        <w:rPr>
          <w:rFonts w:ascii="Courier New" w:hAnsi="Courier New" w:cs="Courier New"/>
          <w:sz w:val="18"/>
          <w:szCs w:val="18"/>
        </w:rPr>
        <w:t>[</w:t>
      </w:r>
      <w:r w:rsidR="002D6E60" w:rsidRPr="002E407C">
        <w:rPr>
          <w:rFonts w:ascii="Courier New" w:hAnsi="Courier New" w:cs="Courier New"/>
          <w:sz w:val="18"/>
          <w:szCs w:val="18"/>
          <w:u w:val="single"/>
        </w:rPr>
        <w:t>stuf ns prefix</w:t>
      </w:r>
      <w:r w:rsidR="002D6E60" w:rsidRPr="008420E9">
        <w:rPr>
          <w:rFonts w:ascii="Courier New" w:hAnsi="Courier New" w:cs="Courier New"/>
          <w:sz w:val="18"/>
          <w:szCs w:val="18"/>
        </w:rPr>
        <w:t>]</w:t>
      </w:r>
      <w:r w:rsidRPr="002E05BE">
        <w:rPr>
          <w:rFonts w:ascii="Courier New" w:hAnsi="Courier New" w:cs="Courier New"/>
          <w:sz w:val="18"/>
          <w:szCs w:val="18"/>
        </w:rPr>
        <w:t>:tijdstipRegistratie" minOccurs="0"/&gt;</w:t>
      </w:r>
    </w:p>
    <w:p w14:paraId="0F5033A7" w14:textId="77777777" w:rsidR="000F38CD" w:rsidRPr="008420E9" w:rsidRDefault="000F38CD" w:rsidP="004A3D13">
      <w:pPr>
        <w:spacing w:after="0"/>
        <w:rPr>
          <w:rFonts w:ascii="Courier New" w:hAnsi="Courier New" w:cs="Courier New"/>
          <w:sz w:val="18"/>
          <w:szCs w:val="18"/>
        </w:rPr>
        <w:pPrChange w:id="399" w:author="Henri Korver" w:date="2017-03-07T13:14:00Z">
          <w:pPr>
            <w:spacing w:after="0"/>
            <w:ind w:left="720"/>
          </w:pPr>
        </w:pPrChange>
      </w:pPr>
      <w:r w:rsidRPr="008420E9">
        <w:rPr>
          <w:rFonts w:ascii="Courier New" w:hAnsi="Courier New" w:cs="Courier New"/>
          <w:sz w:val="18"/>
          <w:szCs w:val="18"/>
        </w:rPr>
        <w:tab/>
      </w:r>
      <w:r w:rsidR="00574CA3">
        <w:rPr>
          <w:rFonts w:ascii="Courier New" w:hAnsi="Courier New" w:cs="Courier New"/>
          <w:sz w:val="18"/>
          <w:szCs w:val="18"/>
        </w:rPr>
        <w:t>[</w:t>
      </w:r>
      <w:r w:rsidRPr="008420E9">
        <w:rPr>
          <w:rFonts w:ascii="Courier New" w:hAnsi="Courier New" w:cs="Courier New"/>
          <w:sz w:val="18"/>
          <w:szCs w:val="18"/>
        </w:rPr>
        <w:t>&lt;element ref="</w:t>
      </w:r>
      <w:r w:rsidR="002D6E60" w:rsidRPr="008420E9">
        <w:rPr>
          <w:rFonts w:ascii="Courier New" w:hAnsi="Courier New" w:cs="Courier New"/>
          <w:sz w:val="18"/>
          <w:szCs w:val="18"/>
        </w:rPr>
        <w:t>[</w:t>
      </w:r>
      <w:r w:rsidR="002D6E60" w:rsidRPr="002E407C">
        <w:rPr>
          <w:rFonts w:ascii="Courier New" w:hAnsi="Courier New" w:cs="Courier New"/>
          <w:sz w:val="18"/>
          <w:szCs w:val="18"/>
          <w:u w:val="single"/>
        </w:rPr>
        <w:t>stuf ns prefix</w:t>
      </w:r>
      <w:r w:rsidR="002D6E60" w:rsidRPr="008420E9">
        <w:rPr>
          <w:rFonts w:ascii="Courier New" w:hAnsi="Courier New" w:cs="Courier New"/>
          <w:sz w:val="18"/>
          <w:szCs w:val="18"/>
        </w:rPr>
        <w:t>]</w:t>
      </w:r>
      <w:r w:rsidRPr="008420E9">
        <w:rPr>
          <w:rFonts w:ascii="Courier New" w:hAnsi="Courier New" w:cs="Courier New"/>
          <w:sz w:val="18"/>
          <w:szCs w:val="18"/>
        </w:rPr>
        <w:t>:extraElementen" minOccurs="0"/&gt;</w:t>
      </w:r>
    </w:p>
    <w:p w14:paraId="12DA3D66" w14:textId="77777777" w:rsidR="00846403" w:rsidRPr="008420E9" w:rsidRDefault="00846403" w:rsidP="004A3D13">
      <w:pPr>
        <w:spacing w:after="0"/>
        <w:rPr>
          <w:rFonts w:ascii="Courier New" w:hAnsi="Courier New" w:cs="Courier New"/>
          <w:sz w:val="18"/>
          <w:szCs w:val="18"/>
        </w:rPr>
        <w:pPrChange w:id="400" w:author="Henri Korver" w:date="2017-03-07T13:14:00Z">
          <w:pPr>
            <w:spacing w:after="0"/>
            <w:ind w:left="720"/>
          </w:pPr>
        </w:pPrChange>
      </w:pPr>
      <w:r w:rsidRPr="008420E9">
        <w:rPr>
          <w:rFonts w:ascii="Courier New" w:hAnsi="Courier New" w:cs="Courier New"/>
          <w:sz w:val="18"/>
          <w:szCs w:val="18"/>
        </w:rPr>
        <w:tab/>
      </w:r>
      <w:r w:rsidR="00574CA3">
        <w:rPr>
          <w:rFonts w:ascii="Courier New" w:hAnsi="Courier New" w:cs="Courier New"/>
          <w:sz w:val="18"/>
          <w:szCs w:val="18"/>
        </w:rPr>
        <w:t xml:space="preserve"> </w:t>
      </w:r>
      <w:r w:rsidRPr="008420E9">
        <w:rPr>
          <w:rFonts w:ascii="Courier New" w:hAnsi="Courier New" w:cs="Courier New"/>
          <w:sz w:val="18"/>
          <w:szCs w:val="18"/>
        </w:rPr>
        <w:t>&lt;element ref="</w:t>
      </w:r>
      <w:r w:rsidR="002D6E60" w:rsidRPr="008420E9">
        <w:rPr>
          <w:rFonts w:ascii="Courier New" w:hAnsi="Courier New" w:cs="Courier New"/>
          <w:sz w:val="18"/>
          <w:szCs w:val="18"/>
        </w:rPr>
        <w:t>[</w:t>
      </w:r>
      <w:r w:rsidR="002D6E60" w:rsidRPr="002E407C">
        <w:rPr>
          <w:rFonts w:ascii="Courier New" w:hAnsi="Courier New" w:cs="Courier New"/>
          <w:sz w:val="18"/>
          <w:szCs w:val="18"/>
          <w:u w:val="single"/>
        </w:rPr>
        <w:t>stuf ns prefix</w:t>
      </w:r>
      <w:r w:rsidR="002D6E60" w:rsidRPr="008420E9">
        <w:rPr>
          <w:rFonts w:ascii="Courier New" w:hAnsi="Courier New" w:cs="Courier New"/>
          <w:sz w:val="18"/>
          <w:szCs w:val="18"/>
        </w:rPr>
        <w:t>]</w:t>
      </w:r>
      <w:r w:rsidR="00846B04" w:rsidRPr="008420E9">
        <w:rPr>
          <w:rFonts w:ascii="Courier New" w:hAnsi="Courier New" w:cs="Courier New"/>
          <w:sz w:val="18"/>
          <w:szCs w:val="18"/>
        </w:rPr>
        <w:t>:</w:t>
      </w:r>
      <w:r w:rsidRPr="008420E9">
        <w:rPr>
          <w:rFonts w:ascii="Courier New" w:hAnsi="Courier New" w:cs="Courier New"/>
          <w:sz w:val="18"/>
          <w:szCs w:val="18"/>
        </w:rPr>
        <w:t>aanvullendeElementen" minOccurs="0"/&gt;</w:t>
      </w:r>
      <w:r w:rsidR="00574CA3">
        <w:rPr>
          <w:rFonts w:ascii="Courier New" w:hAnsi="Courier New" w:cs="Courier New"/>
          <w:sz w:val="18"/>
          <w:szCs w:val="18"/>
        </w:rPr>
        <w:br/>
        <w:t xml:space="preserve">       ]?</w:t>
      </w:r>
    </w:p>
    <w:p w14:paraId="59724094" w14:textId="77777777" w:rsidR="00FA079F" w:rsidRPr="008420E9" w:rsidRDefault="00FA079F" w:rsidP="004A3D13">
      <w:pPr>
        <w:spacing w:after="0"/>
        <w:rPr>
          <w:rFonts w:ascii="Courier New" w:hAnsi="Courier New" w:cs="Courier New"/>
          <w:sz w:val="18"/>
          <w:szCs w:val="18"/>
        </w:rPr>
        <w:pPrChange w:id="401" w:author="Henri Korver" w:date="2017-03-07T13:14:00Z">
          <w:pPr>
            <w:spacing w:after="0"/>
            <w:ind w:left="720"/>
          </w:pPr>
        </w:pPrChange>
      </w:pPr>
      <w:r w:rsidRPr="008420E9">
        <w:rPr>
          <w:rFonts w:ascii="Courier New" w:hAnsi="Courier New" w:cs="Courier New"/>
          <w:sz w:val="18"/>
          <w:szCs w:val="18"/>
        </w:rPr>
        <w:tab/>
        <w:t xml:space="preserve">[&lt;element name="historieMaterieel" </w:t>
      </w:r>
    </w:p>
    <w:p w14:paraId="0F245565" w14:textId="77777777" w:rsidR="00FA079F" w:rsidRPr="008420E9" w:rsidRDefault="00FA079F" w:rsidP="004A3D13">
      <w:pPr>
        <w:spacing w:after="0"/>
        <w:rPr>
          <w:rFonts w:ascii="Courier New" w:hAnsi="Courier New" w:cs="Courier New"/>
          <w:sz w:val="18"/>
          <w:szCs w:val="18"/>
        </w:rPr>
        <w:pPrChange w:id="402" w:author="Henri Korver" w:date="2017-03-07T13:14:00Z">
          <w:pPr>
            <w:spacing w:after="0"/>
            <w:ind w:left="720"/>
          </w:pPr>
        </w:pPrChange>
      </w:pPr>
      <w:r w:rsidRPr="008420E9">
        <w:rPr>
          <w:rFonts w:ascii="Courier New" w:hAnsi="Courier New" w:cs="Courier New"/>
          <w:sz w:val="18"/>
          <w:szCs w:val="18"/>
        </w:rPr>
        <w:t xml:space="preserve">                type="[</w:t>
      </w:r>
      <w:r w:rsidRPr="008420E9">
        <w:rPr>
          <w:rFonts w:ascii="Courier New" w:hAnsi="Courier New" w:cs="Courier New"/>
          <w:sz w:val="18"/>
          <w:szCs w:val="18"/>
          <w:u w:val="single"/>
        </w:rPr>
        <w:t>ns prefix</w:t>
      </w:r>
      <w:r w:rsidRPr="008420E9">
        <w:rPr>
          <w:rFonts w:ascii="Courier New" w:hAnsi="Courier New" w:cs="Courier New"/>
          <w:sz w:val="18"/>
          <w:szCs w:val="18"/>
        </w:rPr>
        <w:t>]:[</w:t>
      </w:r>
      <w:r w:rsidR="00102EC1" w:rsidRPr="008420E9">
        <w:rPr>
          <w:rFonts w:ascii="Courier New" w:hAnsi="Courier New" w:cs="Courier New"/>
          <w:sz w:val="18"/>
          <w:szCs w:val="18"/>
          <w:u w:val="single"/>
        </w:rPr>
        <w:t>Relatie.mnemonic</w:t>
      </w:r>
      <w:r w:rsidRPr="008420E9">
        <w:rPr>
          <w:rFonts w:ascii="Courier New" w:hAnsi="Courier New" w:cs="Courier New"/>
          <w:sz w:val="18"/>
          <w:szCs w:val="18"/>
        </w:rPr>
        <w:t>]-basis" minOccurs="0"</w:t>
      </w:r>
    </w:p>
    <w:p w14:paraId="7FECBF2E" w14:textId="77777777" w:rsidR="00FA079F" w:rsidRPr="008420E9" w:rsidRDefault="00FA079F" w:rsidP="004A3D13">
      <w:pPr>
        <w:spacing w:after="0"/>
        <w:rPr>
          <w:rFonts w:ascii="Courier New" w:hAnsi="Courier New" w:cs="Courier New"/>
          <w:sz w:val="18"/>
          <w:szCs w:val="18"/>
        </w:rPr>
        <w:pPrChange w:id="403" w:author="Henri Korver" w:date="2017-03-07T13:14:00Z">
          <w:pPr>
            <w:spacing w:after="0"/>
            <w:ind w:left="720"/>
          </w:pPr>
        </w:pPrChange>
      </w:pPr>
      <w:r w:rsidRPr="008420E9">
        <w:rPr>
          <w:rFonts w:ascii="Courier New" w:hAnsi="Courier New" w:cs="Courier New"/>
          <w:sz w:val="18"/>
          <w:szCs w:val="18"/>
        </w:rPr>
        <w:t xml:space="preserve">                maxOccurs="unbounded"/&gt;]?</w:t>
      </w:r>
    </w:p>
    <w:p w14:paraId="386F5075" w14:textId="77777777" w:rsidR="00FA079F" w:rsidRPr="008420E9" w:rsidRDefault="00FA079F" w:rsidP="004A3D13">
      <w:pPr>
        <w:spacing w:after="0"/>
        <w:rPr>
          <w:rFonts w:ascii="Courier New" w:hAnsi="Courier New" w:cs="Courier New"/>
          <w:sz w:val="18"/>
          <w:szCs w:val="18"/>
        </w:rPr>
        <w:pPrChange w:id="404" w:author="Henri Korver" w:date="2017-03-07T13:14:00Z">
          <w:pPr>
            <w:spacing w:after="0"/>
            <w:ind w:left="720"/>
          </w:pPr>
        </w:pPrChange>
      </w:pPr>
      <w:r w:rsidRPr="008420E9">
        <w:rPr>
          <w:rFonts w:ascii="Courier New" w:hAnsi="Courier New" w:cs="Courier New"/>
          <w:sz w:val="18"/>
          <w:szCs w:val="18"/>
        </w:rPr>
        <w:tab/>
        <w:t xml:space="preserve">[&lt;element name="historieFormeel" </w:t>
      </w:r>
    </w:p>
    <w:p w14:paraId="216E5F03" w14:textId="77777777" w:rsidR="00FA079F" w:rsidRPr="008420E9" w:rsidRDefault="00FA079F" w:rsidP="004A3D13">
      <w:pPr>
        <w:spacing w:after="0"/>
        <w:rPr>
          <w:rFonts w:ascii="Courier New" w:hAnsi="Courier New" w:cs="Courier New"/>
          <w:sz w:val="18"/>
          <w:szCs w:val="18"/>
        </w:rPr>
        <w:pPrChange w:id="405" w:author="Henri Korver" w:date="2017-03-07T13:14:00Z">
          <w:pPr>
            <w:spacing w:after="0"/>
            <w:ind w:left="720"/>
          </w:pPr>
        </w:pPrChange>
      </w:pPr>
      <w:r w:rsidRPr="008420E9">
        <w:rPr>
          <w:rFonts w:ascii="Courier New" w:hAnsi="Courier New" w:cs="Courier New"/>
          <w:sz w:val="18"/>
          <w:szCs w:val="18"/>
        </w:rPr>
        <w:t xml:space="preserve">                type="[</w:t>
      </w:r>
      <w:r w:rsidRPr="008420E9">
        <w:rPr>
          <w:rFonts w:ascii="Courier New" w:hAnsi="Courier New" w:cs="Courier New"/>
          <w:sz w:val="18"/>
          <w:szCs w:val="18"/>
          <w:u w:val="single"/>
        </w:rPr>
        <w:t>ns prefix</w:t>
      </w:r>
      <w:r w:rsidRPr="008420E9">
        <w:rPr>
          <w:rFonts w:ascii="Courier New" w:hAnsi="Courier New" w:cs="Courier New"/>
          <w:sz w:val="18"/>
          <w:szCs w:val="18"/>
        </w:rPr>
        <w:t>]:[</w:t>
      </w:r>
      <w:r w:rsidR="00102EC1" w:rsidRPr="008420E9">
        <w:rPr>
          <w:rFonts w:ascii="Courier New" w:hAnsi="Courier New" w:cs="Courier New"/>
          <w:sz w:val="18"/>
          <w:szCs w:val="18"/>
          <w:u w:val="single"/>
        </w:rPr>
        <w:t>Relatie.mnemonic</w:t>
      </w:r>
      <w:r w:rsidRPr="008420E9">
        <w:rPr>
          <w:rFonts w:ascii="Courier New" w:hAnsi="Courier New" w:cs="Courier New"/>
          <w:sz w:val="18"/>
          <w:szCs w:val="18"/>
        </w:rPr>
        <w:t>]-basis" minOccurs="0"</w:t>
      </w:r>
      <w:r w:rsidR="005014EA" w:rsidRPr="008420E9">
        <w:rPr>
          <w:rFonts w:ascii="Courier New" w:hAnsi="Courier New" w:cs="Courier New"/>
          <w:sz w:val="18"/>
          <w:szCs w:val="18"/>
        </w:rPr>
        <w:t xml:space="preserve">    </w:t>
      </w:r>
      <w:r w:rsidR="005014EA" w:rsidRPr="008420E9">
        <w:rPr>
          <w:rFonts w:ascii="Courier New" w:hAnsi="Courier New" w:cs="Courier New"/>
          <w:sz w:val="18"/>
          <w:szCs w:val="18"/>
        </w:rPr>
        <w:br/>
        <w:t xml:space="preserve">                maxOccurs="unbounded"</w:t>
      </w:r>
      <w:r w:rsidRPr="008420E9">
        <w:rPr>
          <w:rFonts w:ascii="Courier New" w:hAnsi="Courier New" w:cs="Courier New"/>
          <w:sz w:val="18"/>
          <w:szCs w:val="18"/>
        </w:rPr>
        <w:t>/&gt;]?</w:t>
      </w:r>
    </w:p>
    <w:p w14:paraId="223FCD02" w14:textId="77777777" w:rsidR="00FA079F" w:rsidRPr="008420E9" w:rsidRDefault="00FA079F" w:rsidP="004A3D13">
      <w:pPr>
        <w:spacing w:after="0"/>
        <w:rPr>
          <w:rFonts w:ascii="Courier New" w:hAnsi="Courier New" w:cs="Courier New"/>
          <w:sz w:val="18"/>
          <w:szCs w:val="18"/>
        </w:rPr>
        <w:pPrChange w:id="406" w:author="Henri Korver" w:date="2017-03-07T13:14:00Z">
          <w:pPr>
            <w:spacing w:after="0"/>
            <w:ind w:left="720"/>
          </w:pPr>
        </w:pPrChange>
      </w:pPr>
      <w:r w:rsidRPr="008420E9">
        <w:rPr>
          <w:rFonts w:ascii="Courier New" w:hAnsi="Courier New" w:cs="Courier New"/>
          <w:sz w:val="18"/>
          <w:szCs w:val="18"/>
        </w:rPr>
        <w:tab/>
        <w:t xml:space="preserve">[&lt;element name="historieFormeelRelatie" </w:t>
      </w:r>
    </w:p>
    <w:p w14:paraId="04A8942E" w14:textId="77777777" w:rsidR="00FA079F" w:rsidRPr="008420E9" w:rsidRDefault="00FA079F" w:rsidP="004A3D13">
      <w:pPr>
        <w:spacing w:after="0"/>
        <w:rPr>
          <w:rFonts w:ascii="Courier New" w:hAnsi="Courier New" w:cs="Courier New"/>
          <w:sz w:val="18"/>
          <w:szCs w:val="18"/>
        </w:rPr>
        <w:pPrChange w:id="407" w:author="Henri Korver" w:date="2017-03-07T13:14:00Z">
          <w:pPr>
            <w:spacing w:after="0"/>
            <w:ind w:left="720"/>
          </w:pPr>
        </w:pPrChange>
      </w:pPr>
      <w:r w:rsidRPr="008420E9">
        <w:rPr>
          <w:rFonts w:ascii="Courier New" w:hAnsi="Courier New" w:cs="Courier New"/>
          <w:sz w:val="18"/>
          <w:szCs w:val="18"/>
        </w:rPr>
        <w:t xml:space="preserve">                type="[</w:t>
      </w:r>
      <w:r w:rsidRPr="008420E9">
        <w:rPr>
          <w:rFonts w:ascii="Courier New" w:hAnsi="Courier New" w:cs="Courier New"/>
          <w:sz w:val="18"/>
          <w:szCs w:val="18"/>
          <w:u w:val="single"/>
        </w:rPr>
        <w:t>ns prefix</w:t>
      </w:r>
      <w:r w:rsidRPr="008420E9">
        <w:rPr>
          <w:rFonts w:ascii="Courier New" w:hAnsi="Courier New" w:cs="Courier New"/>
          <w:sz w:val="18"/>
          <w:szCs w:val="18"/>
        </w:rPr>
        <w:t>]:[</w:t>
      </w:r>
      <w:r w:rsidR="00E719F1" w:rsidRPr="008420E9">
        <w:rPr>
          <w:rFonts w:ascii="Courier New" w:hAnsi="Courier New" w:cs="Courier New"/>
          <w:sz w:val="18"/>
          <w:szCs w:val="18"/>
          <w:u w:val="single"/>
        </w:rPr>
        <w:t>Relatie.mnemonic</w:t>
      </w:r>
      <w:r w:rsidRPr="008420E9">
        <w:rPr>
          <w:rFonts w:ascii="Courier New" w:hAnsi="Courier New" w:cs="Courier New"/>
          <w:sz w:val="18"/>
          <w:szCs w:val="18"/>
        </w:rPr>
        <w:t>]-basis" minOccurs="0"/&gt;]?</w:t>
      </w:r>
    </w:p>
    <w:p w14:paraId="52496301" w14:textId="77777777" w:rsidR="00A420C6" w:rsidRPr="008420E9" w:rsidRDefault="00A420C6" w:rsidP="004A3D13">
      <w:pPr>
        <w:spacing w:after="0"/>
        <w:rPr>
          <w:rFonts w:ascii="Courier New" w:hAnsi="Courier New" w:cs="Courier New"/>
          <w:sz w:val="18"/>
          <w:szCs w:val="18"/>
        </w:rPr>
        <w:pPrChange w:id="408" w:author="Henri Korver" w:date="2017-03-07T13:14:00Z">
          <w:pPr>
            <w:spacing w:after="0"/>
            <w:ind w:left="720"/>
          </w:pPr>
        </w:pPrChange>
      </w:pPr>
      <w:r w:rsidRPr="008420E9">
        <w:rPr>
          <w:rFonts w:ascii="Courier New" w:hAnsi="Courier New" w:cs="Courier New"/>
          <w:sz w:val="18"/>
          <w:szCs w:val="18"/>
        </w:rPr>
        <w:tab/>
        <w:t>[</w:t>
      </w:r>
      <w:r w:rsidRPr="008420E9">
        <w:rPr>
          <w:rFonts w:ascii="Courier New" w:hAnsi="Courier New" w:cs="Courier New"/>
          <w:sz w:val="18"/>
          <w:szCs w:val="18"/>
          <w:u w:val="single"/>
        </w:rPr>
        <w:t>Relatie</w:t>
      </w:r>
      <w:r w:rsidRPr="008420E9">
        <w:rPr>
          <w:rFonts w:ascii="Courier New" w:hAnsi="Courier New" w:cs="Courier New"/>
          <w:sz w:val="18"/>
          <w:szCs w:val="18"/>
        </w:rPr>
        <w:t>*]</w:t>
      </w:r>
      <w:r w:rsidR="00BB5F23" w:rsidRPr="008420E9">
        <w:rPr>
          <w:rFonts w:ascii="Courier New" w:hAnsi="Courier New" w:cs="Courier New"/>
          <w:sz w:val="18"/>
          <w:szCs w:val="18"/>
        </w:rPr>
        <w:t>?</w:t>
      </w:r>
    </w:p>
    <w:p w14:paraId="64680357" w14:textId="77777777" w:rsidR="00FA079F" w:rsidRPr="008420E9" w:rsidRDefault="00FA079F" w:rsidP="004A3D13">
      <w:pPr>
        <w:spacing w:after="0"/>
        <w:rPr>
          <w:rFonts w:ascii="Courier New" w:hAnsi="Courier New" w:cs="Courier New"/>
          <w:sz w:val="18"/>
          <w:szCs w:val="18"/>
        </w:rPr>
        <w:pPrChange w:id="409" w:author="Henri Korver" w:date="2017-03-07T13:14:00Z">
          <w:pPr>
            <w:spacing w:after="0"/>
            <w:ind w:left="720"/>
          </w:pPr>
        </w:pPrChange>
      </w:pPr>
      <w:r w:rsidRPr="008420E9">
        <w:rPr>
          <w:rFonts w:ascii="Courier New" w:hAnsi="Courier New" w:cs="Courier New"/>
          <w:sz w:val="18"/>
          <w:szCs w:val="18"/>
        </w:rPr>
        <w:t xml:space="preserve">   &lt;/sequence&gt;</w:t>
      </w:r>
    </w:p>
    <w:p w14:paraId="0555029E" w14:textId="49AFE8F7" w:rsidR="003C0D78" w:rsidRPr="008420E9" w:rsidDel="004A3D13" w:rsidRDefault="003C0D78" w:rsidP="00FA079F">
      <w:pPr>
        <w:spacing w:after="0"/>
        <w:rPr>
          <w:del w:id="410" w:author="Henri Korver" w:date="2017-03-07T13:13:00Z"/>
          <w:rFonts w:ascii="Courier New" w:hAnsi="Courier New" w:cs="Courier New"/>
          <w:sz w:val="18"/>
          <w:szCs w:val="18"/>
        </w:rPr>
      </w:pPr>
      <w:del w:id="411" w:author="Henri Korver" w:date="2017-03-07T13:13:00Z">
        <w:r w:rsidRPr="008420E9" w:rsidDel="004A3D13">
          <w:rPr>
            <w:rFonts w:ascii="Courier New" w:hAnsi="Courier New" w:cs="Courier New"/>
            <w:sz w:val="18"/>
            <w:szCs w:val="18"/>
          </w:rPr>
          <w:delText xml:space="preserve">   &lt;choice&gt;</w:delText>
        </w:r>
      </w:del>
    </w:p>
    <w:p w14:paraId="29520AFE" w14:textId="77777777" w:rsidR="00FD77FA" w:rsidRPr="008420E9" w:rsidRDefault="0094353D" w:rsidP="0094353D">
      <w:pPr>
        <w:spacing w:after="0"/>
        <w:rPr>
          <w:rFonts w:ascii="Courier New" w:hAnsi="Courier New" w:cs="Courier New"/>
          <w:sz w:val="18"/>
          <w:szCs w:val="18"/>
        </w:rPr>
      </w:pPr>
      <w:r w:rsidRPr="008420E9">
        <w:rPr>
          <w:rFonts w:ascii="Courier New" w:hAnsi="Courier New" w:cs="Courier New"/>
          <w:sz w:val="18"/>
          <w:szCs w:val="18"/>
        </w:rPr>
        <w:t xml:space="preserve">   &lt;attribute </w:t>
      </w:r>
      <w:r w:rsidR="00FD77FA">
        <w:rPr>
          <w:rFonts w:ascii="Courier New" w:hAnsi="Courier New" w:cs="Courier New"/>
          <w:sz w:val="18"/>
          <w:szCs w:val="18"/>
        </w:rPr>
        <w:t>ref</w:t>
      </w:r>
      <w:r w:rsidRPr="008420E9">
        <w:rPr>
          <w:rFonts w:ascii="Courier New" w:hAnsi="Courier New" w:cs="Courier New"/>
          <w:sz w:val="18"/>
          <w:szCs w:val="18"/>
        </w:rPr>
        <w:t>="</w:t>
      </w:r>
      <w:r w:rsidR="00FD77FA" w:rsidRPr="008420E9">
        <w:rPr>
          <w:rFonts w:ascii="Courier New" w:hAnsi="Courier New" w:cs="Courier New"/>
          <w:sz w:val="18"/>
          <w:szCs w:val="18"/>
        </w:rPr>
        <w:t>[</w:t>
      </w:r>
      <w:r w:rsidR="00FD77FA" w:rsidRPr="008420E9">
        <w:rPr>
          <w:rFonts w:ascii="Courier New" w:hAnsi="Courier New" w:cs="Courier New"/>
          <w:sz w:val="18"/>
          <w:szCs w:val="18"/>
          <w:u w:val="single"/>
        </w:rPr>
        <w:t>ns prefix</w:t>
      </w:r>
      <w:r w:rsidR="00FD77FA" w:rsidRPr="008420E9">
        <w:rPr>
          <w:rFonts w:ascii="Courier New" w:hAnsi="Courier New" w:cs="Courier New"/>
          <w:sz w:val="18"/>
          <w:szCs w:val="18"/>
        </w:rPr>
        <w:t>]</w:t>
      </w:r>
      <w:r w:rsidR="00FD77FA">
        <w:rPr>
          <w:rFonts w:ascii="Courier New" w:hAnsi="Courier New" w:cs="Courier New"/>
          <w:sz w:val="18"/>
          <w:szCs w:val="18"/>
        </w:rPr>
        <w:t>:</w:t>
      </w:r>
      <w:r w:rsidRPr="008420E9">
        <w:rPr>
          <w:rFonts w:ascii="Courier New" w:hAnsi="Courier New" w:cs="Courier New"/>
          <w:sz w:val="18"/>
          <w:szCs w:val="18"/>
        </w:rPr>
        <w:t xml:space="preserve">entiteittype" </w:t>
      </w:r>
      <w:r w:rsidR="00FD77FA">
        <w:rPr>
          <w:rFonts w:ascii="Courier New" w:hAnsi="Courier New" w:cs="Courier New"/>
          <w:sz w:val="18"/>
          <w:szCs w:val="18"/>
        </w:rPr>
        <w:t>fixed="</w:t>
      </w:r>
      <w:r w:rsidR="00FD77FA" w:rsidRPr="008420E9">
        <w:rPr>
          <w:rFonts w:ascii="Courier New" w:hAnsi="Courier New" w:cs="Courier New"/>
          <w:sz w:val="18"/>
          <w:szCs w:val="18"/>
        </w:rPr>
        <w:t>[</w:t>
      </w:r>
      <w:r w:rsidR="00FD77FA" w:rsidRPr="008420E9">
        <w:rPr>
          <w:rFonts w:ascii="Courier New" w:hAnsi="Courier New" w:cs="Courier New"/>
          <w:sz w:val="18"/>
          <w:szCs w:val="18"/>
          <w:u w:val="single"/>
        </w:rPr>
        <w:t>Relatie.mnemonic</w:t>
      </w:r>
      <w:r w:rsidR="00FD77FA" w:rsidRPr="008420E9">
        <w:rPr>
          <w:rFonts w:ascii="Courier New" w:hAnsi="Courier New" w:cs="Courier New"/>
          <w:sz w:val="18"/>
          <w:szCs w:val="18"/>
        </w:rPr>
        <w:t>]"/&gt;</w:t>
      </w:r>
    </w:p>
    <w:p w14:paraId="4B7C7077" w14:textId="77777777" w:rsidR="00FA079F" w:rsidRPr="00970EC6" w:rsidRDefault="00FA079F" w:rsidP="00FA079F">
      <w:pPr>
        <w:spacing w:after="0"/>
        <w:rPr>
          <w:rFonts w:ascii="Courier New" w:hAnsi="Courier New" w:cs="Courier New"/>
          <w:sz w:val="18"/>
          <w:szCs w:val="18"/>
          <w:lang w:val="fr-FR"/>
        </w:rPr>
      </w:pPr>
      <w:r w:rsidRPr="008420E9">
        <w:rPr>
          <w:rFonts w:ascii="Courier New" w:hAnsi="Courier New" w:cs="Courier New"/>
          <w:sz w:val="18"/>
          <w:szCs w:val="18"/>
        </w:rPr>
        <w:t xml:space="preserve">   </w:t>
      </w:r>
      <w:r w:rsidRPr="00970EC6">
        <w:rPr>
          <w:rFonts w:ascii="Courier New" w:hAnsi="Courier New" w:cs="Courier New"/>
          <w:sz w:val="18"/>
          <w:szCs w:val="18"/>
          <w:lang w:val="fr-FR"/>
        </w:rPr>
        <w:t>&lt;attributeGroup ref="</w:t>
      </w:r>
      <w:r w:rsidR="002D6E60" w:rsidRPr="00970EC6">
        <w:rPr>
          <w:rFonts w:ascii="Courier New" w:hAnsi="Courier New" w:cs="Courier New"/>
          <w:sz w:val="18"/>
          <w:szCs w:val="18"/>
          <w:lang w:val="fr-FR"/>
        </w:rPr>
        <w:t>[</w:t>
      </w:r>
      <w:r w:rsidR="002D6E60" w:rsidRPr="00970EC6">
        <w:rPr>
          <w:rFonts w:ascii="Courier New" w:hAnsi="Courier New" w:cs="Courier New"/>
          <w:sz w:val="18"/>
          <w:szCs w:val="18"/>
          <w:u w:val="single"/>
          <w:lang w:val="fr-FR"/>
        </w:rPr>
        <w:t>stuf ns prefix</w:t>
      </w:r>
      <w:r w:rsidR="002D6E60" w:rsidRPr="00970EC6">
        <w:rPr>
          <w:rFonts w:ascii="Courier New" w:hAnsi="Courier New" w:cs="Courier New"/>
          <w:sz w:val="18"/>
          <w:szCs w:val="18"/>
          <w:lang w:val="fr-FR"/>
        </w:rPr>
        <w:t>]</w:t>
      </w:r>
      <w:r w:rsidRPr="00970EC6">
        <w:rPr>
          <w:rFonts w:ascii="Courier New" w:hAnsi="Courier New" w:cs="Courier New"/>
          <w:sz w:val="18"/>
          <w:szCs w:val="18"/>
          <w:lang w:val="fr-FR"/>
        </w:rPr>
        <w:t>:entiteit"/&gt;</w:t>
      </w:r>
    </w:p>
    <w:p w14:paraId="7FF355ED" w14:textId="77777777" w:rsidR="00FA079F" w:rsidRPr="008420E9" w:rsidRDefault="00FA079F" w:rsidP="00FA079F">
      <w:pPr>
        <w:spacing w:after="0"/>
        <w:rPr>
          <w:rFonts w:ascii="Courier New" w:hAnsi="Courier New" w:cs="Courier New"/>
          <w:sz w:val="18"/>
          <w:szCs w:val="18"/>
        </w:rPr>
      </w:pPr>
      <w:r w:rsidRPr="008420E9">
        <w:rPr>
          <w:rFonts w:ascii="Courier New" w:hAnsi="Courier New" w:cs="Courier New"/>
          <w:sz w:val="18"/>
          <w:szCs w:val="18"/>
        </w:rPr>
        <w:t>&lt;/complexType&gt;</w:t>
      </w:r>
    </w:p>
    <w:p w14:paraId="353456FD" w14:textId="77777777" w:rsidR="0094353D" w:rsidRPr="008420E9" w:rsidRDefault="0094353D" w:rsidP="00FA079F">
      <w:pPr>
        <w:spacing w:after="0"/>
      </w:pPr>
    </w:p>
    <w:p w14:paraId="33FA0559" w14:textId="77777777" w:rsidR="00574CA3" w:rsidRDefault="00574CA3" w:rsidP="00E0770A">
      <w:r>
        <w:t xml:space="preserve">Voor de opname van de elementen authentiek en inOnderzoek gelden dezelfde regels als voor </w:t>
      </w:r>
      <w:r w:rsidR="004C4508">
        <w:t>fundamentele entiteittypen</w:t>
      </w:r>
      <w:r w:rsidR="00EA2A7D">
        <w:t>.</w:t>
      </w:r>
    </w:p>
    <w:p w14:paraId="19ABEE38" w14:textId="77777777" w:rsidR="00714318" w:rsidRDefault="00714318" w:rsidP="00E0770A">
      <w:r>
        <w:t>Het element tijdvakRelatie wordt alléén opgenomen als er materiële historie is gedefinieerd op de relatie.</w:t>
      </w:r>
    </w:p>
    <w:p w14:paraId="73DE875F" w14:textId="77777777" w:rsidR="004C4508" w:rsidRDefault="00574CA3" w:rsidP="00E0770A">
      <w:r>
        <w:t xml:space="preserve">De elementen tijdvakGeldigheid, extraElementen en aanvullendeElementen worden alleen opgenomen als de relatie </w:t>
      </w:r>
      <w:r w:rsidR="004C4508">
        <w:t xml:space="preserve">een association class heeft in het UGM, oftewel de relatie heeft </w:t>
      </w:r>
      <w:r>
        <w:t>eigenschappen</w:t>
      </w:r>
      <w:r w:rsidR="004C4508">
        <w:t xml:space="preserve"> </w:t>
      </w:r>
      <w:r>
        <w:t>(elementen, groepen of zelfs een geneste relatie)</w:t>
      </w:r>
      <w:r w:rsidR="004C4508">
        <w:t>.</w:t>
      </w:r>
    </w:p>
    <w:p w14:paraId="3AFC4E15" w14:textId="77777777" w:rsidR="00DA07EF" w:rsidRDefault="004C4508" w:rsidP="00E0770A">
      <w:r>
        <w:t xml:space="preserve"> </w:t>
      </w:r>
      <w:r w:rsidR="00DA07EF">
        <w:t xml:space="preserve">De functie </w:t>
      </w:r>
      <w:r w:rsidR="00DA07EF" w:rsidRPr="004324CD">
        <w:rPr>
          <w:i/>
        </w:rPr>
        <w:t>Suffix</w:t>
      </w:r>
      <w:r w:rsidR="007C5A49">
        <w:rPr>
          <w:i/>
        </w:rPr>
        <w:t>SB</w:t>
      </w:r>
      <w:r w:rsidR="00DA07EF" w:rsidRPr="004324CD">
        <w:rPr>
          <w:i/>
        </w:rPr>
        <w:t>(entiteittype)</w:t>
      </w:r>
      <w:r w:rsidR="00DA07EF">
        <w:t xml:space="preserve">  geeft de suffix “-super” terug als het </w:t>
      </w:r>
      <w:r w:rsidR="00DA07EF" w:rsidRPr="004324CD">
        <w:rPr>
          <w:i/>
        </w:rPr>
        <w:t>entiteittype</w:t>
      </w:r>
      <w:r w:rsidR="00DA07EF">
        <w:t xml:space="preserve"> een supertype is en anders geeft deze functie de suffix “-basis” terug.</w:t>
      </w:r>
    </w:p>
    <w:p w14:paraId="7C4C5E28" w14:textId="77777777" w:rsidR="00FA079F" w:rsidRPr="008420E9" w:rsidRDefault="00BB6955" w:rsidP="00E0770A">
      <w:r w:rsidRPr="008420E9">
        <w:lastRenderedPageBreak/>
        <w:t xml:space="preserve">In het bovenstaande schema wordt de binding </w:t>
      </w:r>
      <w:r w:rsidR="00853B84" w:rsidRPr="008420E9">
        <w:t>[</w:t>
      </w:r>
      <w:r w:rsidRPr="008420E9">
        <w:rPr>
          <w:u w:val="single"/>
        </w:rPr>
        <w:t>Relatie.target.mnemonic</w:t>
      </w:r>
      <w:r w:rsidR="00853B84" w:rsidRPr="008420E9">
        <w:t>]</w:t>
      </w:r>
      <w:r w:rsidRPr="008420E9">
        <w:t xml:space="preserve"> gebruikt. </w:t>
      </w:r>
      <w:r w:rsidR="00853B84" w:rsidRPr="008420E9">
        <w:t>Deze</w:t>
      </w:r>
      <w:r w:rsidRPr="008420E9">
        <w:t xml:space="preserve"> verwijst naar de mnemonic van het </w:t>
      </w:r>
      <w:r w:rsidR="00AC1F75" w:rsidRPr="008420E9">
        <w:t xml:space="preserve">als target </w:t>
      </w:r>
      <w:r w:rsidRPr="008420E9">
        <w:t>gerelateerde entiteittype van de relatie.</w:t>
      </w:r>
    </w:p>
    <w:p w14:paraId="18C51F44" w14:textId="77777777" w:rsidR="00AA3AD6" w:rsidRPr="008420E9" w:rsidRDefault="00BB5F23" w:rsidP="00CD42BA">
      <w:r w:rsidRPr="008420E9">
        <w:t xml:space="preserve">Een complex type voor een relatie kan ook vertalingen van (groeps)attribuut- en relatiesoorten bevatten als de relatiesoort een relatieklasse is. </w:t>
      </w:r>
      <w:r w:rsidR="006624FA" w:rsidRPr="008420E9">
        <w:t xml:space="preserve">Sommige </w:t>
      </w:r>
      <w:r w:rsidRPr="008420E9">
        <w:t>elementen</w:t>
      </w:r>
      <w:r w:rsidR="00AA3AD6" w:rsidRPr="008420E9">
        <w:t xml:space="preserve"> zijn niet altijd </w:t>
      </w:r>
      <w:r w:rsidR="006624FA" w:rsidRPr="008420E9">
        <w:t xml:space="preserve">aanwezig </w:t>
      </w:r>
      <w:r w:rsidR="00AA3AD6" w:rsidRPr="008420E9">
        <w:t xml:space="preserve">zoals wordt aangegeven door de […]? notatie. </w:t>
      </w:r>
      <w:r w:rsidR="006C3128" w:rsidRPr="008420E9">
        <w:t>Deze</w:t>
      </w:r>
      <w:r w:rsidR="00AA3AD6" w:rsidRPr="008420E9">
        <w:t xml:space="preserve"> elementen worden alleen </w:t>
      </w:r>
      <w:r w:rsidR="006624FA" w:rsidRPr="008420E9">
        <w:t xml:space="preserve">opgenomen </w:t>
      </w:r>
      <w:r w:rsidR="00AA3AD6" w:rsidRPr="008420E9">
        <w:t xml:space="preserve">als er aan </w:t>
      </w:r>
      <w:r w:rsidR="000F38CD" w:rsidRPr="008420E9">
        <w:t>de volgende condities</w:t>
      </w:r>
      <w:r w:rsidR="00AA3AD6" w:rsidRPr="008420E9">
        <w:t xml:space="preserve"> wordt voldaan</w:t>
      </w:r>
      <w:r w:rsidR="006C3128" w:rsidRPr="008420E9">
        <w:t>:</w:t>
      </w:r>
    </w:p>
    <w:tbl>
      <w:tblPr>
        <w:tblStyle w:val="Tabelraster"/>
        <w:tblW w:w="0" w:type="auto"/>
        <w:tblLook w:val="04A0" w:firstRow="1" w:lastRow="0" w:firstColumn="1" w:lastColumn="0" w:noHBand="0" w:noVBand="1"/>
      </w:tblPr>
      <w:tblGrid>
        <w:gridCol w:w="2376"/>
        <w:gridCol w:w="7200"/>
      </w:tblGrid>
      <w:tr w:rsidR="00AA3AD6" w:rsidRPr="008420E9" w14:paraId="5977C840" w14:textId="77777777" w:rsidTr="00C05557">
        <w:tc>
          <w:tcPr>
            <w:tcW w:w="2376" w:type="dxa"/>
          </w:tcPr>
          <w:p w14:paraId="5D4D3B8F" w14:textId="77777777" w:rsidR="00AA3AD6" w:rsidRPr="008420E9" w:rsidRDefault="009738A0" w:rsidP="00C92CAB">
            <w:pPr>
              <w:rPr>
                <w:b/>
              </w:rPr>
            </w:pPr>
            <w:r w:rsidRPr="008420E9">
              <w:rPr>
                <w:b/>
              </w:rPr>
              <w:t>E</w:t>
            </w:r>
            <w:r w:rsidR="00AA3AD6" w:rsidRPr="008420E9">
              <w:rPr>
                <w:b/>
              </w:rPr>
              <w:t>lement</w:t>
            </w:r>
            <w:r w:rsidR="00BB5F23" w:rsidRPr="008420E9">
              <w:rPr>
                <w:b/>
              </w:rPr>
              <w:t xml:space="preserve"> </w:t>
            </w:r>
          </w:p>
        </w:tc>
        <w:tc>
          <w:tcPr>
            <w:tcW w:w="7200" w:type="dxa"/>
          </w:tcPr>
          <w:p w14:paraId="76F2BE34" w14:textId="77777777" w:rsidR="00AA3AD6" w:rsidRPr="008420E9" w:rsidRDefault="006624FA" w:rsidP="00AA3AD6">
            <w:pPr>
              <w:rPr>
                <w:b/>
              </w:rPr>
            </w:pPr>
            <w:r w:rsidRPr="008420E9">
              <w:rPr>
                <w:b/>
              </w:rPr>
              <w:t>V</w:t>
            </w:r>
            <w:r w:rsidR="00F578D4" w:rsidRPr="008420E9">
              <w:rPr>
                <w:b/>
              </w:rPr>
              <w:t xml:space="preserve">oorwaarde voor opname in complex </w:t>
            </w:r>
            <w:r w:rsidRPr="008420E9">
              <w:rPr>
                <w:b/>
              </w:rPr>
              <w:t>type</w:t>
            </w:r>
            <w:r w:rsidR="00F578D4" w:rsidRPr="008420E9">
              <w:rPr>
                <w:b/>
              </w:rPr>
              <w:t xml:space="preserve"> voor relatiesoort</w:t>
            </w:r>
          </w:p>
        </w:tc>
      </w:tr>
      <w:tr w:rsidR="00AA3AD6" w:rsidRPr="008420E9" w14:paraId="10C08309" w14:textId="77777777" w:rsidTr="00C05557">
        <w:tc>
          <w:tcPr>
            <w:tcW w:w="2376" w:type="dxa"/>
          </w:tcPr>
          <w:p w14:paraId="634A26B9" w14:textId="77777777" w:rsidR="00AA3AD6" w:rsidRPr="008420E9" w:rsidRDefault="00AA3AD6" w:rsidP="00AA3AD6">
            <w:r w:rsidRPr="008420E9">
              <w:t>historieMaterieel</w:t>
            </w:r>
          </w:p>
        </w:tc>
        <w:tc>
          <w:tcPr>
            <w:tcW w:w="7200" w:type="dxa"/>
          </w:tcPr>
          <w:p w14:paraId="2EBC817E" w14:textId="77777777" w:rsidR="00AA3AD6" w:rsidRPr="008420E9" w:rsidRDefault="00D72D48" w:rsidP="002C6ED8">
            <w:r w:rsidRPr="008420E9">
              <w:t xml:space="preserve">Op </w:t>
            </w:r>
            <w:r w:rsidR="006624FA" w:rsidRPr="008420E9">
              <w:t>minimaal</w:t>
            </w:r>
            <w:r w:rsidR="00BB5F23" w:rsidRPr="008420E9">
              <w:t xml:space="preserve"> één van de </w:t>
            </w:r>
            <w:r w:rsidRPr="008420E9">
              <w:t>elementen of groepen</w:t>
            </w:r>
            <w:r w:rsidR="002C6ED8" w:rsidRPr="008420E9">
              <w:t xml:space="preserve"> van de relatie</w:t>
            </w:r>
            <w:r w:rsidRPr="008420E9">
              <w:t xml:space="preserve"> is materiële historie gedefinieerd</w:t>
            </w:r>
            <w:r w:rsidR="002C6ED8" w:rsidRPr="008420E9">
              <w:t>.</w:t>
            </w:r>
          </w:p>
        </w:tc>
      </w:tr>
      <w:tr w:rsidR="00AA3AD6" w:rsidRPr="008420E9" w14:paraId="10B7A446" w14:textId="77777777" w:rsidTr="00C05557">
        <w:tc>
          <w:tcPr>
            <w:tcW w:w="2376" w:type="dxa"/>
          </w:tcPr>
          <w:p w14:paraId="446FB5F4" w14:textId="77777777" w:rsidR="00AA3AD6" w:rsidRPr="008420E9" w:rsidRDefault="00AA3AD6" w:rsidP="00AA3AD6">
            <w:r w:rsidRPr="008420E9">
              <w:t>historieFormeel</w:t>
            </w:r>
          </w:p>
        </w:tc>
        <w:tc>
          <w:tcPr>
            <w:tcW w:w="7200" w:type="dxa"/>
          </w:tcPr>
          <w:p w14:paraId="0CA428A3" w14:textId="27C55B80" w:rsidR="00AA3AD6" w:rsidRPr="008420E9" w:rsidRDefault="00D72D48" w:rsidP="002C6ED8">
            <w:r w:rsidRPr="008420E9">
              <w:t>Op minimaal één van de elementen of groepen</w:t>
            </w:r>
            <w:r w:rsidR="002C6ED8" w:rsidRPr="008420E9">
              <w:t xml:space="preserve"> van de relatie</w:t>
            </w:r>
            <w:r w:rsidRPr="008420E9">
              <w:t xml:space="preserve"> is formele historie gedefinieerd</w:t>
            </w:r>
            <w:r w:rsidR="002C6ED8" w:rsidRPr="008420E9">
              <w:t>.</w:t>
            </w:r>
          </w:p>
        </w:tc>
      </w:tr>
      <w:tr w:rsidR="00AA3AD6" w:rsidRPr="008420E9" w14:paraId="38DA533F" w14:textId="77777777" w:rsidTr="00C05557">
        <w:tc>
          <w:tcPr>
            <w:tcW w:w="2376" w:type="dxa"/>
          </w:tcPr>
          <w:p w14:paraId="7025C79A" w14:textId="77777777" w:rsidR="00AA3AD6" w:rsidRPr="008420E9" w:rsidRDefault="00AA3AD6">
            <w:r w:rsidRPr="008420E9">
              <w:t>historieFormeelRelatie</w:t>
            </w:r>
          </w:p>
        </w:tc>
        <w:tc>
          <w:tcPr>
            <w:tcW w:w="7200" w:type="dxa"/>
          </w:tcPr>
          <w:p w14:paraId="7467454B" w14:textId="77777777" w:rsidR="00AA3AD6" w:rsidRPr="00D60293" w:rsidRDefault="001D177B" w:rsidP="008B108B">
            <w:r w:rsidRPr="008420E9">
              <w:t>Op de relatie is formele</w:t>
            </w:r>
            <w:r w:rsidR="002C6ED8" w:rsidRPr="008420E9">
              <w:t xml:space="preserve"> historie gedefinieerd.</w:t>
            </w:r>
          </w:p>
        </w:tc>
      </w:tr>
    </w:tbl>
    <w:p w14:paraId="2AB85B40" w14:textId="77777777" w:rsidR="00AA3AD6" w:rsidRPr="008420E9" w:rsidRDefault="00AA3AD6" w:rsidP="00CD42BA">
      <w:pPr>
        <w:tabs>
          <w:tab w:val="left" w:pos="1014"/>
        </w:tabs>
      </w:pPr>
      <w:r w:rsidRPr="008420E9">
        <w:tab/>
      </w:r>
    </w:p>
    <w:p w14:paraId="7D916509" w14:textId="19346193" w:rsidR="002D6E60" w:rsidRDefault="00042645" w:rsidP="004324CD">
      <w:pPr>
        <w:pStyle w:val="Kop2"/>
      </w:pPr>
      <w:del w:id="412" w:author="Henri Korver" w:date="2017-03-07T20:08:00Z">
        <w:r w:rsidRPr="008420E9" w:rsidDel="000E59EF">
          <w:delText>Kerngegevens</w:delText>
        </w:r>
      </w:del>
      <w:ins w:id="413" w:author="Henri Korver" w:date="2017-03-07T20:08:00Z">
        <w:r w:rsidR="000E59EF">
          <w:t>Matchgegevens</w:t>
        </w:r>
      </w:ins>
    </w:p>
    <w:p w14:paraId="4DDE12B7" w14:textId="77415513" w:rsidR="00891FDF" w:rsidRPr="008420E9" w:rsidRDefault="00891FDF" w:rsidP="00891FDF">
      <w:pPr>
        <w:pStyle w:val="xml"/>
      </w:pPr>
      <w:r w:rsidRPr="008420E9">
        <w:t>&lt;complexType name="[</w:t>
      </w:r>
      <w:r w:rsidR="00BB6955" w:rsidRPr="008420E9">
        <w:rPr>
          <w:u w:val="single"/>
        </w:rPr>
        <w:t>Relatie.mnemonic</w:t>
      </w:r>
      <w:r w:rsidRPr="008420E9">
        <w:t>]-</w:t>
      </w:r>
      <w:del w:id="414" w:author="Henri Korver" w:date="2017-03-07T20:08:00Z">
        <w:r w:rsidRPr="008420E9" w:rsidDel="000E59EF">
          <w:delText>kerngegevens</w:delText>
        </w:r>
      </w:del>
      <w:ins w:id="415" w:author="Henri Korver" w:date="2017-03-07T20:08:00Z">
        <w:r w:rsidR="000E59EF">
          <w:t>matchgegevens</w:t>
        </w:r>
      </w:ins>
      <w:r w:rsidRPr="008420E9">
        <w:t>"&gt;</w:t>
      </w:r>
    </w:p>
    <w:p w14:paraId="5B80C77A" w14:textId="77777777" w:rsidR="00891FDF" w:rsidRPr="00970EC6" w:rsidRDefault="00891FDF" w:rsidP="00891FDF">
      <w:pPr>
        <w:pStyle w:val="xml"/>
        <w:rPr>
          <w:lang w:val="fr-FR"/>
        </w:rPr>
      </w:pPr>
      <w:r w:rsidRPr="008420E9">
        <w:t xml:space="preserve">    </w:t>
      </w:r>
      <w:r w:rsidRPr="00970EC6">
        <w:rPr>
          <w:lang w:val="fr-FR"/>
        </w:rPr>
        <w:t>&lt;annotation&gt;</w:t>
      </w:r>
    </w:p>
    <w:p w14:paraId="76717AB8" w14:textId="11328549" w:rsidR="00891FDF" w:rsidRPr="00970EC6" w:rsidRDefault="00891FDF" w:rsidP="00891FDF">
      <w:pPr>
        <w:pStyle w:val="xml"/>
        <w:rPr>
          <w:lang w:val="fr-FR"/>
        </w:rPr>
      </w:pPr>
      <w:r w:rsidRPr="00970EC6">
        <w:rPr>
          <w:lang w:val="fr-FR"/>
        </w:rPr>
        <w:t xml:space="preserve">        &lt;documentation&gt;</w:t>
      </w:r>
      <w:del w:id="416" w:author="Henri Korver" w:date="2017-03-07T20:08:00Z">
        <w:r w:rsidRPr="00970EC6" w:rsidDel="000E59EF">
          <w:rPr>
            <w:lang w:val="fr-FR"/>
          </w:rPr>
          <w:delText>Kerngegevens</w:delText>
        </w:r>
      </w:del>
      <w:ins w:id="417" w:author="Henri Korver" w:date="2017-03-07T20:08:00Z">
        <w:r w:rsidR="000E59EF">
          <w:rPr>
            <w:lang w:val="fr-FR"/>
          </w:rPr>
          <w:t>Matchgegevens</w:t>
        </w:r>
      </w:ins>
      <w:r w:rsidRPr="00970EC6">
        <w:rPr>
          <w:lang w:val="fr-FR"/>
        </w:rPr>
        <w:t xml:space="preserve"> van de relatie&lt;/documentation&gt;</w:t>
      </w:r>
    </w:p>
    <w:p w14:paraId="7A7DD828" w14:textId="77777777" w:rsidR="00891FDF" w:rsidRPr="00970EC6" w:rsidRDefault="00891FDF" w:rsidP="00891FDF">
      <w:pPr>
        <w:pStyle w:val="xml"/>
        <w:rPr>
          <w:lang w:val="fr-FR"/>
        </w:rPr>
      </w:pPr>
      <w:r w:rsidRPr="00970EC6">
        <w:rPr>
          <w:lang w:val="fr-FR"/>
        </w:rPr>
        <w:t xml:space="preserve">    &lt;/annotation&gt;</w:t>
      </w:r>
    </w:p>
    <w:p w14:paraId="48DA655A" w14:textId="77777777" w:rsidR="00891FDF" w:rsidRPr="00970EC6" w:rsidRDefault="00891FDF" w:rsidP="00891FDF">
      <w:pPr>
        <w:pStyle w:val="xml"/>
        <w:rPr>
          <w:lang w:val="fr-FR"/>
        </w:rPr>
      </w:pPr>
      <w:r w:rsidRPr="00970EC6">
        <w:rPr>
          <w:lang w:val="fr-FR"/>
        </w:rPr>
        <w:t xml:space="preserve">    &lt;complexContent&gt;</w:t>
      </w:r>
    </w:p>
    <w:p w14:paraId="7D6EFA0B" w14:textId="77777777" w:rsidR="00891FDF" w:rsidRPr="00970EC6" w:rsidRDefault="00891FDF" w:rsidP="00891FDF">
      <w:pPr>
        <w:pStyle w:val="xml"/>
        <w:rPr>
          <w:lang w:val="en-GB"/>
        </w:rPr>
      </w:pPr>
      <w:r w:rsidRPr="00970EC6">
        <w:rPr>
          <w:lang w:val="fr-FR"/>
        </w:rPr>
        <w:t xml:space="preserve">        </w:t>
      </w:r>
      <w:r w:rsidRPr="00970EC6">
        <w:rPr>
          <w:lang w:val="en-GB"/>
        </w:rPr>
        <w:t>&lt;restriction base="[</w:t>
      </w:r>
      <w:r w:rsidRPr="00970EC6">
        <w:rPr>
          <w:u w:val="single"/>
          <w:lang w:val="en-GB"/>
        </w:rPr>
        <w:t>ns prefix</w:t>
      </w:r>
      <w:r w:rsidRPr="00970EC6">
        <w:rPr>
          <w:lang w:val="en-GB"/>
        </w:rPr>
        <w:t>]:[</w:t>
      </w:r>
      <w:r w:rsidR="00BB6955" w:rsidRPr="00970EC6">
        <w:rPr>
          <w:u w:val="single"/>
          <w:lang w:val="en-GB"/>
        </w:rPr>
        <w:t>Relatie.mnemonic</w:t>
      </w:r>
      <w:r w:rsidRPr="00970EC6">
        <w:rPr>
          <w:lang w:val="en-GB"/>
        </w:rPr>
        <w:t>]-basis"&gt;</w:t>
      </w:r>
    </w:p>
    <w:p w14:paraId="257B7BB9" w14:textId="00B25275" w:rsidR="00891FDF" w:rsidRPr="00970EC6" w:rsidRDefault="00891FDF" w:rsidP="00891FDF">
      <w:pPr>
        <w:pStyle w:val="xml"/>
        <w:rPr>
          <w:lang w:val="en-GB"/>
        </w:rPr>
      </w:pPr>
      <w:r w:rsidRPr="00970EC6">
        <w:rPr>
          <w:lang w:val="en-GB"/>
        </w:rPr>
        <w:t xml:space="preserve">            &lt;sequence</w:t>
      </w:r>
      <w:ins w:id="418" w:author="Henri Korver" w:date="2017-03-07T13:15:00Z">
        <w:r w:rsidR="004A3D13">
          <w:rPr>
            <w:lang w:val="en-GB"/>
          </w:rPr>
          <w:t xml:space="preserve"> </w:t>
        </w:r>
        <w:r w:rsidR="004A3D13" w:rsidRPr="00D60293">
          <w:t>minOccurs="0"</w:t>
        </w:r>
      </w:ins>
      <w:r w:rsidRPr="00970EC6">
        <w:rPr>
          <w:lang w:val="en-GB"/>
        </w:rPr>
        <w:t>&gt;</w:t>
      </w:r>
    </w:p>
    <w:p w14:paraId="0D462846" w14:textId="77777777" w:rsidR="00891FDF" w:rsidRPr="00970EC6" w:rsidRDefault="00891FDF" w:rsidP="00891FDF">
      <w:pPr>
        <w:pStyle w:val="xml"/>
        <w:rPr>
          <w:lang w:val="en-GB"/>
        </w:rPr>
      </w:pPr>
      <w:r w:rsidRPr="00970EC6">
        <w:rPr>
          <w:lang w:val="en-GB"/>
        </w:rPr>
        <w:t xml:space="preserve">             &lt;element name="gerelateerde" </w:t>
      </w:r>
    </w:p>
    <w:p w14:paraId="5783C485" w14:textId="77777777" w:rsidR="00891FDF" w:rsidRPr="00970EC6" w:rsidRDefault="00891FDF" w:rsidP="00891FDF">
      <w:pPr>
        <w:pStyle w:val="xml"/>
        <w:rPr>
          <w:lang w:val="en-GB"/>
        </w:rPr>
      </w:pPr>
      <w:r w:rsidRPr="00970EC6">
        <w:rPr>
          <w:lang w:val="en-GB"/>
        </w:rPr>
        <w:t xml:space="preserve">             </w:t>
      </w:r>
      <w:r w:rsidR="007C5A49" w:rsidRPr="00970EC6">
        <w:rPr>
          <w:lang w:val="en-GB"/>
        </w:rPr>
        <w:t xml:space="preserve"> </w:t>
      </w:r>
      <w:r w:rsidRPr="00970EC6">
        <w:rPr>
          <w:lang w:val="en-GB"/>
        </w:rPr>
        <w:t>type="</w:t>
      </w:r>
      <w:r w:rsidR="00A472C4" w:rsidRPr="00970EC6">
        <w:rPr>
          <w:lang w:val="en-GB"/>
        </w:rPr>
        <w:t>[</w:t>
      </w:r>
      <w:r w:rsidR="00A472C4" w:rsidRPr="00970EC6">
        <w:rPr>
          <w:u w:val="single"/>
          <w:lang w:val="en-GB"/>
        </w:rPr>
        <w:t>ns</w:t>
      </w:r>
      <w:r w:rsidR="007C5A49" w:rsidRPr="00970EC6">
        <w:rPr>
          <w:u w:val="single"/>
          <w:lang w:val="en-GB"/>
        </w:rPr>
        <w:t xml:space="preserve"> </w:t>
      </w:r>
      <w:r w:rsidR="00A472C4" w:rsidRPr="00970EC6">
        <w:rPr>
          <w:u w:val="single"/>
          <w:lang w:val="en-GB"/>
        </w:rPr>
        <w:t>prefix</w:t>
      </w:r>
      <w:r w:rsidR="00A472C4" w:rsidRPr="00970EC6">
        <w:rPr>
          <w:lang w:val="en-GB"/>
        </w:rPr>
        <w:t>]:</w:t>
      </w:r>
      <w:r w:rsidRPr="00970EC6">
        <w:rPr>
          <w:lang w:val="en-GB"/>
        </w:rPr>
        <w:t>[</w:t>
      </w:r>
      <w:r w:rsidR="007C5A49" w:rsidRPr="00970EC6">
        <w:rPr>
          <w:u w:val="single"/>
          <w:lang w:val="en-GB"/>
        </w:rPr>
        <w:t>R</w:t>
      </w:r>
      <w:r w:rsidR="00BB6955" w:rsidRPr="00970EC6">
        <w:rPr>
          <w:u w:val="single"/>
          <w:lang w:val="en-GB"/>
        </w:rPr>
        <w:t>elatie.target.mnemonic</w:t>
      </w:r>
      <w:r w:rsidRPr="00970EC6">
        <w:rPr>
          <w:lang w:val="en-GB"/>
        </w:rPr>
        <w:t>]</w:t>
      </w:r>
      <w:r w:rsidR="007C5A49" w:rsidRPr="00970EC6">
        <w:rPr>
          <w:lang w:val="en-GB"/>
        </w:rPr>
        <w:t>[</w:t>
      </w:r>
      <w:r w:rsidR="007C5A49" w:rsidRPr="00970EC6">
        <w:rPr>
          <w:b/>
          <w:i/>
          <w:lang w:val="en-GB"/>
        </w:rPr>
        <w:t>SuffixSK</w:t>
      </w:r>
      <w:r w:rsidR="007C5A49" w:rsidRPr="00970EC6">
        <w:rPr>
          <w:lang w:val="en-GB"/>
        </w:rPr>
        <w:t>(</w:t>
      </w:r>
      <w:r w:rsidR="007C5A49" w:rsidRPr="00970EC6">
        <w:rPr>
          <w:u w:val="single"/>
          <w:lang w:val="en-GB"/>
        </w:rPr>
        <w:t>Relatie.target</w:t>
      </w:r>
      <w:r w:rsidR="007C5A49" w:rsidRPr="00970EC6">
        <w:rPr>
          <w:lang w:val="en-GB"/>
        </w:rPr>
        <w:t>)]</w:t>
      </w:r>
      <w:r w:rsidRPr="00970EC6">
        <w:rPr>
          <w:lang w:val="en-GB"/>
        </w:rPr>
        <w:t>"/&gt;</w:t>
      </w:r>
    </w:p>
    <w:p w14:paraId="7516F9E8" w14:textId="77777777" w:rsidR="00891FDF" w:rsidRPr="00970EC6" w:rsidRDefault="00891FDF" w:rsidP="00891FDF">
      <w:pPr>
        <w:pStyle w:val="xml"/>
        <w:rPr>
          <w:lang w:val="en-GB"/>
        </w:rPr>
      </w:pPr>
      <w:r w:rsidRPr="00970EC6">
        <w:rPr>
          <w:lang w:val="en-GB"/>
        </w:rPr>
        <w:t xml:space="preserve">            &lt;/sequence&gt;</w:t>
      </w:r>
    </w:p>
    <w:p w14:paraId="0D7E2016" w14:textId="77777777" w:rsidR="002C1235" w:rsidRPr="00970EC6" w:rsidRDefault="002C1235" w:rsidP="002C1235">
      <w:pPr>
        <w:spacing w:after="0"/>
        <w:rPr>
          <w:rFonts w:ascii="Courier New" w:hAnsi="Courier New" w:cs="Courier New"/>
          <w:sz w:val="18"/>
          <w:szCs w:val="18"/>
          <w:lang w:val="en-GB"/>
        </w:rPr>
      </w:pPr>
      <w:r w:rsidRPr="00970EC6">
        <w:rPr>
          <w:lang w:val="en-GB"/>
        </w:rPr>
        <w:tab/>
        <w:t xml:space="preserve">            </w:t>
      </w:r>
      <w:r w:rsidRPr="00970EC6">
        <w:rPr>
          <w:rFonts w:ascii="Courier New" w:hAnsi="Courier New" w:cs="Courier New"/>
          <w:sz w:val="18"/>
          <w:szCs w:val="18"/>
          <w:lang w:val="en-GB"/>
        </w:rPr>
        <w:t>&lt;attribute ref="[</w:t>
      </w:r>
      <w:r w:rsidRPr="00970EC6">
        <w:rPr>
          <w:rFonts w:ascii="Courier New" w:hAnsi="Courier New" w:cs="Courier New"/>
          <w:sz w:val="18"/>
          <w:szCs w:val="18"/>
          <w:u w:val="single"/>
          <w:lang w:val="en-GB"/>
        </w:rPr>
        <w:t>ns prefix</w:t>
      </w:r>
      <w:r w:rsidRPr="00970EC6">
        <w:rPr>
          <w:rFonts w:ascii="Courier New" w:hAnsi="Courier New" w:cs="Courier New"/>
          <w:sz w:val="18"/>
          <w:szCs w:val="18"/>
          <w:lang w:val="en-GB"/>
        </w:rPr>
        <w:t>]:entiteittype" fixed="[</w:t>
      </w:r>
      <w:r w:rsidRPr="00970EC6">
        <w:rPr>
          <w:rFonts w:ascii="Courier New" w:hAnsi="Courier New" w:cs="Courier New"/>
          <w:sz w:val="18"/>
          <w:szCs w:val="18"/>
          <w:u w:val="single"/>
          <w:lang w:val="en-GB"/>
        </w:rPr>
        <w:t>Relatie.mnemonic</w:t>
      </w:r>
      <w:r w:rsidRPr="00970EC6">
        <w:rPr>
          <w:rFonts w:ascii="Courier New" w:hAnsi="Courier New" w:cs="Courier New"/>
          <w:sz w:val="18"/>
          <w:szCs w:val="18"/>
          <w:lang w:val="en-GB"/>
        </w:rPr>
        <w:t>]"/&gt;</w:t>
      </w:r>
    </w:p>
    <w:p w14:paraId="3AA1A790" w14:textId="77777777" w:rsidR="00EE1152" w:rsidRPr="00970EC6" w:rsidRDefault="00EE1152" w:rsidP="00951491">
      <w:pPr>
        <w:pStyle w:val="xml"/>
        <w:ind w:firstLine="720"/>
        <w:rPr>
          <w:lang w:val="en-GB"/>
        </w:rPr>
      </w:pPr>
      <w:r w:rsidRPr="00970EC6">
        <w:rPr>
          <w:lang w:val="en-GB"/>
        </w:rPr>
        <w:t xml:space="preserve">     &lt;attribute name="scope" type="[</w:t>
      </w:r>
      <w:r w:rsidRPr="00970EC6">
        <w:rPr>
          <w:u w:val="single"/>
          <w:lang w:val="en-GB"/>
        </w:rPr>
        <w:t>stuf ns prefix</w:t>
      </w:r>
      <w:r w:rsidRPr="00970EC6">
        <w:rPr>
          <w:lang w:val="en-GB"/>
        </w:rPr>
        <w:t xml:space="preserve">]:StUFScope" </w:t>
      </w:r>
      <w:r w:rsidRPr="00970EC6">
        <w:rPr>
          <w:lang w:val="en-GB"/>
        </w:rPr>
        <w:br/>
        <w:t xml:space="preserve">                    use="prohibited"/&gt;</w:t>
      </w:r>
    </w:p>
    <w:p w14:paraId="66A6024C" w14:textId="77777777" w:rsidR="00891FDF" w:rsidRPr="008420E9" w:rsidRDefault="00891FDF" w:rsidP="00891FDF">
      <w:pPr>
        <w:pStyle w:val="xml"/>
      </w:pPr>
      <w:r w:rsidRPr="00970EC6">
        <w:rPr>
          <w:lang w:val="en-GB"/>
        </w:rPr>
        <w:t xml:space="preserve">        </w:t>
      </w:r>
      <w:r w:rsidRPr="008420E9">
        <w:t>&lt;/restriction&gt;</w:t>
      </w:r>
    </w:p>
    <w:p w14:paraId="09B3064A" w14:textId="77777777" w:rsidR="00891FDF" w:rsidRPr="008420E9" w:rsidRDefault="00891FDF" w:rsidP="00891FDF">
      <w:pPr>
        <w:pStyle w:val="xml"/>
      </w:pPr>
      <w:r w:rsidRPr="008420E9">
        <w:t xml:space="preserve">    &lt;/complexContent&gt;</w:t>
      </w:r>
    </w:p>
    <w:p w14:paraId="3404EED8" w14:textId="77777777" w:rsidR="00D64412" w:rsidRDefault="00891FDF" w:rsidP="00891FDF">
      <w:pPr>
        <w:pStyle w:val="xml"/>
      </w:pPr>
      <w:r w:rsidRPr="008420E9">
        <w:t>&lt;/complexType&gt;</w:t>
      </w:r>
    </w:p>
    <w:p w14:paraId="3C4BA385" w14:textId="77777777" w:rsidR="007C5A49" w:rsidRDefault="007C5A49" w:rsidP="00891FDF">
      <w:pPr>
        <w:pStyle w:val="xml"/>
      </w:pPr>
    </w:p>
    <w:p w14:paraId="3CCCF0FF" w14:textId="7E15BDF3" w:rsidR="007C5A49" w:rsidRDefault="007C5A49" w:rsidP="007C5A49">
      <w:pPr>
        <w:spacing w:after="0"/>
      </w:pPr>
      <w:r w:rsidRPr="00DB373F">
        <w:t>De functie</w:t>
      </w:r>
      <w:r>
        <w:t xml:space="preserve"> </w:t>
      </w:r>
      <w:r w:rsidRPr="00DB373F">
        <w:rPr>
          <w:i/>
        </w:rPr>
        <w:t>Suffix</w:t>
      </w:r>
      <w:r>
        <w:rPr>
          <w:i/>
        </w:rPr>
        <w:t>SK</w:t>
      </w:r>
      <w:r w:rsidRPr="00DB373F">
        <w:rPr>
          <w:i/>
        </w:rPr>
        <w:t>(</w:t>
      </w:r>
      <w:r>
        <w:rPr>
          <w:i/>
        </w:rPr>
        <w:t>entiteittype</w:t>
      </w:r>
      <w:r w:rsidRPr="00DB373F">
        <w:rPr>
          <w:i/>
        </w:rPr>
        <w:t>)</w:t>
      </w:r>
      <w:r>
        <w:rPr>
          <w:i/>
        </w:rPr>
        <w:t xml:space="preserve"> </w:t>
      </w:r>
      <w:r>
        <w:t>geeft de suffix “-super” terug als  de gerelateerde entiteit een supertype is. Anders geeft deze functie “-</w:t>
      </w:r>
      <w:del w:id="419" w:author="Henri Korver" w:date="2017-03-07T20:08:00Z">
        <w:r w:rsidDel="000E59EF">
          <w:delText>kerngegevens</w:delText>
        </w:r>
      </w:del>
      <w:ins w:id="420" w:author="Henri Korver" w:date="2017-03-07T20:08:00Z">
        <w:r w:rsidR="000E59EF">
          <w:t>matchgegevens</w:t>
        </w:r>
      </w:ins>
      <w:r>
        <w:t>” terug.</w:t>
      </w:r>
    </w:p>
    <w:p w14:paraId="1D462BA6" w14:textId="77777777" w:rsidR="007C5A49" w:rsidRPr="008420E9" w:rsidRDefault="007C5A49" w:rsidP="00891FDF">
      <w:pPr>
        <w:pStyle w:val="xml"/>
      </w:pPr>
    </w:p>
    <w:p w14:paraId="28053DF2" w14:textId="77777777" w:rsidR="00881993" w:rsidRPr="008420E9" w:rsidRDefault="005624D2" w:rsidP="004324CD">
      <w:pPr>
        <w:pStyle w:val="Kop2"/>
      </w:pPr>
      <w:r w:rsidRPr="008420E9">
        <w:t>Voorbeeld</w:t>
      </w:r>
    </w:p>
    <w:p w14:paraId="6C26410E" w14:textId="77777777" w:rsidR="009C2D12" w:rsidRPr="008420E9" w:rsidRDefault="005C0416" w:rsidP="009C2D12">
      <w:pPr>
        <w:spacing w:after="0"/>
        <w:rPr>
          <w:rFonts w:ascii="Courier New" w:hAnsi="Courier New" w:cs="Courier New"/>
          <w:sz w:val="18"/>
          <w:szCs w:val="18"/>
        </w:rPr>
      </w:pPr>
      <w:r w:rsidRPr="008420E9">
        <w:t>Hieronder een voorbeeld van de vertaling van de relatiesoort “maakt deel uit van” die gebruikt wordt om relaties te leggen tussen objecten van het type Besluit (BSL) en Catalogus (CAT).</w:t>
      </w:r>
    </w:p>
    <w:p w14:paraId="129AB59E" w14:textId="77777777" w:rsidR="005C0416" w:rsidRPr="008420E9" w:rsidRDefault="005C0416" w:rsidP="009C2D12">
      <w:pPr>
        <w:spacing w:after="0"/>
        <w:rPr>
          <w:rFonts w:ascii="Courier New" w:hAnsi="Courier New" w:cs="Courier New"/>
          <w:sz w:val="18"/>
          <w:szCs w:val="18"/>
        </w:rPr>
      </w:pPr>
    </w:p>
    <w:p w14:paraId="543627DE" w14:textId="77777777" w:rsidR="009C2D12" w:rsidRPr="008420E9" w:rsidRDefault="009C2D12" w:rsidP="009C2D12">
      <w:pPr>
        <w:spacing w:after="0"/>
        <w:rPr>
          <w:rFonts w:ascii="Courier New" w:hAnsi="Courier New" w:cs="Courier New"/>
          <w:sz w:val="18"/>
          <w:szCs w:val="18"/>
        </w:rPr>
      </w:pPr>
      <w:r w:rsidRPr="008420E9">
        <w:rPr>
          <w:rFonts w:ascii="Courier New" w:hAnsi="Courier New" w:cs="Courier New"/>
          <w:sz w:val="18"/>
          <w:szCs w:val="18"/>
        </w:rPr>
        <w:t>&lt;element name="</w:t>
      </w:r>
      <w:r w:rsidRPr="008420E9">
        <w:rPr>
          <w:rFonts w:ascii="Courier New" w:hAnsi="Courier New" w:cs="Courier New"/>
          <w:sz w:val="18"/>
          <w:szCs w:val="18"/>
          <w:u w:val="single"/>
        </w:rPr>
        <w:t>maaktDeelUitVan</w:t>
      </w:r>
      <w:r w:rsidR="006921CD" w:rsidRPr="006921CD">
        <w:rPr>
          <w:rFonts w:ascii="Courier New" w:hAnsi="Courier New" w:cs="Courier New"/>
          <w:sz w:val="18"/>
          <w:szCs w:val="18"/>
          <w:u w:val="single"/>
        </w:rPr>
        <w:t xml:space="preserve">Catalogus </w:t>
      </w:r>
      <w:r w:rsidRPr="008420E9">
        <w:rPr>
          <w:rFonts w:ascii="Courier New" w:hAnsi="Courier New" w:cs="Courier New"/>
          <w:sz w:val="18"/>
          <w:szCs w:val="18"/>
        </w:rPr>
        <w:t xml:space="preserve">" </w:t>
      </w:r>
    </w:p>
    <w:p w14:paraId="3CA455B4" w14:textId="77777777" w:rsidR="009C2D12" w:rsidRPr="008420E9" w:rsidRDefault="009C2D12" w:rsidP="009C2D12">
      <w:pPr>
        <w:spacing w:after="0"/>
        <w:ind w:left="720"/>
        <w:rPr>
          <w:rFonts w:ascii="Courier New" w:hAnsi="Courier New" w:cs="Courier New"/>
          <w:sz w:val="18"/>
          <w:szCs w:val="18"/>
        </w:rPr>
      </w:pPr>
      <w:r w:rsidRPr="008420E9">
        <w:rPr>
          <w:rFonts w:ascii="Courier New" w:hAnsi="Courier New" w:cs="Courier New"/>
          <w:sz w:val="18"/>
          <w:szCs w:val="18"/>
        </w:rPr>
        <w:t xml:space="preserve">  type="</w:t>
      </w:r>
      <w:r w:rsidR="007A15BC" w:rsidRPr="008420E9">
        <w:rPr>
          <w:rFonts w:ascii="Courier New" w:hAnsi="Courier New" w:cs="Courier New"/>
          <w:sz w:val="18"/>
          <w:szCs w:val="18"/>
        </w:rPr>
        <w:t>ztc:</w:t>
      </w:r>
      <w:r w:rsidRPr="008420E9">
        <w:rPr>
          <w:rFonts w:ascii="Courier New" w:hAnsi="Courier New" w:cs="Courier New"/>
          <w:sz w:val="18"/>
          <w:szCs w:val="18"/>
          <w:u w:val="single"/>
        </w:rPr>
        <w:t>BSTCAT</w:t>
      </w:r>
      <w:r w:rsidRPr="008420E9">
        <w:rPr>
          <w:rFonts w:ascii="Courier New" w:hAnsi="Courier New" w:cs="Courier New"/>
          <w:sz w:val="18"/>
          <w:szCs w:val="18"/>
        </w:rPr>
        <w:t xml:space="preserve">-basis" </w:t>
      </w:r>
    </w:p>
    <w:p w14:paraId="07789D01" w14:textId="77777777" w:rsidR="009C2D12" w:rsidRPr="008420E9" w:rsidRDefault="009C2D12" w:rsidP="009C2D12">
      <w:pPr>
        <w:spacing w:after="0"/>
        <w:ind w:left="720"/>
        <w:rPr>
          <w:rFonts w:ascii="Courier New" w:hAnsi="Courier New" w:cs="Courier New"/>
          <w:sz w:val="18"/>
          <w:szCs w:val="18"/>
        </w:rPr>
      </w:pPr>
      <w:r w:rsidRPr="008420E9">
        <w:rPr>
          <w:rFonts w:ascii="Courier New" w:hAnsi="Courier New" w:cs="Courier New"/>
          <w:sz w:val="18"/>
          <w:szCs w:val="18"/>
        </w:rPr>
        <w:t xml:space="preserve">  minOccurs="0" </w:t>
      </w:r>
    </w:p>
    <w:p w14:paraId="392BF532" w14:textId="77777777" w:rsidR="009C2D12" w:rsidRPr="008420E9" w:rsidRDefault="009D5697" w:rsidP="002E05BE">
      <w:pPr>
        <w:spacing w:after="0"/>
        <w:ind w:left="720"/>
        <w:rPr>
          <w:rFonts w:ascii="Courier New" w:hAnsi="Courier New" w:cs="Courier New"/>
          <w:sz w:val="18"/>
          <w:szCs w:val="18"/>
        </w:rPr>
      </w:pPr>
      <w:r w:rsidRPr="008420E9">
        <w:rPr>
          <w:rFonts w:ascii="Courier New" w:hAnsi="Courier New" w:cs="Courier New"/>
          <w:sz w:val="18"/>
          <w:szCs w:val="18"/>
        </w:rPr>
        <w:t xml:space="preserve">  maxOccurs="</w:t>
      </w:r>
      <w:r w:rsidRPr="008420E9">
        <w:rPr>
          <w:rFonts w:ascii="Courier New" w:hAnsi="Courier New" w:cs="Courier New"/>
          <w:sz w:val="18"/>
          <w:szCs w:val="18"/>
          <w:u w:val="single"/>
        </w:rPr>
        <w:t>1</w:t>
      </w:r>
      <w:r w:rsidRPr="008420E9">
        <w:rPr>
          <w:rFonts w:ascii="Courier New" w:hAnsi="Courier New" w:cs="Courier New"/>
          <w:sz w:val="18"/>
          <w:szCs w:val="18"/>
        </w:rPr>
        <w:t>"</w:t>
      </w:r>
      <w:r w:rsidR="009C2D12" w:rsidRPr="008420E9">
        <w:rPr>
          <w:rFonts w:ascii="Courier New" w:hAnsi="Courier New" w:cs="Courier New"/>
          <w:sz w:val="18"/>
          <w:szCs w:val="18"/>
        </w:rPr>
        <w:t>/&gt;</w:t>
      </w:r>
    </w:p>
    <w:p w14:paraId="666A6417" w14:textId="77777777" w:rsidR="009C2D12" w:rsidRPr="008420E9" w:rsidRDefault="009C2D12" w:rsidP="009C2D12">
      <w:pPr>
        <w:spacing w:after="0"/>
        <w:rPr>
          <w:rFonts w:ascii="Courier New" w:hAnsi="Courier New" w:cs="Courier New"/>
          <w:sz w:val="18"/>
          <w:szCs w:val="18"/>
        </w:rPr>
      </w:pPr>
    </w:p>
    <w:p w14:paraId="1A8EB9E6" w14:textId="77777777" w:rsidR="009C2D12" w:rsidRPr="008420E9" w:rsidRDefault="009C2D12" w:rsidP="009C2D12">
      <w:pPr>
        <w:spacing w:after="0"/>
        <w:rPr>
          <w:rFonts w:ascii="Courier New" w:hAnsi="Courier New" w:cs="Courier New"/>
          <w:sz w:val="18"/>
          <w:szCs w:val="18"/>
        </w:rPr>
      </w:pPr>
      <w:r w:rsidRPr="008420E9">
        <w:rPr>
          <w:rFonts w:ascii="Courier New" w:hAnsi="Courier New" w:cs="Courier New"/>
          <w:sz w:val="18"/>
          <w:szCs w:val="18"/>
        </w:rPr>
        <w:t>&lt;complexType name="</w:t>
      </w:r>
      <w:r w:rsidRPr="008420E9">
        <w:rPr>
          <w:rFonts w:ascii="Courier New" w:hAnsi="Courier New" w:cs="Courier New"/>
          <w:sz w:val="18"/>
          <w:szCs w:val="18"/>
          <w:u w:val="single"/>
        </w:rPr>
        <w:t>BSTCAT</w:t>
      </w:r>
      <w:r w:rsidRPr="008420E9">
        <w:rPr>
          <w:rFonts w:ascii="Courier New" w:hAnsi="Courier New" w:cs="Courier New"/>
          <w:sz w:val="18"/>
          <w:szCs w:val="18"/>
        </w:rPr>
        <w:t>-basis"&gt;</w:t>
      </w:r>
    </w:p>
    <w:p w14:paraId="707E6379" w14:textId="77777777" w:rsidR="009C2D12" w:rsidRPr="008420E9" w:rsidRDefault="009C2D12" w:rsidP="009C2D12">
      <w:pPr>
        <w:spacing w:after="0"/>
        <w:rPr>
          <w:rFonts w:ascii="Courier New" w:hAnsi="Courier New" w:cs="Courier New"/>
          <w:sz w:val="18"/>
          <w:szCs w:val="18"/>
        </w:rPr>
      </w:pPr>
      <w:r w:rsidRPr="008420E9">
        <w:rPr>
          <w:rFonts w:ascii="Courier New" w:hAnsi="Courier New" w:cs="Courier New"/>
          <w:sz w:val="18"/>
          <w:szCs w:val="18"/>
        </w:rPr>
        <w:t xml:space="preserve">   &lt;annotation&gt;</w:t>
      </w:r>
    </w:p>
    <w:p w14:paraId="3BBB1EA1" w14:textId="77777777" w:rsidR="009C2D12" w:rsidRPr="008420E9" w:rsidRDefault="009C2D12" w:rsidP="009C2D12">
      <w:pPr>
        <w:spacing w:after="0"/>
        <w:rPr>
          <w:rFonts w:ascii="Courier New" w:hAnsi="Courier New" w:cs="Courier New"/>
          <w:sz w:val="18"/>
          <w:szCs w:val="18"/>
        </w:rPr>
      </w:pPr>
      <w:r w:rsidRPr="008420E9">
        <w:rPr>
          <w:rFonts w:ascii="Courier New" w:hAnsi="Courier New" w:cs="Courier New"/>
          <w:sz w:val="18"/>
          <w:szCs w:val="18"/>
        </w:rPr>
        <w:lastRenderedPageBreak/>
        <w:t xml:space="preserve">      &lt;documentation&gt;</w:t>
      </w:r>
      <w:r w:rsidRPr="008420E9">
        <w:rPr>
          <w:rFonts w:ascii="Courier New" w:hAnsi="Courier New" w:cs="Courier New"/>
          <w:sz w:val="18"/>
          <w:szCs w:val="18"/>
          <w:u w:val="single"/>
        </w:rPr>
        <w:t xml:space="preserve">Relatie naar de catalogus waarvan het besluittype deel uit    </w:t>
      </w:r>
      <w:r w:rsidRPr="008420E9">
        <w:rPr>
          <w:rFonts w:ascii="Courier New" w:hAnsi="Courier New" w:cs="Courier New"/>
          <w:sz w:val="18"/>
          <w:szCs w:val="18"/>
          <w:u w:val="single"/>
        </w:rPr>
        <w:br/>
      </w:r>
      <w:r w:rsidRPr="008420E9">
        <w:rPr>
          <w:rFonts w:ascii="Courier New" w:hAnsi="Courier New" w:cs="Courier New"/>
          <w:sz w:val="18"/>
          <w:szCs w:val="18"/>
        </w:rPr>
        <w:t xml:space="preserve">         </w:t>
      </w:r>
      <w:r w:rsidRPr="008420E9">
        <w:rPr>
          <w:rFonts w:ascii="Courier New" w:hAnsi="Courier New" w:cs="Courier New"/>
          <w:sz w:val="18"/>
          <w:szCs w:val="18"/>
          <w:u w:val="single"/>
        </w:rPr>
        <w:t>maakt.</w:t>
      </w:r>
      <w:r w:rsidRPr="008420E9">
        <w:rPr>
          <w:rFonts w:ascii="Courier New" w:hAnsi="Courier New" w:cs="Courier New"/>
          <w:sz w:val="18"/>
          <w:szCs w:val="18"/>
          <w:u w:val="single"/>
        </w:rPr>
        <w:br/>
      </w:r>
      <w:r w:rsidRPr="008420E9">
        <w:rPr>
          <w:rFonts w:ascii="Courier New" w:hAnsi="Courier New" w:cs="Courier New"/>
          <w:sz w:val="18"/>
          <w:szCs w:val="18"/>
        </w:rPr>
        <w:t xml:space="preserve">      &lt;/documentation&gt;</w:t>
      </w:r>
      <w:r w:rsidRPr="008420E9">
        <w:rPr>
          <w:rFonts w:ascii="Courier New" w:hAnsi="Courier New" w:cs="Courier New"/>
          <w:sz w:val="18"/>
          <w:szCs w:val="18"/>
        </w:rPr>
        <w:br/>
        <w:t xml:space="preserve">   &lt;/annotation&gt;</w:t>
      </w:r>
    </w:p>
    <w:p w14:paraId="1492E221" w14:textId="7D752A71" w:rsidR="00DA1DA4" w:rsidRPr="008420E9" w:rsidDel="00124EC2" w:rsidRDefault="00DA1DA4" w:rsidP="00124EC2">
      <w:pPr>
        <w:spacing w:after="0"/>
        <w:rPr>
          <w:del w:id="421" w:author="Henri Korver" w:date="2017-03-07T13:49:00Z"/>
          <w:rFonts w:ascii="Courier New" w:hAnsi="Courier New" w:cs="Courier New"/>
          <w:sz w:val="18"/>
          <w:szCs w:val="18"/>
        </w:rPr>
        <w:pPrChange w:id="422" w:author="Henri Korver" w:date="2017-03-07T13:49:00Z">
          <w:pPr>
            <w:spacing w:after="0"/>
          </w:pPr>
        </w:pPrChange>
      </w:pPr>
      <w:del w:id="423" w:author="Henri Korver" w:date="2017-03-07T13:49:00Z">
        <w:r w:rsidRPr="008420E9" w:rsidDel="00124EC2">
          <w:rPr>
            <w:rFonts w:ascii="Courier New" w:hAnsi="Courier New" w:cs="Courier New"/>
            <w:sz w:val="18"/>
            <w:szCs w:val="18"/>
          </w:rPr>
          <w:delText xml:space="preserve">   &lt;choice&gt;</w:delText>
        </w:r>
      </w:del>
    </w:p>
    <w:p w14:paraId="61F9C515" w14:textId="12EA3BE5" w:rsidR="00DA1DA4" w:rsidRPr="008420E9" w:rsidDel="00124EC2" w:rsidRDefault="00DA1DA4" w:rsidP="00124EC2">
      <w:pPr>
        <w:spacing w:after="0"/>
        <w:rPr>
          <w:del w:id="424" w:author="Henri Korver" w:date="2017-03-07T13:49:00Z"/>
          <w:rFonts w:ascii="Courier New" w:hAnsi="Courier New" w:cs="Courier New"/>
          <w:sz w:val="18"/>
          <w:szCs w:val="18"/>
        </w:rPr>
        <w:pPrChange w:id="425" w:author="Henri Korver" w:date="2017-03-07T13:49:00Z">
          <w:pPr>
            <w:spacing w:after="0"/>
            <w:ind w:left="720"/>
          </w:pPr>
        </w:pPrChange>
      </w:pPr>
      <w:del w:id="426" w:author="Henri Korver" w:date="2017-03-07T13:49:00Z">
        <w:r w:rsidRPr="008420E9" w:rsidDel="00124EC2">
          <w:rPr>
            <w:rFonts w:ascii="Courier New" w:hAnsi="Courier New" w:cs="Courier New"/>
            <w:sz w:val="18"/>
            <w:szCs w:val="18"/>
          </w:rPr>
          <w:delText xml:space="preserve">   </w:delText>
        </w:r>
        <w:r w:rsidR="001654AE" w:rsidRPr="00624CBF" w:rsidDel="00124EC2">
          <w:rPr>
            <w:rFonts w:ascii="Courier New" w:hAnsi="Courier New" w:cs="Courier New"/>
            <w:sz w:val="18"/>
            <w:szCs w:val="18"/>
          </w:rPr>
          <w:delText>&lt;</w:delText>
        </w:r>
        <w:r w:rsidR="001654AE" w:rsidDel="00124EC2">
          <w:rPr>
            <w:rFonts w:ascii="Courier New" w:hAnsi="Courier New" w:cs="Courier New"/>
            <w:sz w:val="18"/>
            <w:szCs w:val="18"/>
          </w:rPr>
          <w:delText>element name="leeg"</w:delText>
        </w:r>
        <w:r w:rsidR="00D01E1A" w:rsidDel="00124EC2">
          <w:rPr>
            <w:rFonts w:ascii="Courier New" w:hAnsi="Courier New" w:cs="Courier New"/>
            <w:sz w:val="18"/>
            <w:szCs w:val="18"/>
          </w:rPr>
          <w:delText xml:space="preserve"> </w:delText>
        </w:r>
        <w:r w:rsidR="001654AE" w:rsidDel="00124EC2">
          <w:rPr>
            <w:rFonts w:ascii="Courier New" w:hAnsi="Courier New" w:cs="Courier New"/>
            <w:sz w:val="18"/>
            <w:szCs w:val="18"/>
          </w:rPr>
          <w:delText>type="stuf</w:delText>
        </w:r>
        <w:r w:rsidR="001654AE" w:rsidRPr="00624CBF" w:rsidDel="00124EC2">
          <w:rPr>
            <w:rFonts w:ascii="Courier New" w:hAnsi="Courier New" w:cs="Courier New"/>
            <w:sz w:val="18"/>
            <w:szCs w:val="18"/>
          </w:rPr>
          <w:delText>:NoValue</w:delText>
        </w:r>
        <w:r w:rsidR="001654AE" w:rsidDel="00124EC2">
          <w:rPr>
            <w:rFonts w:ascii="Courier New" w:hAnsi="Courier New" w:cs="Courier New"/>
            <w:sz w:val="18"/>
            <w:szCs w:val="18"/>
          </w:rPr>
          <w:delText>"</w:delText>
        </w:r>
        <w:r w:rsidR="001654AE" w:rsidRPr="00624CBF" w:rsidDel="00124EC2">
          <w:rPr>
            <w:rFonts w:ascii="Courier New" w:hAnsi="Courier New" w:cs="Courier New"/>
            <w:sz w:val="18"/>
            <w:szCs w:val="18"/>
          </w:rPr>
          <w:delText>/&gt;</w:delText>
        </w:r>
      </w:del>
    </w:p>
    <w:p w14:paraId="460AA034" w14:textId="1268E08E" w:rsidR="009C2D12" w:rsidRPr="008420E9" w:rsidRDefault="009C2D12" w:rsidP="00124EC2">
      <w:pPr>
        <w:spacing w:after="0"/>
        <w:rPr>
          <w:rFonts w:ascii="Courier New" w:hAnsi="Courier New" w:cs="Courier New"/>
          <w:sz w:val="18"/>
          <w:szCs w:val="18"/>
        </w:rPr>
        <w:pPrChange w:id="427" w:author="Henri Korver" w:date="2017-03-07T13:49:00Z">
          <w:pPr>
            <w:spacing w:after="0"/>
            <w:ind w:left="720"/>
          </w:pPr>
        </w:pPrChange>
      </w:pPr>
      <w:r w:rsidRPr="008420E9">
        <w:rPr>
          <w:rFonts w:ascii="Courier New" w:hAnsi="Courier New" w:cs="Courier New"/>
          <w:sz w:val="18"/>
          <w:szCs w:val="18"/>
        </w:rPr>
        <w:t xml:space="preserve">   &lt;sequence</w:t>
      </w:r>
      <w:ins w:id="428" w:author="Henri Korver" w:date="2017-03-07T13:50:00Z">
        <w:r w:rsidR="00124EC2">
          <w:rPr>
            <w:rFonts w:ascii="Courier New" w:hAnsi="Courier New" w:cs="Courier New"/>
            <w:sz w:val="18"/>
            <w:szCs w:val="18"/>
          </w:rPr>
          <w:t xml:space="preserve"> </w:t>
        </w:r>
        <w:r w:rsidR="00124EC2" w:rsidRPr="008420E9">
          <w:rPr>
            <w:rFonts w:ascii="Courier New" w:hAnsi="Courier New" w:cs="Courier New"/>
            <w:sz w:val="18"/>
            <w:szCs w:val="18"/>
          </w:rPr>
          <w:t>minOccurs="0"</w:t>
        </w:r>
      </w:ins>
      <w:r w:rsidRPr="008420E9">
        <w:rPr>
          <w:rFonts w:ascii="Courier New" w:hAnsi="Courier New" w:cs="Courier New"/>
          <w:sz w:val="18"/>
          <w:szCs w:val="18"/>
        </w:rPr>
        <w:t>&gt;</w:t>
      </w:r>
    </w:p>
    <w:p w14:paraId="20B0C21C" w14:textId="77777777" w:rsidR="009C2D12" w:rsidRPr="008420E9" w:rsidRDefault="009C2D12" w:rsidP="00124EC2">
      <w:pPr>
        <w:spacing w:after="0"/>
        <w:rPr>
          <w:rFonts w:ascii="Courier New" w:hAnsi="Courier New" w:cs="Courier New"/>
          <w:sz w:val="18"/>
          <w:szCs w:val="18"/>
        </w:rPr>
        <w:pPrChange w:id="429" w:author="Henri Korver" w:date="2017-03-07T13:49:00Z">
          <w:pPr>
            <w:spacing w:after="0"/>
            <w:ind w:left="720"/>
          </w:pPr>
        </w:pPrChange>
      </w:pPr>
      <w:r w:rsidRPr="008420E9">
        <w:rPr>
          <w:rFonts w:ascii="Courier New" w:hAnsi="Courier New" w:cs="Courier New"/>
          <w:sz w:val="18"/>
          <w:szCs w:val="18"/>
        </w:rPr>
        <w:tab/>
        <w:t>&lt;element name="gerelateerde" type="ztc:</w:t>
      </w:r>
      <w:r w:rsidRPr="008420E9">
        <w:rPr>
          <w:rFonts w:ascii="Courier New" w:hAnsi="Courier New" w:cs="Courier New"/>
          <w:sz w:val="18"/>
          <w:szCs w:val="18"/>
          <w:u w:val="single"/>
        </w:rPr>
        <w:t>CAT</w:t>
      </w:r>
      <w:r w:rsidRPr="008420E9">
        <w:rPr>
          <w:rFonts w:ascii="Courier New" w:hAnsi="Courier New" w:cs="Courier New"/>
          <w:sz w:val="18"/>
          <w:szCs w:val="18"/>
        </w:rPr>
        <w:t xml:space="preserve">-basis" </w:t>
      </w:r>
      <w:r w:rsidRPr="008420E9">
        <w:rPr>
          <w:rFonts w:ascii="Courier New" w:hAnsi="Courier New" w:cs="Courier New"/>
          <w:sz w:val="18"/>
          <w:szCs w:val="18"/>
        </w:rPr>
        <w:br/>
        <w:t xml:space="preserve">                minOccurs="0"/&gt;</w:t>
      </w:r>
    </w:p>
    <w:p w14:paraId="38137022" w14:textId="77777777" w:rsidR="009C2D12" w:rsidRPr="008420E9" w:rsidRDefault="009C2D12" w:rsidP="00124EC2">
      <w:pPr>
        <w:spacing w:after="0"/>
        <w:rPr>
          <w:rFonts w:ascii="Courier New" w:hAnsi="Courier New" w:cs="Courier New"/>
          <w:sz w:val="18"/>
          <w:szCs w:val="18"/>
        </w:rPr>
        <w:pPrChange w:id="430" w:author="Henri Korver" w:date="2017-03-07T13:49:00Z">
          <w:pPr>
            <w:spacing w:after="0"/>
            <w:ind w:left="720"/>
          </w:pPr>
        </w:pPrChange>
      </w:pPr>
      <w:r w:rsidRPr="008420E9">
        <w:rPr>
          <w:rFonts w:ascii="Courier New" w:hAnsi="Courier New" w:cs="Courier New"/>
          <w:sz w:val="18"/>
          <w:szCs w:val="18"/>
        </w:rPr>
        <w:tab/>
      </w:r>
      <w:commentRangeStart w:id="431"/>
      <w:r w:rsidRPr="008420E9">
        <w:rPr>
          <w:rFonts w:ascii="Courier New" w:hAnsi="Courier New" w:cs="Courier New"/>
          <w:sz w:val="18"/>
          <w:szCs w:val="18"/>
        </w:rPr>
        <w:t>&lt;element ref="</w:t>
      </w:r>
      <w:r w:rsidR="00D64412" w:rsidRPr="008420E9">
        <w:rPr>
          <w:rFonts w:ascii="Courier New" w:hAnsi="Courier New" w:cs="Courier New"/>
          <w:sz w:val="18"/>
          <w:szCs w:val="18"/>
        </w:rPr>
        <w:t>stuf</w:t>
      </w:r>
      <w:r w:rsidRPr="008420E9">
        <w:rPr>
          <w:rFonts w:ascii="Courier New" w:hAnsi="Courier New" w:cs="Courier New"/>
          <w:sz w:val="18"/>
          <w:szCs w:val="18"/>
        </w:rPr>
        <w:t>:extraElementen" minOccurs="0"/&gt;</w:t>
      </w:r>
    </w:p>
    <w:p w14:paraId="5CC19886" w14:textId="77777777" w:rsidR="007877E6" w:rsidRPr="008420E9" w:rsidRDefault="007877E6" w:rsidP="00124EC2">
      <w:pPr>
        <w:spacing w:after="0"/>
        <w:ind w:firstLine="720"/>
        <w:rPr>
          <w:rFonts w:ascii="Courier New" w:hAnsi="Courier New" w:cs="Courier New"/>
          <w:sz w:val="18"/>
          <w:szCs w:val="18"/>
        </w:rPr>
        <w:pPrChange w:id="432" w:author="Henri Korver" w:date="2017-03-07T13:49:00Z">
          <w:pPr>
            <w:spacing w:after="0"/>
            <w:ind w:left="720" w:firstLine="720"/>
          </w:pPr>
        </w:pPrChange>
      </w:pPr>
      <w:r w:rsidRPr="008420E9">
        <w:rPr>
          <w:rFonts w:ascii="Courier New" w:hAnsi="Courier New" w:cs="Courier New"/>
          <w:sz w:val="18"/>
          <w:szCs w:val="18"/>
        </w:rPr>
        <w:t>&lt;element ref="</w:t>
      </w:r>
      <w:r w:rsidR="00D64412" w:rsidRPr="008420E9">
        <w:rPr>
          <w:rFonts w:ascii="Courier New" w:hAnsi="Courier New" w:cs="Courier New"/>
          <w:sz w:val="18"/>
          <w:szCs w:val="18"/>
        </w:rPr>
        <w:t>stuf:</w:t>
      </w:r>
      <w:r w:rsidRPr="008420E9">
        <w:rPr>
          <w:rFonts w:ascii="Courier New" w:hAnsi="Courier New" w:cs="Courier New"/>
          <w:sz w:val="18"/>
          <w:szCs w:val="18"/>
        </w:rPr>
        <w:t>aanvullendeElementen" minOccurs="0"/&gt;</w:t>
      </w:r>
      <w:commentRangeEnd w:id="431"/>
      <w:r w:rsidR="006921CD">
        <w:rPr>
          <w:rStyle w:val="Verwijzingopmerking"/>
        </w:rPr>
        <w:commentReference w:id="431"/>
      </w:r>
    </w:p>
    <w:p w14:paraId="0A053429" w14:textId="77777777" w:rsidR="009C2D12" w:rsidRPr="008420E9" w:rsidRDefault="009C2D12" w:rsidP="00124EC2">
      <w:pPr>
        <w:spacing w:after="0"/>
        <w:rPr>
          <w:rFonts w:ascii="Courier New" w:hAnsi="Courier New" w:cs="Courier New"/>
          <w:sz w:val="18"/>
          <w:szCs w:val="18"/>
        </w:rPr>
        <w:pPrChange w:id="433" w:author="Henri Korver" w:date="2017-03-07T13:49:00Z">
          <w:pPr>
            <w:spacing w:after="0"/>
            <w:ind w:left="720"/>
          </w:pPr>
        </w:pPrChange>
      </w:pPr>
      <w:r w:rsidRPr="008420E9">
        <w:rPr>
          <w:rFonts w:ascii="Courier New" w:hAnsi="Courier New" w:cs="Courier New"/>
          <w:sz w:val="18"/>
          <w:szCs w:val="18"/>
        </w:rPr>
        <w:t xml:space="preserve">   &lt;/sequence&gt;</w:t>
      </w:r>
    </w:p>
    <w:p w14:paraId="04AEB674" w14:textId="1680302F" w:rsidR="00DA1DA4" w:rsidRPr="008420E9" w:rsidDel="00124EC2" w:rsidRDefault="00DA1DA4" w:rsidP="005C0B32">
      <w:pPr>
        <w:spacing w:after="0"/>
        <w:rPr>
          <w:del w:id="434" w:author="Henri Korver" w:date="2017-03-07T13:49:00Z"/>
          <w:rFonts w:ascii="Courier New" w:hAnsi="Courier New" w:cs="Courier New"/>
          <w:sz w:val="18"/>
          <w:szCs w:val="18"/>
        </w:rPr>
      </w:pPr>
      <w:del w:id="435" w:author="Henri Korver" w:date="2017-03-07T13:49:00Z">
        <w:r w:rsidRPr="008420E9" w:rsidDel="00124EC2">
          <w:rPr>
            <w:rFonts w:ascii="Courier New" w:hAnsi="Courier New" w:cs="Courier New"/>
            <w:sz w:val="18"/>
            <w:szCs w:val="18"/>
          </w:rPr>
          <w:delText xml:space="preserve">   &lt;/choice&gt;</w:delText>
        </w:r>
      </w:del>
    </w:p>
    <w:p w14:paraId="3D9A4467" w14:textId="77777777" w:rsidR="009C2D12" w:rsidRPr="008420E9" w:rsidRDefault="009C2D12" w:rsidP="009C2D12">
      <w:pPr>
        <w:spacing w:after="0"/>
        <w:rPr>
          <w:rFonts w:ascii="Courier New" w:hAnsi="Courier New" w:cs="Courier New"/>
          <w:sz w:val="18"/>
          <w:szCs w:val="18"/>
        </w:rPr>
      </w:pPr>
      <w:r w:rsidRPr="008420E9">
        <w:rPr>
          <w:rFonts w:ascii="Courier New" w:hAnsi="Courier New" w:cs="Courier New"/>
          <w:sz w:val="18"/>
          <w:szCs w:val="18"/>
        </w:rPr>
        <w:t xml:space="preserve">   &lt;attribute </w:t>
      </w:r>
      <w:r w:rsidR="00FD77FA">
        <w:rPr>
          <w:rFonts w:ascii="Courier New" w:hAnsi="Courier New" w:cs="Courier New"/>
          <w:sz w:val="18"/>
          <w:szCs w:val="18"/>
        </w:rPr>
        <w:t>ref</w:t>
      </w:r>
      <w:r w:rsidRPr="008420E9">
        <w:rPr>
          <w:rFonts w:ascii="Courier New" w:hAnsi="Courier New" w:cs="Courier New"/>
          <w:sz w:val="18"/>
          <w:szCs w:val="18"/>
        </w:rPr>
        <w:t>="</w:t>
      </w:r>
      <w:r w:rsidR="007877E6" w:rsidRPr="008420E9">
        <w:rPr>
          <w:rFonts w:ascii="Courier New" w:hAnsi="Courier New" w:cs="Courier New"/>
          <w:sz w:val="18"/>
          <w:szCs w:val="18"/>
          <w:u w:val="single"/>
        </w:rPr>
        <w:t>ztc</w:t>
      </w:r>
      <w:r w:rsidRPr="008420E9">
        <w:rPr>
          <w:rFonts w:ascii="Courier New" w:hAnsi="Courier New" w:cs="Courier New"/>
          <w:sz w:val="18"/>
          <w:szCs w:val="18"/>
        </w:rPr>
        <w:t>:</w:t>
      </w:r>
      <w:r w:rsidR="00FD77FA">
        <w:rPr>
          <w:rFonts w:ascii="Courier New" w:hAnsi="Courier New" w:cs="Courier New"/>
          <w:sz w:val="18"/>
          <w:szCs w:val="18"/>
        </w:rPr>
        <w:t>e</w:t>
      </w:r>
      <w:r w:rsidRPr="008420E9">
        <w:rPr>
          <w:rFonts w:ascii="Courier New" w:hAnsi="Courier New" w:cs="Courier New"/>
          <w:sz w:val="18"/>
          <w:szCs w:val="18"/>
        </w:rPr>
        <w:t>ntiteittype"</w:t>
      </w:r>
      <w:r w:rsidR="00FD77FA">
        <w:rPr>
          <w:rFonts w:ascii="Courier New" w:hAnsi="Courier New" w:cs="Courier New"/>
          <w:sz w:val="18"/>
          <w:szCs w:val="18"/>
        </w:rPr>
        <w:t xml:space="preserve"> fixed=</w:t>
      </w:r>
      <w:r w:rsidR="00FD77FA" w:rsidRPr="008420E9">
        <w:rPr>
          <w:rFonts w:ascii="Courier New" w:hAnsi="Courier New" w:cs="Courier New"/>
          <w:sz w:val="18"/>
          <w:szCs w:val="18"/>
        </w:rPr>
        <w:t>"</w:t>
      </w:r>
      <w:r w:rsidR="00FD77FA" w:rsidRPr="00C05557">
        <w:rPr>
          <w:rFonts w:ascii="Courier New" w:hAnsi="Courier New" w:cs="Courier New"/>
          <w:sz w:val="18"/>
          <w:szCs w:val="18"/>
          <w:u w:val="single"/>
        </w:rPr>
        <w:t>BSTCAT</w:t>
      </w:r>
      <w:r w:rsidR="00FD77FA" w:rsidRPr="008420E9">
        <w:rPr>
          <w:rFonts w:ascii="Courier New" w:hAnsi="Courier New" w:cs="Courier New"/>
          <w:sz w:val="18"/>
          <w:szCs w:val="18"/>
        </w:rPr>
        <w:t>"</w:t>
      </w:r>
      <w:r w:rsidRPr="008420E9">
        <w:rPr>
          <w:rFonts w:ascii="Courier New" w:hAnsi="Courier New" w:cs="Courier New"/>
          <w:sz w:val="18"/>
          <w:szCs w:val="18"/>
        </w:rPr>
        <w:t>/&gt;</w:t>
      </w:r>
    </w:p>
    <w:p w14:paraId="623EE919" w14:textId="77777777" w:rsidR="009C2D12" w:rsidRPr="008420E9" w:rsidRDefault="009C2D12" w:rsidP="009C2D12">
      <w:pPr>
        <w:spacing w:after="0"/>
        <w:rPr>
          <w:rFonts w:ascii="Courier New" w:hAnsi="Courier New" w:cs="Courier New"/>
          <w:sz w:val="18"/>
          <w:szCs w:val="18"/>
        </w:rPr>
      </w:pPr>
      <w:r w:rsidRPr="008420E9">
        <w:rPr>
          <w:rFonts w:ascii="Courier New" w:hAnsi="Courier New" w:cs="Courier New"/>
          <w:sz w:val="18"/>
          <w:szCs w:val="18"/>
        </w:rPr>
        <w:t xml:space="preserve">   &lt;attributeGroup ref="</w:t>
      </w:r>
      <w:r w:rsidR="00D64412" w:rsidRPr="008420E9">
        <w:rPr>
          <w:rFonts w:ascii="Courier New" w:hAnsi="Courier New" w:cs="Courier New"/>
          <w:sz w:val="18"/>
          <w:szCs w:val="18"/>
        </w:rPr>
        <w:t>stuf</w:t>
      </w:r>
      <w:r w:rsidRPr="008420E9">
        <w:rPr>
          <w:rFonts w:ascii="Courier New" w:hAnsi="Courier New" w:cs="Courier New"/>
          <w:sz w:val="18"/>
          <w:szCs w:val="18"/>
        </w:rPr>
        <w:t>:entiteit"/&gt;</w:t>
      </w:r>
    </w:p>
    <w:p w14:paraId="22816170" w14:textId="77777777" w:rsidR="007877E6" w:rsidRPr="008420E9" w:rsidRDefault="009C2D12" w:rsidP="009C2D12">
      <w:pPr>
        <w:spacing w:after="0"/>
        <w:rPr>
          <w:rFonts w:ascii="Courier New" w:hAnsi="Courier New" w:cs="Courier New"/>
          <w:sz w:val="18"/>
          <w:szCs w:val="18"/>
        </w:rPr>
      </w:pPr>
      <w:r w:rsidRPr="008420E9">
        <w:rPr>
          <w:rFonts w:ascii="Courier New" w:hAnsi="Courier New" w:cs="Courier New"/>
          <w:sz w:val="18"/>
          <w:szCs w:val="18"/>
        </w:rPr>
        <w:t>&lt;/complexType&gt;</w:t>
      </w:r>
    </w:p>
    <w:p w14:paraId="5883DB1B" w14:textId="77777777" w:rsidR="002F381B" w:rsidRPr="008420E9" w:rsidRDefault="002F381B" w:rsidP="009C2D12">
      <w:pPr>
        <w:spacing w:after="0"/>
        <w:rPr>
          <w:rFonts w:ascii="Courier New" w:hAnsi="Courier New" w:cs="Courier New"/>
          <w:sz w:val="18"/>
          <w:szCs w:val="18"/>
        </w:rPr>
      </w:pPr>
    </w:p>
    <w:p w14:paraId="55797758" w14:textId="60C80316" w:rsidR="002F381B" w:rsidRPr="008420E9" w:rsidRDefault="002F381B" w:rsidP="002F381B">
      <w:pPr>
        <w:spacing w:after="0"/>
        <w:rPr>
          <w:rFonts w:ascii="Courier New" w:hAnsi="Courier New" w:cs="Courier New"/>
          <w:sz w:val="18"/>
          <w:szCs w:val="18"/>
        </w:rPr>
      </w:pPr>
      <w:r w:rsidRPr="008420E9">
        <w:rPr>
          <w:rFonts w:ascii="Courier New" w:hAnsi="Courier New" w:cs="Courier New"/>
          <w:sz w:val="18"/>
          <w:szCs w:val="18"/>
        </w:rPr>
        <w:t>&lt;complexType name="</w:t>
      </w:r>
      <w:r w:rsidRPr="008420E9">
        <w:rPr>
          <w:rFonts w:ascii="Courier New" w:hAnsi="Courier New" w:cs="Courier New"/>
          <w:sz w:val="18"/>
          <w:szCs w:val="18"/>
          <w:u w:val="single"/>
        </w:rPr>
        <w:t>BSTCAT</w:t>
      </w:r>
      <w:r w:rsidRPr="008420E9">
        <w:rPr>
          <w:rFonts w:ascii="Courier New" w:hAnsi="Courier New" w:cs="Courier New"/>
          <w:sz w:val="18"/>
          <w:szCs w:val="18"/>
        </w:rPr>
        <w:t>-</w:t>
      </w:r>
      <w:del w:id="436" w:author="Henri Korver" w:date="2017-03-07T20:08:00Z">
        <w:r w:rsidRPr="008420E9" w:rsidDel="000E59EF">
          <w:rPr>
            <w:rFonts w:ascii="Courier New" w:hAnsi="Courier New" w:cs="Courier New"/>
            <w:sz w:val="18"/>
            <w:szCs w:val="18"/>
          </w:rPr>
          <w:delText>kerngegevens</w:delText>
        </w:r>
      </w:del>
      <w:ins w:id="437" w:author="Henri Korver" w:date="2017-03-07T20:08:00Z">
        <w:r w:rsidR="000E59EF">
          <w:rPr>
            <w:rFonts w:ascii="Courier New" w:hAnsi="Courier New" w:cs="Courier New"/>
            <w:sz w:val="18"/>
            <w:szCs w:val="18"/>
          </w:rPr>
          <w:t>matchgegevens</w:t>
        </w:r>
      </w:ins>
      <w:r w:rsidRPr="008420E9">
        <w:rPr>
          <w:rFonts w:ascii="Courier New" w:hAnsi="Courier New" w:cs="Courier New"/>
          <w:sz w:val="18"/>
          <w:szCs w:val="18"/>
        </w:rPr>
        <w:t>"&gt;</w:t>
      </w:r>
    </w:p>
    <w:p w14:paraId="2FE45152" w14:textId="77777777" w:rsidR="002F381B" w:rsidRPr="008420E9" w:rsidRDefault="009D5697" w:rsidP="002F381B">
      <w:pPr>
        <w:spacing w:after="0"/>
        <w:rPr>
          <w:rFonts w:ascii="Courier New" w:hAnsi="Courier New" w:cs="Courier New"/>
          <w:sz w:val="18"/>
          <w:szCs w:val="18"/>
        </w:rPr>
      </w:pPr>
      <w:r w:rsidRPr="008420E9">
        <w:rPr>
          <w:rFonts w:ascii="Courier New" w:hAnsi="Courier New" w:cs="Courier New"/>
          <w:sz w:val="18"/>
          <w:szCs w:val="18"/>
        </w:rPr>
        <w:t xml:space="preserve">    </w:t>
      </w:r>
      <w:r w:rsidR="002F381B" w:rsidRPr="008420E9">
        <w:rPr>
          <w:rFonts w:ascii="Courier New" w:hAnsi="Courier New" w:cs="Courier New"/>
          <w:sz w:val="18"/>
          <w:szCs w:val="18"/>
        </w:rPr>
        <w:t>&lt;annotation&gt;</w:t>
      </w:r>
    </w:p>
    <w:p w14:paraId="65109546" w14:textId="3C560BB2" w:rsidR="002F381B" w:rsidRPr="008420E9" w:rsidRDefault="009D5697" w:rsidP="002F381B">
      <w:pPr>
        <w:spacing w:after="0"/>
        <w:rPr>
          <w:rFonts w:ascii="Courier New" w:hAnsi="Courier New" w:cs="Courier New"/>
          <w:sz w:val="18"/>
          <w:szCs w:val="18"/>
        </w:rPr>
      </w:pPr>
      <w:r w:rsidRPr="008420E9">
        <w:rPr>
          <w:rFonts w:ascii="Courier New" w:hAnsi="Courier New" w:cs="Courier New"/>
          <w:sz w:val="18"/>
          <w:szCs w:val="18"/>
        </w:rPr>
        <w:t xml:space="preserve">        </w:t>
      </w:r>
      <w:r w:rsidR="002F381B" w:rsidRPr="008420E9">
        <w:rPr>
          <w:rFonts w:ascii="Courier New" w:hAnsi="Courier New" w:cs="Courier New"/>
          <w:sz w:val="18"/>
          <w:szCs w:val="18"/>
        </w:rPr>
        <w:t>&lt;documentation&gt;</w:t>
      </w:r>
      <w:del w:id="438" w:author="Henri Korver" w:date="2017-03-07T20:08:00Z">
        <w:r w:rsidR="002F381B" w:rsidRPr="008420E9" w:rsidDel="000E59EF">
          <w:rPr>
            <w:rFonts w:ascii="Courier New" w:hAnsi="Courier New" w:cs="Courier New"/>
            <w:sz w:val="18"/>
            <w:szCs w:val="18"/>
          </w:rPr>
          <w:delText>Kerngegevens</w:delText>
        </w:r>
      </w:del>
      <w:ins w:id="439" w:author="Henri Korver" w:date="2017-03-07T20:08:00Z">
        <w:r w:rsidR="000E59EF">
          <w:rPr>
            <w:rFonts w:ascii="Courier New" w:hAnsi="Courier New" w:cs="Courier New"/>
            <w:sz w:val="18"/>
            <w:szCs w:val="18"/>
          </w:rPr>
          <w:t>Matchgegevens</w:t>
        </w:r>
      </w:ins>
      <w:r w:rsidR="002F381B" w:rsidRPr="008420E9">
        <w:rPr>
          <w:rFonts w:ascii="Courier New" w:hAnsi="Courier New" w:cs="Courier New"/>
          <w:sz w:val="18"/>
          <w:szCs w:val="18"/>
        </w:rPr>
        <w:t xml:space="preserve"> van de relatie&lt;/documentation&gt;</w:t>
      </w:r>
    </w:p>
    <w:p w14:paraId="483B7A24" w14:textId="77777777" w:rsidR="002F381B" w:rsidRPr="008420E9" w:rsidRDefault="009D5697" w:rsidP="002F381B">
      <w:pPr>
        <w:spacing w:after="0"/>
        <w:rPr>
          <w:rFonts w:ascii="Courier New" w:hAnsi="Courier New" w:cs="Courier New"/>
          <w:sz w:val="18"/>
          <w:szCs w:val="18"/>
        </w:rPr>
      </w:pPr>
      <w:r w:rsidRPr="008420E9">
        <w:rPr>
          <w:rFonts w:ascii="Courier New" w:hAnsi="Courier New" w:cs="Courier New"/>
          <w:sz w:val="18"/>
          <w:szCs w:val="18"/>
        </w:rPr>
        <w:t xml:space="preserve">    </w:t>
      </w:r>
      <w:r w:rsidR="002F381B" w:rsidRPr="008420E9">
        <w:rPr>
          <w:rFonts w:ascii="Courier New" w:hAnsi="Courier New" w:cs="Courier New"/>
          <w:sz w:val="18"/>
          <w:szCs w:val="18"/>
        </w:rPr>
        <w:t>&lt;/annotation&gt;</w:t>
      </w:r>
    </w:p>
    <w:p w14:paraId="2CC99D82" w14:textId="77777777" w:rsidR="002F381B" w:rsidRPr="008420E9" w:rsidRDefault="009D5697" w:rsidP="002F381B">
      <w:pPr>
        <w:spacing w:after="0"/>
        <w:rPr>
          <w:rFonts w:ascii="Courier New" w:hAnsi="Courier New" w:cs="Courier New"/>
          <w:sz w:val="18"/>
          <w:szCs w:val="18"/>
        </w:rPr>
      </w:pPr>
      <w:r w:rsidRPr="008420E9">
        <w:rPr>
          <w:rFonts w:ascii="Courier New" w:hAnsi="Courier New" w:cs="Courier New"/>
          <w:sz w:val="18"/>
          <w:szCs w:val="18"/>
        </w:rPr>
        <w:t xml:space="preserve">    </w:t>
      </w:r>
      <w:r w:rsidR="002F381B" w:rsidRPr="008420E9">
        <w:rPr>
          <w:rFonts w:ascii="Courier New" w:hAnsi="Courier New" w:cs="Courier New"/>
          <w:sz w:val="18"/>
          <w:szCs w:val="18"/>
        </w:rPr>
        <w:t>&lt;complexContent&gt;</w:t>
      </w:r>
    </w:p>
    <w:p w14:paraId="4DAC4351" w14:textId="77777777" w:rsidR="002F381B" w:rsidRPr="008420E9" w:rsidRDefault="009D5697" w:rsidP="002F381B">
      <w:pPr>
        <w:spacing w:after="0"/>
        <w:rPr>
          <w:rFonts w:ascii="Courier New" w:hAnsi="Courier New" w:cs="Courier New"/>
          <w:sz w:val="18"/>
          <w:szCs w:val="18"/>
        </w:rPr>
      </w:pPr>
      <w:r w:rsidRPr="008420E9">
        <w:rPr>
          <w:rFonts w:ascii="Courier New" w:hAnsi="Courier New" w:cs="Courier New"/>
          <w:sz w:val="18"/>
          <w:szCs w:val="18"/>
        </w:rPr>
        <w:t xml:space="preserve">        </w:t>
      </w:r>
      <w:r w:rsidR="002F381B" w:rsidRPr="008420E9">
        <w:rPr>
          <w:rFonts w:ascii="Courier New" w:hAnsi="Courier New" w:cs="Courier New"/>
          <w:sz w:val="18"/>
          <w:szCs w:val="18"/>
        </w:rPr>
        <w:t>&lt;restriction base="</w:t>
      </w:r>
      <w:r w:rsidR="002F381B" w:rsidRPr="008420E9">
        <w:rPr>
          <w:rFonts w:ascii="Courier New" w:hAnsi="Courier New" w:cs="Courier New"/>
          <w:sz w:val="18"/>
          <w:szCs w:val="18"/>
          <w:u w:val="single"/>
        </w:rPr>
        <w:t>ztc</w:t>
      </w:r>
      <w:r w:rsidR="002F381B" w:rsidRPr="008420E9">
        <w:rPr>
          <w:rFonts w:ascii="Courier New" w:hAnsi="Courier New" w:cs="Courier New"/>
          <w:sz w:val="18"/>
          <w:szCs w:val="18"/>
        </w:rPr>
        <w:t>:</w:t>
      </w:r>
      <w:r w:rsidR="002F381B" w:rsidRPr="008420E9">
        <w:rPr>
          <w:rFonts w:ascii="Courier New" w:hAnsi="Courier New" w:cs="Courier New"/>
          <w:sz w:val="18"/>
          <w:szCs w:val="18"/>
          <w:u w:val="single"/>
        </w:rPr>
        <w:t>BSTCAT</w:t>
      </w:r>
      <w:r w:rsidR="002F381B" w:rsidRPr="008420E9">
        <w:rPr>
          <w:rFonts w:ascii="Courier New" w:hAnsi="Courier New" w:cs="Courier New"/>
          <w:sz w:val="18"/>
          <w:szCs w:val="18"/>
        </w:rPr>
        <w:t>-basis"&gt;</w:t>
      </w:r>
    </w:p>
    <w:p w14:paraId="649F5204" w14:textId="06DF3E45" w:rsidR="002F381B" w:rsidRPr="008420E9" w:rsidRDefault="009D5697" w:rsidP="002F381B">
      <w:pPr>
        <w:spacing w:after="0"/>
        <w:rPr>
          <w:rFonts w:ascii="Courier New" w:hAnsi="Courier New" w:cs="Courier New"/>
          <w:sz w:val="18"/>
          <w:szCs w:val="18"/>
        </w:rPr>
      </w:pPr>
      <w:r w:rsidRPr="008420E9">
        <w:rPr>
          <w:rFonts w:ascii="Courier New" w:hAnsi="Courier New" w:cs="Courier New"/>
          <w:sz w:val="18"/>
          <w:szCs w:val="18"/>
        </w:rPr>
        <w:t xml:space="preserve">            </w:t>
      </w:r>
      <w:r w:rsidR="002F381B" w:rsidRPr="008420E9">
        <w:rPr>
          <w:rFonts w:ascii="Courier New" w:hAnsi="Courier New" w:cs="Courier New"/>
          <w:sz w:val="18"/>
          <w:szCs w:val="18"/>
        </w:rPr>
        <w:t>&lt;sequence</w:t>
      </w:r>
      <w:ins w:id="440" w:author="Henri Korver" w:date="2017-03-07T13:50:00Z">
        <w:r w:rsidR="00124EC2">
          <w:rPr>
            <w:rFonts w:ascii="Courier New" w:hAnsi="Courier New" w:cs="Courier New"/>
            <w:sz w:val="18"/>
            <w:szCs w:val="18"/>
          </w:rPr>
          <w:t xml:space="preserve"> </w:t>
        </w:r>
        <w:r w:rsidR="00124EC2" w:rsidRPr="008420E9">
          <w:rPr>
            <w:rFonts w:ascii="Courier New" w:hAnsi="Courier New" w:cs="Courier New"/>
            <w:sz w:val="18"/>
            <w:szCs w:val="18"/>
          </w:rPr>
          <w:t>minOccurs="0"</w:t>
        </w:r>
      </w:ins>
      <w:r w:rsidR="002F381B" w:rsidRPr="008420E9">
        <w:rPr>
          <w:rFonts w:ascii="Courier New" w:hAnsi="Courier New" w:cs="Courier New"/>
          <w:sz w:val="18"/>
          <w:szCs w:val="18"/>
        </w:rPr>
        <w:t>&gt;</w:t>
      </w:r>
    </w:p>
    <w:p w14:paraId="4F1A4A41" w14:textId="6EC8D1A8" w:rsidR="002F381B" w:rsidRPr="008420E9" w:rsidRDefault="009D5697" w:rsidP="002F381B">
      <w:pPr>
        <w:spacing w:after="0"/>
        <w:rPr>
          <w:rFonts w:ascii="Courier New" w:hAnsi="Courier New" w:cs="Courier New"/>
          <w:sz w:val="18"/>
          <w:szCs w:val="18"/>
        </w:rPr>
      </w:pPr>
      <w:r w:rsidRPr="008420E9">
        <w:rPr>
          <w:rFonts w:ascii="Courier New" w:hAnsi="Courier New" w:cs="Courier New"/>
          <w:sz w:val="18"/>
          <w:szCs w:val="18"/>
        </w:rPr>
        <w:t xml:space="preserve">                </w:t>
      </w:r>
      <w:r w:rsidR="002F381B" w:rsidRPr="008420E9">
        <w:rPr>
          <w:rFonts w:ascii="Courier New" w:hAnsi="Courier New" w:cs="Courier New"/>
          <w:sz w:val="18"/>
          <w:szCs w:val="18"/>
        </w:rPr>
        <w:t>&lt;element name="gerelateerde" type="</w:t>
      </w:r>
      <w:r w:rsidR="002F381B" w:rsidRPr="008420E9">
        <w:rPr>
          <w:rFonts w:ascii="Courier New" w:hAnsi="Courier New" w:cs="Courier New"/>
          <w:sz w:val="18"/>
          <w:szCs w:val="18"/>
          <w:u w:val="single"/>
        </w:rPr>
        <w:t>ztc</w:t>
      </w:r>
      <w:r w:rsidR="002F381B" w:rsidRPr="008420E9">
        <w:rPr>
          <w:rFonts w:ascii="Courier New" w:hAnsi="Courier New" w:cs="Courier New"/>
          <w:sz w:val="18"/>
          <w:szCs w:val="18"/>
        </w:rPr>
        <w:t>:</w:t>
      </w:r>
      <w:r w:rsidR="002F381B" w:rsidRPr="008420E9">
        <w:rPr>
          <w:rFonts w:ascii="Courier New" w:hAnsi="Courier New" w:cs="Courier New"/>
          <w:sz w:val="18"/>
          <w:szCs w:val="18"/>
          <w:u w:val="single"/>
        </w:rPr>
        <w:t>CAT</w:t>
      </w:r>
      <w:r w:rsidR="002F381B" w:rsidRPr="008420E9">
        <w:rPr>
          <w:rFonts w:ascii="Courier New" w:hAnsi="Courier New" w:cs="Courier New"/>
          <w:sz w:val="18"/>
          <w:szCs w:val="18"/>
        </w:rPr>
        <w:t>-</w:t>
      </w:r>
      <w:del w:id="441" w:author="Henri Korver" w:date="2017-03-07T20:08:00Z">
        <w:r w:rsidR="002F381B" w:rsidRPr="008420E9" w:rsidDel="000E59EF">
          <w:rPr>
            <w:rFonts w:ascii="Courier New" w:hAnsi="Courier New" w:cs="Courier New"/>
            <w:sz w:val="18"/>
            <w:szCs w:val="18"/>
          </w:rPr>
          <w:delText>kerngegevens</w:delText>
        </w:r>
      </w:del>
      <w:ins w:id="442" w:author="Henri Korver" w:date="2017-03-07T20:08:00Z">
        <w:r w:rsidR="000E59EF">
          <w:rPr>
            <w:rFonts w:ascii="Courier New" w:hAnsi="Courier New" w:cs="Courier New"/>
            <w:sz w:val="18"/>
            <w:szCs w:val="18"/>
          </w:rPr>
          <w:t>matchgegevens</w:t>
        </w:r>
      </w:ins>
      <w:r w:rsidR="002F381B" w:rsidRPr="008420E9">
        <w:rPr>
          <w:rFonts w:ascii="Courier New" w:hAnsi="Courier New" w:cs="Courier New"/>
          <w:sz w:val="18"/>
          <w:szCs w:val="18"/>
        </w:rPr>
        <w:t>"/&gt;</w:t>
      </w:r>
    </w:p>
    <w:p w14:paraId="3E9F818C" w14:textId="77777777" w:rsidR="002F381B" w:rsidRPr="008420E9" w:rsidRDefault="009D5697" w:rsidP="002F381B">
      <w:pPr>
        <w:spacing w:after="0"/>
        <w:rPr>
          <w:rFonts w:ascii="Courier New" w:hAnsi="Courier New" w:cs="Courier New"/>
          <w:sz w:val="18"/>
          <w:szCs w:val="18"/>
        </w:rPr>
      </w:pPr>
      <w:r w:rsidRPr="008420E9">
        <w:rPr>
          <w:rFonts w:ascii="Courier New" w:hAnsi="Courier New" w:cs="Courier New"/>
          <w:sz w:val="18"/>
          <w:szCs w:val="18"/>
        </w:rPr>
        <w:t xml:space="preserve">           </w:t>
      </w:r>
      <w:r w:rsidR="002F381B" w:rsidRPr="008420E9">
        <w:rPr>
          <w:rFonts w:ascii="Courier New" w:hAnsi="Courier New" w:cs="Courier New"/>
          <w:sz w:val="18"/>
          <w:szCs w:val="18"/>
        </w:rPr>
        <w:t>&lt;/sequence&gt;</w:t>
      </w:r>
    </w:p>
    <w:p w14:paraId="08399AD9" w14:textId="77777777" w:rsidR="007877E6" w:rsidRPr="008420E9" w:rsidRDefault="007877E6" w:rsidP="002F381B">
      <w:pPr>
        <w:spacing w:after="0"/>
        <w:rPr>
          <w:rFonts w:ascii="Courier New" w:hAnsi="Courier New" w:cs="Courier New"/>
          <w:sz w:val="18"/>
          <w:szCs w:val="18"/>
        </w:rPr>
      </w:pPr>
      <w:r w:rsidRPr="008420E9">
        <w:rPr>
          <w:rFonts w:ascii="Courier New" w:hAnsi="Courier New" w:cs="Courier New"/>
          <w:sz w:val="18"/>
          <w:szCs w:val="18"/>
        </w:rPr>
        <w:tab/>
        <w:t xml:space="preserve">    &lt;attribute name="</w:t>
      </w:r>
      <w:r w:rsidRPr="008420E9">
        <w:rPr>
          <w:rFonts w:ascii="Courier New" w:hAnsi="Courier New" w:cs="Courier New"/>
          <w:sz w:val="18"/>
          <w:szCs w:val="18"/>
          <w:u w:val="single"/>
        </w:rPr>
        <w:t>ztc</w:t>
      </w:r>
      <w:r w:rsidRPr="008420E9">
        <w:rPr>
          <w:rFonts w:ascii="Courier New" w:hAnsi="Courier New" w:cs="Courier New"/>
          <w:sz w:val="18"/>
          <w:szCs w:val="18"/>
        </w:rPr>
        <w:t>:</w:t>
      </w:r>
      <w:r w:rsidRPr="008420E9">
        <w:rPr>
          <w:rFonts w:ascii="Courier New" w:hAnsi="Courier New" w:cs="Courier New"/>
          <w:sz w:val="18"/>
          <w:szCs w:val="18"/>
          <w:u w:val="single"/>
        </w:rPr>
        <w:t>entiteittypeBSTCAT</w:t>
      </w:r>
      <w:r w:rsidRPr="008420E9">
        <w:rPr>
          <w:rFonts w:ascii="Courier New" w:hAnsi="Courier New" w:cs="Courier New"/>
          <w:sz w:val="18"/>
          <w:szCs w:val="18"/>
        </w:rPr>
        <w:t>" use="required"/&gt;</w:t>
      </w:r>
    </w:p>
    <w:p w14:paraId="24F63925" w14:textId="77777777" w:rsidR="00EE1152" w:rsidRPr="00970EC6" w:rsidRDefault="00EE1152">
      <w:pPr>
        <w:spacing w:after="0"/>
        <w:rPr>
          <w:rFonts w:ascii="Courier New" w:hAnsi="Courier New" w:cs="Courier New"/>
          <w:sz w:val="18"/>
          <w:szCs w:val="18"/>
          <w:lang w:val="en-GB"/>
        </w:rPr>
      </w:pPr>
      <w:r>
        <w:rPr>
          <w:rFonts w:ascii="Courier New" w:hAnsi="Courier New" w:cs="Courier New"/>
          <w:sz w:val="18"/>
          <w:szCs w:val="18"/>
        </w:rPr>
        <w:tab/>
        <w:t xml:space="preserve">    </w:t>
      </w:r>
      <w:r w:rsidRPr="00970EC6">
        <w:rPr>
          <w:rFonts w:ascii="Courier New" w:hAnsi="Courier New" w:cs="Courier New"/>
          <w:sz w:val="18"/>
          <w:szCs w:val="18"/>
          <w:lang w:val="en-GB"/>
        </w:rPr>
        <w:t>&lt;attribute name="scope" type="StUF:StUFScope" use="prohibited"/&gt;</w:t>
      </w:r>
    </w:p>
    <w:p w14:paraId="14FB10C4" w14:textId="77777777" w:rsidR="002F381B" w:rsidRPr="008420E9" w:rsidRDefault="009D5697" w:rsidP="002F381B">
      <w:pPr>
        <w:spacing w:after="0"/>
        <w:rPr>
          <w:rFonts w:ascii="Courier New" w:hAnsi="Courier New" w:cs="Courier New"/>
          <w:sz w:val="18"/>
          <w:szCs w:val="18"/>
        </w:rPr>
      </w:pPr>
      <w:r w:rsidRPr="00970EC6">
        <w:rPr>
          <w:rFonts w:ascii="Courier New" w:hAnsi="Courier New" w:cs="Courier New"/>
          <w:sz w:val="18"/>
          <w:szCs w:val="18"/>
          <w:lang w:val="en-GB"/>
        </w:rPr>
        <w:t xml:space="preserve">       </w:t>
      </w:r>
      <w:r w:rsidR="002F381B" w:rsidRPr="008420E9">
        <w:rPr>
          <w:rFonts w:ascii="Courier New" w:hAnsi="Courier New" w:cs="Courier New"/>
          <w:sz w:val="18"/>
          <w:szCs w:val="18"/>
        </w:rPr>
        <w:t>&lt;/restriction&gt;</w:t>
      </w:r>
    </w:p>
    <w:p w14:paraId="7EBEFE40" w14:textId="77777777" w:rsidR="002F381B" w:rsidRPr="008420E9" w:rsidRDefault="009D5697" w:rsidP="002F381B">
      <w:pPr>
        <w:spacing w:after="0"/>
        <w:rPr>
          <w:rFonts w:ascii="Courier New" w:hAnsi="Courier New" w:cs="Courier New"/>
          <w:sz w:val="18"/>
          <w:szCs w:val="18"/>
        </w:rPr>
      </w:pPr>
      <w:r w:rsidRPr="008420E9">
        <w:rPr>
          <w:rFonts w:ascii="Courier New" w:hAnsi="Courier New" w:cs="Courier New"/>
          <w:sz w:val="18"/>
          <w:szCs w:val="18"/>
        </w:rPr>
        <w:t xml:space="preserve">    </w:t>
      </w:r>
      <w:r w:rsidR="002F381B" w:rsidRPr="008420E9">
        <w:rPr>
          <w:rFonts w:ascii="Courier New" w:hAnsi="Courier New" w:cs="Courier New"/>
          <w:sz w:val="18"/>
          <w:szCs w:val="18"/>
        </w:rPr>
        <w:t>&lt;/complexContent&gt;</w:t>
      </w:r>
    </w:p>
    <w:p w14:paraId="002CCF4C" w14:textId="77777777" w:rsidR="006D317A" w:rsidRPr="008420E9" w:rsidRDefault="002F381B" w:rsidP="009C2D12">
      <w:pPr>
        <w:spacing w:after="0"/>
        <w:rPr>
          <w:rFonts w:ascii="Courier New" w:hAnsi="Courier New" w:cs="Courier New"/>
          <w:sz w:val="18"/>
          <w:szCs w:val="18"/>
        </w:rPr>
      </w:pPr>
      <w:r w:rsidRPr="008420E9">
        <w:rPr>
          <w:rFonts w:ascii="Courier New" w:hAnsi="Courier New" w:cs="Courier New"/>
          <w:sz w:val="18"/>
          <w:szCs w:val="18"/>
        </w:rPr>
        <w:t>&lt;/complexType&gt;</w:t>
      </w:r>
    </w:p>
    <w:p w14:paraId="52193567" w14:textId="77777777" w:rsidR="009C2D12" w:rsidRPr="008420E9" w:rsidRDefault="009C2D12" w:rsidP="009C2D12">
      <w:pPr>
        <w:spacing w:after="0"/>
        <w:rPr>
          <w:rFonts w:ascii="Courier New" w:hAnsi="Courier New" w:cs="Courier New"/>
          <w:sz w:val="18"/>
          <w:szCs w:val="18"/>
        </w:rPr>
      </w:pPr>
    </w:p>
    <w:p w14:paraId="2C22A35C" w14:textId="77777777" w:rsidR="009C2D12" w:rsidRPr="008420E9" w:rsidRDefault="00C7314A" w:rsidP="00C7314A">
      <w:r w:rsidRPr="008420E9">
        <w:t>Om</w:t>
      </w:r>
      <w:r w:rsidR="005C0416" w:rsidRPr="008420E9">
        <w:t xml:space="preserve">dat er voor deze relatie geen historie is gedefinieerd zijn </w:t>
      </w:r>
      <w:r w:rsidRPr="008420E9">
        <w:t>de elementen  “historieMaterieel”</w:t>
      </w:r>
      <w:r w:rsidR="006D317A" w:rsidRPr="008420E9">
        <w:t xml:space="preserve">, </w:t>
      </w:r>
      <w:r w:rsidRPr="008420E9">
        <w:t>“histori</w:t>
      </w:r>
      <w:r w:rsidR="00F55839">
        <w:t>e</w:t>
      </w:r>
      <w:r w:rsidRPr="008420E9">
        <w:t>Formeel”</w:t>
      </w:r>
      <w:r w:rsidR="006D317A" w:rsidRPr="008420E9">
        <w:t xml:space="preserve"> en “historieFormeelRelatie”</w:t>
      </w:r>
      <w:r w:rsidRPr="008420E9">
        <w:t xml:space="preserve"> niet </w:t>
      </w:r>
      <w:r w:rsidR="005C0416" w:rsidRPr="008420E9">
        <w:t>opgenomen in het complex</w:t>
      </w:r>
      <w:r w:rsidR="00ED68F1" w:rsidRPr="008420E9">
        <w:t xml:space="preserve"> t</w:t>
      </w:r>
      <w:r w:rsidR="005C0416" w:rsidRPr="008420E9">
        <w:t>ype “BSTCAT-basis”.</w:t>
      </w:r>
    </w:p>
    <w:p w14:paraId="47E1DAB6" w14:textId="77777777" w:rsidR="00CD6B90" w:rsidRPr="008420E9" w:rsidRDefault="00CD6B90" w:rsidP="00CD6B90">
      <w:pPr>
        <w:pStyle w:val="Kop1"/>
      </w:pPr>
      <w:r w:rsidRPr="008420E9">
        <w:t>Supertype</w:t>
      </w:r>
    </w:p>
    <w:p w14:paraId="3E904D3C" w14:textId="77777777" w:rsidR="00F27A5B" w:rsidRDefault="00F57F53" w:rsidP="00CD6B90">
      <w:r w:rsidRPr="008420E9">
        <w:t xml:space="preserve">Als een </w:t>
      </w:r>
      <w:r w:rsidR="00A36CB6">
        <w:t>entiteittype</w:t>
      </w:r>
      <w:r w:rsidR="00A36CB6" w:rsidRPr="008420E9">
        <w:t xml:space="preserve"> </w:t>
      </w:r>
      <w:r w:rsidRPr="008420E9">
        <w:t xml:space="preserve">een generalisatie (supertype) is dan wordt het anders vertaald dan een gewoon </w:t>
      </w:r>
      <w:r w:rsidR="00A36CB6">
        <w:t>entiteittype</w:t>
      </w:r>
      <w:r w:rsidRPr="008420E9">
        <w:t>.</w:t>
      </w:r>
      <w:r w:rsidR="00FC737F">
        <w:t xml:space="preserve"> </w:t>
      </w:r>
      <w:r w:rsidR="00F27A5B">
        <w:t>Er zijn twee situaties mogelijk:</w:t>
      </w:r>
    </w:p>
    <w:p w14:paraId="40EFDDD3" w14:textId="77777777" w:rsidR="00F27A5B" w:rsidRDefault="00F27A5B" w:rsidP="004324CD">
      <w:pPr>
        <w:pStyle w:val="Lijstalinea"/>
        <w:numPr>
          <w:ilvl w:val="0"/>
          <w:numId w:val="19"/>
        </w:numPr>
      </w:pPr>
      <w:r>
        <w:t xml:space="preserve">Het </w:t>
      </w:r>
      <w:r w:rsidR="00A36CB6">
        <w:t xml:space="preserve">entiteittype </w:t>
      </w:r>
      <w:r w:rsidR="00A70E3B">
        <w:t xml:space="preserve">is een </w:t>
      </w:r>
      <w:r>
        <w:t xml:space="preserve">supertype </w:t>
      </w:r>
      <w:r w:rsidR="00A70E3B">
        <w:t>maar is</w:t>
      </w:r>
      <w:r>
        <w:t xml:space="preserve"> zelf geen subtype</w:t>
      </w:r>
    </w:p>
    <w:p w14:paraId="4D1DB820" w14:textId="77777777" w:rsidR="00F27A5B" w:rsidRDefault="00F27A5B" w:rsidP="004324CD">
      <w:pPr>
        <w:pStyle w:val="Lijstalinea"/>
        <w:numPr>
          <w:ilvl w:val="0"/>
          <w:numId w:val="19"/>
        </w:numPr>
      </w:pPr>
      <w:r>
        <w:t xml:space="preserve">Het </w:t>
      </w:r>
      <w:r w:rsidR="00A36CB6">
        <w:t xml:space="preserve">entiteittype </w:t>
      </w:r>
      <w:r w:rsidR="00A70E3B">
        <w:t xml:space="preserve">is zowel een </w:t>
      </w:r>
      <w:r>
        <w:t xml:space="preserve">supertype </w:t>
      </w:r>
      <w:r w:rsidR="00A70E3B">
        <w:t>als</w:t>
      </w:r>
      <w:r>
        <w:t xml:space="preserve"> een subtype (</w:t>
      </w:r>
      <w:r w:rsidR="00A70E3B">
        <w:t xml:space="preserve">er is dan sprake van </w:t>
      </w:r>
      <w:r>
        <w:t>geneste overerving)</w:t>
      </w:r>
    </w:p>
    <w:p w14:paraId="082D809D" w14:textId="77777777" w:rsidR="00F27A5B" w:rsidRDefault="00F27A5B" w:rsidP="004324CD">
      <w:pPr>
        <w:pStyle w:val="Kop2"/>
      </w:pPr>
      <w:r>
        <w:t xml:space="preserve">Case: </w:t>
      </w:r>
      <w:r w:rsidR="006E45B3">
        <w:t xml:space="preserve">Entiteittype  </w:t>
      </w:r>
      <w:r w:rsidR="00E81A9D">
        <w:t xml:space="preserve">is </w:t>
      </w:r>
      <w:r>
        <w:t>supertype maar geen subtype</w:t>
      </w:r>
    </w:p>
    <w:p w14:paraId="54ABCA78" w14:textId="77777777" w:rsidR="00C47EE0" w:rsidRPr="008420E9" w:rsidRDefault="004759BC" w:rsidP="00CD6B90">
      <w:r>
        <w:t>Er wordt als volgt</w:t>
      </w:r>
      <w:r w:rsidR="006605E8">
        <w:t xml:space="preserve"> </w:t>
      </w:r>
      <w:r w:rsidR="007D320D" w:rsidRPr="008420E9">
        <w:t xml:space="preserve">een </w:t>
      </w:r>
      <w:r w:rsidR="00096DCD">
        <w:t xml:space="preserve"> </w:t>
      </w:r>
      <w:r w:rsidR="00144B16">
        <w:t>complexT</w:t>
      </w:r>
      <w:r w:rsidR="00096DCD">
        <w:t>ype</w:t>
      </w:r>
      <w:r w:rsidR="00096DCD" w:rsidRPr="008420E9">
        <w:t xml:space="preserve"> </w:t>
      </w:r>
      <w:r w:rsidR="00144B16">
        <w:t xml:space="preserve">met de sufffix “-super” </w:t>
      </w:r>
      <w:r w:rsidR="00C91B99" w:rsidRPr="008420E9">
        <w:t>gegenereerd</w:t>
      </w:r>
      <w:r w:rsidR="006605E8">
        <w:t>:</w:t>
      </w:r>
    </w:p>
    <w:p w14:paraId="5D8349B7" w14:textId="77777777" w:rsidR="00096DCD" w:rsidRPr="00970EC6" w:rsidRDefault="00096DCD" w:rsidP="00096DCD">
      <w:pPr>
        <w:spacing w:after="0"/>
        <w:rPr>
          <w:rFonts w:ascii="Courier New" w:hAnsi="Courier New" w:cs="Courier New"/>
          <w:sz w:val="18"/>
          <w:szCs w:val="18"/>
          <w:lang w:val="en-GB"/>
        </w:rPr>
      </w:pPr>
      <w:r w:rsidRPr="00970EC6">
        <w:rPr>
          <w:rFonts w:ascii="Courier New" w:hAnsi="Courier New" w:cs="Courier New"/>
          <w:sz w:val="18"/>
          <w:szCs w:val="18"/>
          <w:lang w:val="en-GB"/>
        </w:rPr>
        <w:t>&lt;complexType name="[Entiteittype.mnemonic]-</w:t>
      </w:r>
      <w:r w:rsidR="00BA26AF" w:rsidRPr="00970EC6">
        <w:rPr>
          <w:rFonts w:ascii="Courier New" w:hAnsi="Courier New" w:cs="Courier New"/>
          <w:sz w:val="18"/>
          <w:szCs w:val="18"/>
          <w:lang w:val="en-GB"/>
        </w:rPr>
        <w:t>super</w:t>
      </w:r>
      <w:r w:rsidRPr="00970EC6">
        <w:rPr>
          <w:rFonts w:ascii="Courier New" w:hAnsi="Courier New" w:cs="Courier New"/>
          <w:sz w:val="18"/>
          <w:szCs w:val="18"/>
          <w:lang w:val="en-GB"/>
        </w:rPr>
        <w:t>"&gt;</w:t>
      </w:r>
    </w:p>
    <w:p w14:paraId="10AFCF72" w14:textId="77777777" w:rsidR="00096DCD" w:rsidRPr="00970EC6" w:rsidRDefault="00096DCD" w:rsidP="00096DCD">
      <w:pPr>
        <w:spacing w:after="0"/>
        <w:rPr>
          <w:rFonts w:ascii="Courier New" w:hAnsi="Courier New" w:cs="Courier New"/>
          <w:sz w:val="18"/>
          <w:szCs w:val="18"/>
          <w:lang w:val="en-GB"/>
        </w:rPr>
      </w:pPr>
      <w:r w:rsidRPr="00970EC6">
        <w:rPr>
          <w:rFonts w:ascii="Courier New" w:hAnsi="Courier New" w:cs="Courier New"/>
          <w:sz w:val="18"/>
          <w:szCs w:val="18"/>
          <w:lang w:val="en-GB"/>
        </w:rPr>
        <w:t xml:space="preserve">   &lt;annotation&gt;</w:t>
      </w:r>
    </w:p>
    <w:p w14:paraId="43B5F359" w14:textId="77777777" w:rsidR="00096DCD" w:rsidRPr="00970EC6" w:rsidRDefault="00096DCD" w:rsidP="00096DCD">
      <w:pPr>
        <w:spacing w:after="0"/>
        <w:rPr>
          <w:rFonts w:ascii="Courier New" w:hAnsi="Courier New" w:cs="Courier New"/>
          <w:sz w:val="18"/>
          <w:szCs w:val="18"/>
          <w:lang w:val="fr-FR"/>
        </w:rPr>
      </w:pPr>
      <w:r w:rsidRPr="00970EC6">
        <w:rPr>
          <w:rFonts w:ascii="Courier New" w:hAnsi="Courier New" w:cs="Courier New"/>
          <w:sz w:val="18"/>
          <w:szCs w:val="18"/>
          <w:lang w:val="en-GB"/>
        </w:rPr>
        <w:tab/>
        <w:t xml:space="preserve">  </w:t>
      </w:r>
      <w:r w:rsidRPr="00970EC6">
        <w:rPr>
          <w:rFonts w:ascii="Courier New" w:hAnsi="Courier New" w:cs="Courier New"/>
          <w:sz w:val="18"/>
          <w:szCs w:val="18"/>
          <w:lang w:val="fr-FR"/>
        </w:rPr>
        <w:t>&lt;documentation&gt;[Entiteittype.naam]&lt;/documentation&gt;</w:t>
      </w:r>
    </w:p>
    <w:p w14:paraId="36457A3E" w14:textId="77777777" w:rsidR="00096DCD" w:rsidRPr="00970EC6" w:rsidRDefault="00096DCD" w:rsidP="00096DCD">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&lt;/annotation&gt;</w:t>
      </w:r>
    </w:p>
    <w:p w14:paraId="226F7F5B" w14:textId="77777777" w:rsidR="00096DCD" w:rsidRPr="00970EC6" w:rsidRDefault="00096DCD" w:rsidP="00096DCD">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&lt;sequence&gt;</w:t>
      </w:r>
    </w:p>
    <w:p w14:paraId="2A758FF1" w14:textId="77777777" w:rsidR="0072468C" w:rsidRPr="00970EC6" w:rsidRDefault="00096DCD" w:rsidP="0072468C">
      <w:pPr>
        <w:spacing w:after="0"/>
        <w:rPr>
          <w:rFonts w:ascii="Courier New" w:hAnsi="Courier New" w:cs="Courier New"/>
          <w:sz w:val="18"/>
          <w:szCs w:val="18"/>
          <w:lang w:val="fr-FR"/>
        </w:rPr>
      </w:pPr>
      <w:r w:rsidRPr="00970EC6">
        <w:rPr>
          <w:rFonts w:ascii="Courier New" w:hAnsi="Courier New" w:cs="Courier New"/>
          <w:sz w:val="18"/>
          <w:szCs w:val="18"/>
          <w:lang w:val="fr-FR"/>
        </w:rPr>
        <w:tab/>
      </w:r>
      <w:r w:rsidR="0072468C" w:rsidRPr="00970EC6">
        <w:rPr>
          <w:rFonts w:ascii="Courier New" w:hAnsi="Courier New" w:cs="Courier New"/>
          <w:sz w:val="18"/>
          <w:szCs w:val="18"/>
          <w:lang w:val="fr-FR"/>
        </w:rPr>
        <w:t>[(</w:t>
      </w:r>
      <w:r w:rsidR="0072468C" w:rsidRPr="00970EC6">
        <w:rPr>
          <w:rFonts w:ascii="Courier New" w:hAnsi="Courier New" w:cs="Courier New"/>
          <w:sz w:val="18"/>
          <w:szCs w:val="18"/>
          <w:u w:val="single"/>
          <w:lang w:val="fr-FR"/>
        </w:rPr>
        <w:t>Element</w:t>
      </w:r>
      <w:r w:rsidR="0072468C" w:rsidRPr="00970EC6">
        <w:rPr>
          <w:rFonts w:ascii="Courier New" w:hAnsi="Courier New" w:cs="Courier New"/>
          <w:sz w:val="18"/>
          <w:szCs w:val="18"/>
          <w:lang w:val="fr-FR"/>
        </w:rPr>
        <w:t xml:space="preserve"> | </w:t>
      </w:r>
      <w:r w:rsidR="0072468C" w:rsidRPr="00970EC6">
        <w:rPr>
          <w:rFonts w:ascii="Courier New" w:hAnsi="Courier New" w:cs="Courier New"/>
          <w:sz w:val="18"/>
          <w:szCs w:val="18"/>
          <w:u w:val="single"/>
          <w:lang w:val="fr-FR"/>
        </w:rPr>
        <w:t>Groep</w:t>
      </w:r>
      <w:r w:rsidR="0072468C" w:rsidRPr="00970EC6">
        <w:rPr>
          <w:rFonts w:ascii="Courier New" w:hAnsi="Courier New" w:cs="Courier New"/>
          <w:sz w:val="18"/>
          <w:szCs w:val="18"/>
          <w:lang w:val="fr-FR"/>
        </w:rPr>
        <w:t xml:space="preserve"> | </w:t>
      </w:r>
      <w:r w:rsidR="0072468C" w:rsidRPr="00970EC6">
        <w:rPr>
          <w:rFonts w:ascii="Courier New" w:hAnsi="Courier New" w:cs="Courier New"/>
          <w:sz w:val="18"/>
          <w:szCs w:val="18"/>
          <w:u w:val="single"/>
          <w:lang w:val="fr-FR"/>
        </w:rPr>
        <w:t>Relatie</w:t>
      </w:r>
      <w:r w:rsidR="0072468C" w:rsidRPr="00970EC6">
        <w:rPr>
          <w:rFonts w:ascii="Courier New" w:hAnsi="Courier New" w:cs="Courier New"/>
          <w:sz w:val="18"/>
          <w:szCs w:val="18"/>
          <w:lang w:val="fr-FR"/>
        </w:rPr>
        <w:t>)*]</w:t>
      </w:r>
    </w:p>
    <w:p w14:paraId="7B1FC7C5" w14:textId="77777777" w:rsidR="00096DCD" w:rsidRPr="00970EC6" w:rsidRDefault="0072468C">
      <w:pPr>
        <w:spacing w:after="0"/>
        <w:rPr>
          <w:rFonts w:ascii="Courier New" w:hAnsi="Courier New" w:cs="Courier New"/>
          <w:sz w:val="18"/>
          <w:szCs w:val="18"/>
          <w:lang w:val="fr-FR"/>
        </w:rPr>
      </w:pPr>
      <w:r w:rsidRPr="00970EC6" w:rsidDel="0072468C">
        <w:rPr>
          <w:rFonts w:ascii="Courier New" w:hAnsi="Courier New" w:cs="Courier New"/>
          <w:sz w:val="18"/>
          <w:szCs w:val="18"/>
          <w:lang w:val="fr-FR"/>
        </w:rPr>
        <w:t xml:space="preserve"> </w:t>
      </w:r>
      <w:r w:rsidR="00096DCD" w:rsidRPr="00970EC6">
        <w:rPr>
          <w:rFonts w:ascii="Courier New" w:hAnsi="Courier New" w:cs="Courier New"/>
          <w:sz w:val="18"/>
          <w:szCs w:val="18"/>
          <w:lang w:val="fr-FR"/>
        </w:rPr>
        <w:t xml:space="preserve">  &lt;/sequence&gt;</w:t>
      </w:r>
    </w:p>
    <w:p w14:paraId="0D3FCBC0" w14:textId="77777777" w:rsidR="00096DCD" w:rsidRPr="00970EC6" w:rsidRDefault="00096DCD" w:rsidP="00096DCD">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w:t>
      </w:r>
      <w:commentRangeStart w:id="443"/>
      <w:r w:rsidRPr="00970EC6">
        <w:rPr>
          <w:rFonts w:ascii="Courier New" w:hAnsi="Courier New" w:cs="Courier New"/>
          <w:sz w:val="18"/>
          <w:szCs w:val="18"/>
          <w:lang w:val="fr-FR"/>
        </w:rPr>
        <w:t>&lt;attributeGroup ref="</w:t>
      </w:r>
      <w:r w:rsidR="002D6E60" w:rsidRPr="00970EC6">
        <w:rPr>
          <w:rFonts w:ascii="Courier New" w:hAnsi="Courier New" w:cs="Courier New"/>
          <w:sz w:val="18"/>
          <w:szCs w:val="18"/>
          <w:lang w:val="fr-FR"/>
        </w:rPr>
        <w:t>[</w:t>
      </w:r>
      <w:r w:rsidR="002D6E60" w:rsidRPr="00970EC6">
        <w:rPr>
          <w:rFonts w:ascii="Courier New" w:hAnsi="Courier New" w:cs="Courier New"/>
          <w:sz w:val="18"/>
          <w:szCs w:val="18"/>
          <w:u w:val="single"/>
          <w:lang w:val="fr-FR"/>
        </w:rPr>
        <w:t>stuf ns prefix</w:t>
      </w:r>
      <w:r w:rsidR="002D6E60" w:rsidRPr="00970EC6">
        <w:rPr>
          <w:rFonts w:ascii="Courier New" w:hAnsi="Courier New" w:cs="Courier New"/>
          <w:sz w:val="18"/>
          <w:szCs w:val="18"/>
          <w:lang w:val="fr-FR"/>
        </w:rPr>
        <w:t>]</w:t>
      </w:r>
      <w:r w:rsidRPr="00970EC6">
        <w:rPr>
          <w:rFonts w:ascii="Courier New" w:hAnsi="Courier New" w:cs="Courier New"/>
          <w:sz w:val="18"/>
          <w:szCs w:val="18"/>
          <w:lang w:val="fr-FR"/>
        </w:rPr>
        <w:t>:entiteit"/&gt;</w:t>
      </w:r>
      <w:commentRangeEnd w:id="443"/>
      <w:r w:rsidR="006C7215">
        <w:rPr>
          <w:rStyle w:val="Verwijzingopmerking"/>
        </w:rPr>
        <w:commentReference w:id="443"/>
      </w:r>
    </w:p>
    <w:p w14:paraId="63784FE7" w14:textId="77777777" w:rsidR="00096DCD" w:rsidRPr="008420E9" w:rsidRDefault="00096DCD" w:rsidP="00096DCD">
      <w:pPr>
        <w:spacing w:after="0"/>
        <w:rPr>
          <w:rFonts w:ascii="Courier New" w:hAnsi="Courier New" w:cs="Courier New"/>
          <w:sz w:val="18"/>
          <w:szCs w:val="18"/>
        </w:rPr>
      </w:pPr>
      <w:r w:rsidRPr="00096DCD">
        <w:rPr>
          <w:rFonts w:ascii="Courier New" w:hAnsi="Courier New" w:cs="Courier New"/>
          <w:sz w:val="18"/>
          <w:szCs w:val="18"/>
        </w:rPr>
        <w:lastRenderedPageBreak/>
        <w:t>&lt;/complexType&gt;</w:t>
      </w:r>
    </w:p>
    <w:p w14:paraId="199E31E1" w14:textId="77777777" w:rsidR="002458C7" w:rsidRDefault="004759BC" w:rsidP="00C05557">
      <w:pPr>
        <w:rPr>
          <w:rFonts w:ascii="Courier New" w:hAnsi="Courier New" w:cs="Courier New"/>
          <w:sz w:val="18"/>
          <w:szCs w:val="18"/>
        </w:rPr>
      </w:pPr>
      <w:r>
        <w:br/>
        <w:t xml:space="preserve">Dit is hetzelfde als een -basis type maar dan zonder het attribute “entiteittype”.  </w:t>
      </w:r>
    </w:p>
    <w:p w14:paraId="64EC39DC" w14:textId="77777777" w:rsidR="004759BC" w:rsidRDefault="004759BC" w:rsidP="004759BC">
      <w:pPr>
        <w:pStyle w:val="Kop2"/>
      </w:pPr>
      <w:r>
        <w:t xml:space="preserve">Case: </w:t>
      </w:r>
      <w:r w:rsidR="006E45B3">
        <w:t xml:space="preserve">Entiteittype  </w:t>
      </w:r>
      <w:r w:rsidR="00E81A9D">
        <w:t xml:space="preserve">is </w:t>
      </w:r>
      <w:r>
        <w:t>zowel supertype a</w:t>
      </w:r>
      <w:r w:rsidR="00F11433">
        <w:t xml:space="preserve">ls </w:t>
      </w:r>
      <w:r>
        <w:t>subtype</w:t>
      </w:r>
    </w:p>
    <w:p w14:paraId="5574A4CE" w14:textId="77777777" w:rsidR="004759BC" w:rsidRPr="004324CD" w:rsidRDefault="004759BC" w:rsidP="004324CD">
      <w:r>
        <w:t xml:space="preserve">Er wordt als volgt </w:t>
      </w:r>
      <w:r w:rsidRPr="008420E9">
        <w:t xml:space="preserve">een </w:t>
      </w:r>
      <w:r>
        <w:t xml:space="preserve"> complexType</w:t>
      </w:r>
      <w:r w:rsidRPr="008420E9">
        <w:t xml:space="preserve"> </w:t>
      </w:r>
      <w:r>
        <w:t xml:space="preserve">met de sufffix </w:t>
      </w:r>
      <w:r w:rsidR="00847B52">
        <w:t xml:space="preserve"> </w:t>
      </w:r>
      <w:r>
        <w:t xml:space="preserve">“-super” </w:t>
      </w:r>
      <w:r w:rsidRPr="008420E9">
        <w:t>gegenereerd</w:t>
      </w:r>
      <w:r>
        <w:t>:</w:t>
      </w:r>
    </w:p>
    <w:p w14:paraId="76E364A6" w14:textId="77777777" w:rsidR="004759BC" w:rsidRPr="00970EC6" w:rsidRDefault="004759BC" w:rsidP="004759BC">
      <w:pPr>
        <w:spacing w:after="0"/>
        <w:rPr>
          <w:rFonts w:ascii="Courier New" w:hAnsi="Courier New" w:cs="Courier New"/>
          <w:sz w:val="18"/>
          <w:szCs w:val="18"/>
          <w:lang w:val="en-GB"/>
        </w:rPr>
      </w:pPr>
      <w:r w:rsidRPr="00970EC6">
        <w:rPr>
          <w:rFonts w:ascii="Courier New" w:hAnsi="Courier New" w:cs="Courier New"/>
          <w:sz w:val="18"/>
          <w:szCs w:val="18"/>
          <w:lang w:val="en-GB"/>
        </w:rPr>
        <w:t>&lt;complexType name="[</w:t>
      </w:r>
      <w:r w:rsidRPr="00970EC6">
        <w:rPr>
          <w:rFonts w:ascii="Courier New" w:hAnsi="Courier New" w:cs="Courier New"/>
          <w:sz w:val="18"/>
          <w:szCs w:val="18"/>
          <w:u w:val="single"/>
          <w:lang w:val="en-GB"/>
        </w:rPr>
        <w:t>Entiteittype.mnemonic</w:t>
      </w:r>
      <w:r w:rsidRPr="00970EC6">
        <w:rPr>
          <w:rFonts w:ascii="Courier New" w:hAnsi="Courier New" w:cs="Courier New"/>
          <w:sz w:val="18"/>
          <w:szCs w:val="18"/>
          <w:lang w:val="en-GB"/>
        </w:rPr>
        <w:t>]-super"&gt;</w:t>
      </w:r>
    </w:p>
    <w:p w14:paraId="0C993124" w14:textId="77777777" w:rsidR="005A704B" w:rsidRPr="00970EC6" w:rsidRDefault="005A704B" w:rsidP="005A704B">
      <w:pPr>
        <w:spacing w:after="0"/>
        <w:rPr>
          <w:rFonts w:ascii="Courier New" w:hAnsi="Courier New" w:cs="Courier New"/>
          <w:sz w:val="18"/>
          <w:szCs w:val="18"/>
          <w:lang w:val="en-GB"/>
        </w:rPr>
      </w:pPr>
      <w:r w:rsidRPr="00970EC6">
        <w:rPr>
          <w:rFonts w:ascii="Courier New" w:hAnsi="Courier New" w:cs="Courier New"/>
          <w:sz w:val="18"/>
          <w:szCs w:val="18"/>
          <w:lang w:val="en-GB"/>
        </w:rPr>
        <w:t xml:space="preserve">    &lt;annotation&gt;</w:t>
      </w:r>
    </w:p>
    <w:p w14:paraId="6BFED6DE" w14:textId="77777777" w:rsidR="005A704B" w:rsidRPr="00970EC6" w:rsidRDefault="005A704B" w:rsidP="005A704B">
      <w:pPr>
        <w:spacing w:after="0"/>
        <w:rPr>
          <w:rFonts w:ascii="Courier New" w:hAnsi="Courier New" w:cs="Courier New"/>
          <w:sz w:val="18"/>
          <w:szCs w:val="18"/>
          <w:lang w:val="fr-FR"/>
        </w:rPr>
      </w:pPr>
      <w:r w:rsidRPr="00970EC6">
        <w:rPr>
          <w:rFonts w:ascii="Courier New" w:hAnsi="Courier New" w:cs="Courier New"/>
          <w:sz w:val="18"/>
          <w:szCs w:val="18"/>
          <w:lang w:val="en-GB"/>
        </w:rPr>
        <w:tab/>
        <w:t xml:space="preserve">  </w:t>
      </w:r>
      <w:r w:rsidRPr="00970EC6">
        <w:rPr>
          <w:rFonts w:ascii="Courier New" w:hAnsi="Courier New" w:cs="Courier New"/>
          <w:sz w:val="18"/>
          <w:szCs w:val="18"/>
          <w:lang w:val="fr-FR"/>
        </w:rPr>
        <w:t>&lt;documentation&gt;[Entiteittype.naam]&lt;/documentation&gt;</w:t>
      </w:r>
    </w:p>
    <w:p w14:paraId="2A85E39B" w14:textId="77777777" w:rsidR="005A704B" w:rsidRPr="00970EC6" w:rsidRDefault="005A704B" w:rsidP="004759BC">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&lt;/annotation&gt;</w:t>
      </w:r>
    </w:p>
    <w:p w14:paraId="6D798CF2" w14:textId="77777777" w:rsidR="004759BC" w:rsidRPr="00970EC6" w:rsidRDefault="004759BC" w:rsidP="004759BC">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&lt;complexContent&gt;</w:t>
      </w:r>
    </w:p>
    <w:p w14:paraId="6B20FF5F" w14:textId="77777777" w:rsidR="004759BC" w:rsidRPr="00970EC6" w:rsidRDefault="004759BC" w:rsidP="004759BC">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&lt;extension base="BG:[</w:t>
      </w:r>
      <w:r w:rsidRPr="00970EC6">
        <w:rPr>
          <w:rFonts w:ascii="Courier New" w:hAnsi="Courier New" w:cs="Courier New"/>
          <w:i/>
          <w:sz w:val="18"/>
          <w:szCs w:val="18"/>
          <w:lang w:val="fr-FR"/>
        </w:rPr>
        <w:t>Supertype</w:t>
      </w:r>
      <w:r w:rsidRPr="00970EC6">
        <w:rPr>
          <w:rFonts w:ascii="Courier New" w:hAnsi="Courier New" w:cs="Courier New"/>
          <w:sz w:val="18"/>
          <w:szCs w:val="18"/>
          <w:lang w:val="fr-FR"/>
        </w:rPr>
        <w:t>(</w:t>
      </w:r>
      <w:r w:rsidRPr="00970EC6">
        <w:rPr>
          <w:rFonts w:ascii="Courier New" w:hAnsi="Courier New" w:cs="Courier New"/>
          <w:sz w:val="18"/>
          <w:szCs w:val="18"/>
          <w:u w:val="single"/>
          <w:lang w:val="fr-FR"/>
        </w:rPr>
        <w:t>Entiteittype.mnemonic)</w:t>
      </w:r>
      <w:r w:rsidRPr="00970EC6">
        <w:rPr>
          <w:rFonts w:ascii="Courier New" w:hAnsi="Courier New" w:cs="Courier New"/>
          <w:sz w:val="18"/>
          <w:szCs w:val="18"/>
          <w:lang w:val="fr-FR"/>
        </w:rPr>
        <w:t>]-</w:t>
      </w:r>
      <w:r w:rsidR="001B1E86" w:rsidRPr="00970EC6">
        <w:rPr>
          <w:rFonts w:ascii="Courier New" w:hAnsi="Courier New" w:cs="Courier New"/>
          <w:sz w:val="18"/>
          <w:szCs w:val="18"/>
          <w:lang w:val="fr-FR"/>
        </w:rPr>
        <w:t>super</w:t>
      </w:r>
      <w:r w:rsidRPr="00970EC6">
        <w:rPr>
          <w:rFonts w:ascii="Courier New" w:hAnsi="Courier New" w:cs="Courier New"/>
          <w:sz w:val="18"/>
          <w:szCs w:val="18"/>
          <w:lang w:val="fr-FR"/>
        </w:rPr>
        <w:t>"&gt;</w:t>
      </w:r>
    </w:p>
    <w:p w14:paraId="6BF1C93C" w14:textId="77777777" w:rsidR="004759BC" w:rsidRPr="00970EC6" w:rsidRDefault="004759BC" w:rsidP="004759BC">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&lt;sequence&gt;</w:t>
      </w:r>
    </w:p>
    <w:p w14:paraId="35C1E807" w14:textId="77777777" w:rsidR="004759BC" w:rsidRPr="00970EC6" w:rsidRDefault="004759BC" w:rsidP="004759BC">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w:t>
      </w:r>
      <w:r w:rsidRPr="00970EC6">
        <w:rPr>
          <w:rFonts w:ascii="Courier New" w:hAnsi="Courier New" w:cs="Courier New"/>
          <w:sz w:val="18"/>
          <w:szCs w:val="18"/>
          <w:u w:val="single"/>
          <w:lang w:val="fr-FR"/>
        </w:rPr>
        <w:t>Element</w:t>
      </w:r>
      <w:r w:rsidRPr="00970EC6">
        <w:rPr>
          <w:rFonts w:ascii="Courier New" w:hAnsi="Courier New" w:cs="Courier New"/>
          <w:sz w:val="18"/>
          <w:szCs w:val="18"/>
          <w:lang w:val="fr-FR"/>
        </w:rPr>
        <w:t xml:space="preserve"> | </w:t>
      </w:r>
      <w:r w:rsidRPr="00970EC6">
        <w:rPr>
          <w:rFonts w:ascii="Courier New" w:hAnsi="Courier New" w:cs="Courier New"/>
          <w:sz w:val="18"/>
          <w:szCs w:val="18"/>
          <w:u w:val="single"/>
          <w:lang w:val="fr-FR"/>
        </w:rPr>
        <w:t>Groep</w:t>
      </w:r>
      <w:r w:rsidRPr="00970EC6">
        <w:rPr>
          <w:rFonts w:ascii="Courier New" w:hAnsi="Courier New" w:cs="Courier New"/>
          <w:sz w:val="18"/>
          <w:szCs w:val="18"/>
          <w:lang w:val="fr-FR"/>
        </w:rPr>
        <w:t xml:space="preserve"> | </w:t>
      </w:r>
      <w:r w:rsidRPr="00970EC6">
        <w:rPr>
          <w:rFonts w:ascii="Courier New" w:hAnsi="Courier New" w:cs="Courier New"/>
          <w:sz w:val="18"/>
          <w:szCs w:val="18"/>
          <w:u w:val="single"/>
          <w:lang w:val="fr-FR"/>
        </w:rPr>
        <w:t>Relatie</w:t>
      </w:r>
      <w:r w:rsidRPr="00970EC6">
        <w:rPr>
          <w:rFonts w:ascii="Courier New" w:hAnsi="Courier New" w:cs="Courier New"/>
          <w:sz w:val="18"/>
          <w:szCs w:val="18"/>
          <w:lang w:val="fr-FR"/>
        </w:rPr>
        <w:t>)*]</w:t>
      </w:r>
    </w:p>
    <w:p w14:paraId="6AEF174D" w14:textId="77777777" w:rsidR="004759BC" w:rsidRPr="00970EC6" w:rsidRDefault="004759BC" w:rsidP="004759BC">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&lt;/sequence&gt;</w:t>
      </w:r>
    </w:p>
    <w:p w14:paraId="715DDF1A" w14:textId="77777777" w:rsidR="004759BC" w:rsidRPr="00970EC6" w:rsidRDefault="004759BC" w:rsidP="004759BC">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&lt;/extension&gt; </w:t>
      </w:r>
    </w:p>
    <w:p w14:paraId="3944EBA5" w14:textId="77777777" w:rsidR="004759BC" w:rsidRPr="008420E9" w:rsidRDefault="004759BC" w:rsidP="004759BC">
      <w:pPr>
        <w:spacing w:after="0"/>
        <w:rPr>
          <w:rFonts w:ascii="Courier New" w:hAnsi="Courier New" w:cs="Courier New"/>
          <w:sz w:val="18"/>
          <w:szCs w:val="18"/>
        </w:rPr>
      </w:pPr>
      <w:r w:rsidRPr="00970EC6">
        <w:rPr>
          <w:rFonts w:ascii="Courier New" w:hAnsi="Courier New" w:cs="Courier New"/>
          <w:sz w:val="18"/>
          <w:szCs w:val="18"/>
          <w:lang w:val="fr-FR"/>
        </w:rPr>
        <w:t xml:space="preserve">    </w:t>
      </w:r>
      <w:r w:rsidRPr="008420E9">
        <w:rPr>
          <w:rFonts w:ascii="Courier New" w:hAnsi="Courier New" w:cs="Courier New"/>
          <w:sz w:val="18"/>
          <w:szCs w:val="18"/>
        </w:rPr>
        <w:t>&lt;/complexContent&gt;</w:t>
      </w:r>
    </w:p>
    <w:p w14:paraId="2410F4E1" w14:textId="77777777" w:rsidR="004759BC" w:rsidRPr="008420E9" w:rsidRDefault="004759BC" w:rsidP="004759BC">
      <w:pPr>
        <w:spacing w:after="0"/>
        <w:rPr>
          <w:rFonts w:ascii="Courier New" w:hAnsi="Courier New" w:cs="Courier New"/>
          <w:sz w:val="18"/>
          <w:szCs w:val="18"/>
        </w:rPr>
      </w:pPr>
      <w:r w:rsidRPr="008420E9">
        <w:rPr>
          <w:rFonts w:ascii="Courier New" w:hAnsi="Courier New" w:cs="Courier New"/>
          <w:sz w:val="18"/>
          <w:szCs w:val="18"/>
        </w:rPr>
        <w:t>&lt;/complexType&gt;</w:t>
      </w:r>
    </w:p>
    <w:p w14:paraId="398F30B5" w14:textId="77777777" w:rsidR="004759BC" w:rsidRDefault="00097105" w:rsidP="004324CD">
      <w:pPr>
        <w:pStyle w:val="Kop2"/>
      </w:pPr>
      <w:r>
        <w:t>Vervolgstap</w:t>
      </w:r>
    </w:p>
    <w:p w14:paraId="454C68D8" w14:textId="77777777" w:rsidR="000F29C1" w:rsidRDefault="009E1DCD" w:rsidP="0026206D">
      <w:r>
        <w:t xml:space="preserve">Als het supertype </w:t>
      </w:r>
      <w:r w:rsidR="00776DA8">
        <w:t>concreet is (</w:t>
      </w:r>
      <w:r>
        <w:t>niet abstract</w:t>
      </w:r>
      <w:r w:rsidR="00776DA8">
        <w:t xml:space="preserve">) </w:t>
      </w:r>
      <w:r>
        <w:t xml:space="preserve">dan wordt er ook </w:t>
      </w:r>
      <w:r w:rsidR="000F29C1">
        <w:t xml:space="preserve">een </w:t>
      </w:r>
      <w:r w:rsidR="006605E8">
        <w:t>-</w:t>
      </w:r>
      <w:r w:rsidR="000F29C1">
        <w:t xml:space="preserve">basis type gegenereerd waarin het attribute “entiteittype” </w:t>
      </w:r>
      <w:r w:rsidR="00F11433">
        <w:t xml:space="preserve">ingevuld </w:t>
      </w:r>
      <w:r w:rsidR="000F29C1">
        <w:t xml:space="preserve">met </w:t>
      </w:r>
      <w:r w:rsidR="00F11433">
        <w:t xml:space="preserve">de mnemonic van het entiteittype door middel van </w:t>
      </w:r>
      <w:r w:rsidR="000F29C1">
        <w:t xml:space="preserve">extension </w:t>
      </w:r>
      <w:r w:rsidR="00F11433">
        <w:t xml:space="preserve">is </w:t>
      </w:r>
      <w:r w:rsidR="000F29C1">
        <w:t>toegevoegd:</w:t>
      </w:r>
    </w:p>
    <w:p w14:paraId="1F5EFF30" w14:textId="77777777" w:rsidR="000F29C1" w:rsidRPr="00970EC6" w:rsidRDefault="000F29C1" w:rsidP="00C05557">
      <w:pPr>
        <w:spacing w:after="0"/>
        <w:rPr>
          <w:rFonts w:ascii="Courier New" w:hAnsi="Courier New" w:cs="Courier New"/>
          <w:sz w:val="18"/>
          <w:szCs w:val="18"/>
          <w:lang w:val="en-GB"/>
        </w:rPr>
      </w:pPr>
      <w:r w:rsidRPr="00970EC6">
        <w:rPr>
          <w:rFonts w:ascii="Courier New" w:hAnsi="Courier New" w:cs="Courier New"/>
          <w:sz w:val="18"/>
          <w:szCs w:val="18"/>
          <w:lang w:val="en-GB"/>
        </w:rPr>
        <w:t>&lt;complexType name="[Entiteittype.mnemonic]-basis"&gt;</w:t>
      </w:r>
    </w:p>
    <w:p w14:paraId="1A708A50" w14:textId="77777777" w:rsidR="000F29C1" w:rsidRPr="00970EC6" w:rsidRDefault="000F29C1" w:rsidP="00C05557">
      <w:pPr>
        <w:spacing w:after="0"/>
        <w:rPr>
          <w:rFonts w:ascii="Courier New" w:hAnsi="Courier New" w:cs="Courier New"/>
          <w:sz w:val="18"/>
          <w:szCs w:val="18"/>
          <w:lang w:val="en-GB"/>
        </w:rPr>
      </w:pPr>
      <w:r w:rsidRPr="00970EC6">
        <w:rPr>
          <w:rFonts w:ascii="Courier New" w:hAnsi="Courier New" w:cs="Courier New"/>
          <w:sz w:val="18"/>
          <w:szCs w:val="18"/>
          <w:lang w:val="en-GB"/>
        </w:rPr>
        <w:t xml:space="preserve">    &lt;annotation&gt;</w:t>
      </w:r>
    </w:p>
    <w:p w14:paraId="6A76E98A" w14:textId="77777777" w:rsidR="000F29C1" w:rsidRPr="00970EC6" w:rsidRDefault="000F29C1" w:rsidP="000F29C1">
      <w:pPr>
        <w:spacing w:after="0"/>
        <w:rPr>
          <w:rFonts w:ascii="Courier New" w:hAnsi="Courier New" w:cs="Courier New"/>
          <w:sz w:val="18"/>
          <w:szCs w:val="18"/>
          <w:lang w:val="fr-FR"/>
        </w:rPr>
      </w:pPr>
      <w:r w:rsidRPr="00970EC6">
        <w:rPr>
          <w:rFonts w:ascii="Courier New" w:hAnsi="Courier New" w:cs="Courier New"/>
          <w:sz w:val="18"/>
          <w:szCs w:val="18"/>
          <w:lang w:val="en-GB"/>
        </w:rPr>
        <w:t xml:space="preserve">        </w:t>
      </w:r>
      <w:r w:rsidRPr="00970EC6">
        <w:rPr>
          <w:rFonts w:ascii="Courier New" w:hAnsi="Courier New" w:cs="Courier New"/>
          <w:sz w:val="18"/>
          <w:szCs w:val="18"/>
          <w:lang w:val="fr-FR"/>
        </w:rPr>
        <w:t>&lt;documentation&gt;[Entiteittype.naam]&lt;/documentation&gt;</w:t>
      </w:r>
    </w:p>
    <w:p w14:paraId="6EEA4219" w14:textId="77777777" w:rsidR="000F29C1" w:rsidRPr="00970EC6" w:rsidRDefault="000F29C1" w:rsidP="00C05557">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&lt;/annotation&gt;</w:t>
      </w:r>
    </w:p>
    <w:p w14:paraId="2BF6B9A9" w14:textId="77777777" w:rsidR="000F29C1" w:rsidRPr="00970EC6" w:rsidRDefault="000F29C1" w:rsidP="00C05557">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&lt;complexContent&gt;</w:t>
      </w:r>
    </w:p>
    <w:p w14:paraId="333D568C" w14:textId="77777777" w:rsidR="000F29C1" w:rsidRPr="00970EC6" w:rsidRDefault="000F29C1" w:rsidP="00C05557">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&lt;extension base="[ns prefix]</w:t>
      </w:r>
      <w:r w:rsidR="006605E8" w:rsidRPr="00970EC6">
        <w:rPr>
          <w:rFonts w:ascii="Courier New" w:hAnsi="Courier New" w:cs="Courier New"/>
          <w:sz w:val="18"/>
          <w:szCs w:val="18"/>
          <w:lang w:val="fr-FR"/>
        </w:rPr>
        <w:t>:[Entiteittype.mnemonic]-</w:t>
      </w:r>
      <w:r w:rsidR="001B1E86" w:rsidRPr="00970EC6">
        <w:rPr>
          <w:rFonts w:ascii="Courier New" w:hAnsi="Courier New" w:cs="Courier New"/>
          <w:sz w:val="18"/>
          <w:szCs w:val="18"/>
          <w:lang w:val="fr-FR"/>
        </w:rPr>
        <w:t>super</w:t>
      </w:r>
      <w:r w:rsidRPr="00970EC6">
        <w:rPr>
          <w:rFonts w:ascii="Courier New" w:hAnsi="Courier New" w:cs="Courier New"/>
          <w:sz w:val="18"/>
          <w:szCs w:val="18"/>
          <w:lang w:val="fr-FR"/>
        </w:rPr>
        <w:t>"&gt;</w:t>
      </w:r>
    </w:p>
    <w:p w14:paraId="532DFDA5" w14:textId="77777777" w:rsidR="000F29C1" w:rsidRPr="00970EC6" w:rsidRDefault="000F29C1" w:rsidP="00C05557">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&lt;attribute ref="</w:t>
      </w:r>
      <w:r w:rsidR="006605E8" w:rsidRPr="00970EC6">
        <w:rPr>
          <w:rFonts w:ascii="Courier New" w:hAnsi="Courier New" w:cs="Courier New"/>
          <w:sz w:val="18"/>
          <w:szCs w:val="18"/>
          <w:lang w:val="fr-FR"/>
        </w:rPr>
        <w:t>[ns prefix]</w:t>
      </w:r>
      <w:r w:rsidRPr="00970EC6">
        <w:rPr>
          <w:rFonts w:ascii="Courier New" w:hAnsi="Courier New" w:cs="Courier New"/>
          <w:sz w:val="18"/>
          <w:szCs w:val="18"/>
          <w:lang w:val="fr-FR"/>
        </w:rPr>
        <w:t>:entiteittype" fixed="</w:t>
      </w:r>
      <w:r w:rsidR="006605E8" w:rsidRPr="00970EC6">
        <w:rPr>
          <w:rFonts w:ascii="Courier New" w:hAnsi="Courier New" w:cs="Courier New"/>
          <w:sz w:val="18"/>
          <w:szCs w:val="18"/>
          <w:lang w:val="fr-FR"/>
        </w:rPr>
        <w:t>[Entiteittype.mnemonic]</w:t>
      </w:r>
      <w:r w:rsidRPr="00970EC6">
        <w:rPr>
          <w:rFonts w:ascii="Courier New" w:hAnsi="Courier New" w:cs="Courier New"/>
          <w:sz w:val="18"/>
          <w:szCs w:val="18"/>
          <w:lang w:val="fr-FR"/>
        </w:rPr>
        <w:t>"/&gt;</w:t>
      </w:r>
    </w:p>
    <w:p w14:paraId="2668730B" w14:textId="77777777" w:rsidR="000F29C1" w:rsidRPr="00C05557" w:rsidRDefault="000F29C1" w:rsidP="00C05557">
      <w:pPr>
        <w:spacing w:after="0"/>
        <w:rPr>
          <w:rFonts w:ascii="Courier New" w:hAnsi="Courier New" w:cs="Courier New"/>
          <w:sz w:val="18"/>
          <w:szCs w:val="18"/>
        </w:rPr>
      </w:pPr>
      <w:r w:rsidRPr="00970EC6">
        <w:rPr>
          <w:rFonts w:ascii="Courier New" w:hAnsi="Courier New" w:cs="Courier New"/>
          <w:sz w:val="18"/>
          <w:szCs w:val="18"/>
          <w:lang w:val="fr-FR"/>
        </w:rPr>
        <w:t xml:space="preserve">       </w:t>
      </w:r>
      <w:r w:rsidRPr="00C05557">
        <w:rPr>
          <w:rFonts w:ascii="Courier New" w:hAnsi="Courier New" w:cs="Courier New"/>
          <w:sz w:val="18"/>
          <w:szCs w:val="18"/>
        </w:rPr>
        <w:t>&lt;/extension&gt;</w:t>
      </w:r>
    </w:p>
    <w:p w14:paraId="10122725" w14:textId="77777777" w:rsidR="000F29C1" w:rsidRPr="00C05557" w:rsidRDefault="000F29C1" w:rsidP="00C05557">
      <w:pPr>
        <w:spacing w:after="0"/>
        <w:rPr>
          <w:rFonts w:ascii="Courier New" w:hAnsi="Courier New" w:cs="Courier New"/>
          <w:sz w:val="18"/>
          <w:szCs w:val="18"/>
        </w:rPr>
      </w:pPr>
      <w:r>
        <w:rPr>
          <w:rFonts w:ascii="Courier New" w:hAnsi="Courier New" w:cs="Courier New"/>
          <w:sz w:val="18"/>
          <w:szCs w:val="18"/>
        </w:rPr>
        <w:t xml:space="preserve">    </w:t>
      </w:r>
      <w:r w:rsidRPr="00C05557">
        <w:rPr>
          <w:rFonts w:ascii="Courier New" w:hAnsi="Courier New" w:cs="Courier New"/>
          <w:sz w:val="18"/>
          <w:szCs w:val="18"/>
        </w:rPr>
        <w:t>&lt;/complexContent&gt;</w:t>
      </w:r>
    </w:p>
    <w:p w14:paraId="2374681F" w14:textId="77777777" w:rsidR="000F29C1" w:rsidRPr="00C05557" w:rsidRDefault="000F29C1" w:rsidP="00C05557">
      <w:pPr>
        <w:spacing w:after="0"/>
        <w:rPr>
          <w:rFonts w:ascii="Courier New" w:hAnsi="Courier New" w:cs="Courier New"/>
          <w:sz w:val="18"/>
          <w:szCs w:val="18"/>
        </w:rPr>
      </w:pPr>
      <w:r w:rsidRPr="00C05557">
        <w:rPr>
          <w:rFonts w:ascii="Courier New" w:hAnsi="Courier New" w:cs="Courier New"/>
          <w:sz w:val="18"/>
          <w:szCs w:val="18"/>
        </w:rPr>
        <w:t>&lt;/complexType&gt;</w:t>
      </w:r>
    </w:p>
    <w:p w14:paraId="43CB3126" w14:textId="4DCF563C" w:rsidR="007B1936" w:rsidRPr="00C05557" w:rsidRDefault="009B547B">
      <w:pPr>
        <w:rPr>
          <w:rFonts w:ascii="Courier New" w:hAnsi="Courier New" w:cs="Courier New"/>
          <w:sz w:val="18"/>
          <w:szCs w:val="18"/>
        </w:rPr>
      </w:pPr>
      <w:r>
        <w:br/>
      </w:r>
      <w:r w:rsidR="00CC7DCD">
        <w:t>Van een supertype hoeven geen –</w:t>
      </w:r>
      <w:del w:id="444" w:author="Henri Korver" w:date="2017-03-07T20:08:00Z">
        <w:r w:rsidR="00CC7DCD" w:rsidDel="000E59EF">
          <w:delText>kerngegevens</w:delText>
        </w:r>
      </w:del>
      <w:ins w:id="445" w:author="Henri Korver" w:date="2017-03-07T20:08:00Z">
        <w:r w:rsidR="000E59EF">
          <w:t>matchgegevens</w:t>
        </w:r>
      </w:ins>
      <w:r w:rsidR="00CC7DCD">
        <w:t xml:space="preserve"> type gegenereerd te worden. Dat gebeurt </w:t>
      </w:r>
      <w:r w:rsidR="00F27A5B">
        <w:t xml:space="preserve">pas </w:t>
      </w:r>
      <w:r w:rsidR="00CC7DCD">
        <w:t>op het niveau van de subtypes, zie volgende sectie.</w:t>
      </w:r>
    </w:p>
    <w:p w14:paraId="65294802" w14:textId="77777777" w:rsidR="00CA5180" w:rsidRPr="008420E9" w:rsidRDefault="00C91B99">
      <w:pPr>
        <w:pStyle w:val="Kop1"/>
      </w:pPr>
      <w:r w:rsidRPr="008420E9">
        <w:t>Subtype</w:t>
      </w:r>
    </w:p>
    <w:p w14:paraId="7BBC6052" w14:textId="77777777" w:rsidR="00545C16" w:rsidRPr="008420E9" w:rsidRDefault="00545C16" w:rsidP="00E0770A">
      <w:r w:rsidRPr="008420E9">
        <w:t>Als een entiteittype</w:t>
      </w:r>
      <w:r w:rsidR="009D5396">
        <w:t xml:space="preserve"> </w:t>
      </w:r>
      <w:r w:rsidR="00F212D8">
        <w:t xml:space="preserve">een subtype </w:t>
      </w:r>
      <w:r w:rsidR="00097105">
        <w:t>is maar zelf geen supertype</w:t>
      </w:r>
      <w:r w:rsidR="00776DA8">
        <w:t xml:space="preserve"> (oftewel het </w:t>
      </w:r>
      <w:r w:rsidR="004563F8">
        <w:t>blad</w:t>
      </w:r>
      <w:r w:rsidR="00776DA8">
        <w:t xml:space="preserve"> </w:t>
      </w:r>
      <w:r w:rsidR="00F11433">
        <w:t xml:space="preserve">of eindpunt </w:t>
      </w:r>
      <w:r w:rsidR="00776DA8">
        <w:t>van de inheritance-</w:t>
      </w:r>
      <w:r w:rsidR="004563F8">
        <w:t>boom</w:t>
      </w:r>
      <w:r w:rsidR="00776DA8">
        <w:t>)</w:t>
      </w:r>
      <w:r w:rsidR="00F212D8">
        <w:t xml:space="preserve">, </w:t>
      </w:r>
      <w:r w:rsidRPr="008420E9">
        <w:t xml:space="preserve">dan </w:t>
      </w:r>
      <w:r w:rsidR="006605E8">
        <w:t xml:space="preserve">wordt </w:t>
      </w:r>
      <w:r w:rsidR="00655388">
        <w:t xml:space="preserve">het </w:t>
      </w:r>
      <w:r w:rsidR="00097105">
        <w:t xml:space="preserve">als volgt </w:t>
      </w:r>
      <w:r w:rsidR="00F65DEF">
        <w:t>vertaald</w:t>
      </w:r>
      <w:r w:rsidR="00F212D8">
        <w:t xml:space="preserve"> als een extension op </w:t>
      </w:r>
      <w:r w:rsidR="004563F8">
        <w:t xml:space="preserve">het </w:t>
      </w:r>
      <w:r w:rsidR="00F212D8">
        <w:t>supertype</w:t>
      </w:r>
      <w:r w:rsidR="00F65DEF">
        <w:t>:</w:t>
      </w:r>
    </w:p>
    <w:p w14:paraId="04C823B4" w14:textId="77777777" w:rsidR="0067446D" w:rsidRPr="00970EC6" w:rsidRDefault="00124DD3" w:rsidP="00E0770A">
      <w:pPr>
        <w:spacing w:after="0"/>
        <w:rPr>
          <w:rFonts w:ascii="Courier New" w:hAnsi="Courier New" w:cs="Courier New"/>
          <w:sz w:val="18"/>
          <w:szCs w:val="18"/>
          <w:lang w:val="en-GB"/>
        </w:rPr>
      </w:pPr>
      <w:r w:rsidRPr="00970EC6">
        <w:rPr>
          <w:rFonts w:ascii="Courier New" w:hAnsi="Courier New" w:cs="Courier New"/>
          <w:sz w:val="18"/>
          <w:szCs w:val="18"/>
          <w:lang w:val="en-GB"/>
        </w:rPr>
        <w:t>&lt;complexType name="[</w:t>
      </w:r>
      <w:r w:rsidR="00994B12" w:rsidRPr="00970EC6">
        <w:rPr>
          <w:rFonts w:ascii="Courier New" w:hAnsi="Courier New" w:cs="Courier New"/>
          <w:sz w:val="18"/>
          <w:szCs w:val="18"/>
          <w:u w:val="single"/>
          <w:lang w:val="en-GB"/>
        </w:rPr>
        <w:t>Entiteittype.mnemonic</w:t>
      </w:r>
      <w:r w:rsidRPr="00970EC6">
        <w:rPr>
          <w:rFonts w:ascii="Courier New" w:hAnsi="Courier New" w:cs="Courier New"/>
          <w:sz w:val="18"/>
          <w:szCs w:val="18"/>
          <w:lang w:val="en-GB"/>
        </w:rPr>
        <w:t>]-</w:t>
      </w:r>
      <w:r w:rsidR="00097105" w:rsidRPr="00970EC6">
        <w:rPr>
          <w:rFonts w:ascii="Courier New" w:hAnsi="Courier New" w:cs="Courier New"/>
          <w:sz w:val="18"/>
          <w:szCs w:val="18"/>
          <w:lang w:val="en-GB"/>
        </w:rPr>
        <w:t>basis</w:t>
      </w:r>
      <w:r w:rsidR="0067446D" w:rsidRPr="00970EC6">
        <w:rPr>
          <w:rFonts w:ascii="Courier New" w:hAnsi="Courier New" w:cs="Courier New"/>
          <w:sz w:val="18"/>
          <w:szCs w:val="18"/>
          <w:lang w:val="en-GB"/>
        </w:rPr>
        <w:t>"&gt;</w:t>
      </w:r>
    </w:p>
    <w:p w14:paraId="0D0E51E3" w14:textId="77777777" w:rsidR="00C34DDF" w:rsidRPr="00970EC6" w:rsidRDefault="00C34DDF" w:rsidP="00C34DDF">
      <w:pPr>
        <w:spacing w:after="0"/>
        <w:rPr>
          <w:rFonts w:ascii="Courier New" w:hAnsi="Courier New" w:cs="Courier New"/>
          <w:sz w:val="18"/>
          <w:szCs w:val="18"/>
          <w:lang w:val="en-GB"/>
        </w:rPr>
      </w:pPr>
      <w:r w:rsidRPr="00970EC6">
        <w:rPr>
          <w:rFonts w:ascii="Courier New" w:hAnsi="Courier New" w:cs="Courier New"/>
          <w:sz w:val="18"/>
          <w:szCs w:val="18"/>
          <w:lang w:val="en-GB"/>
        </w:rPr>
        <w:t xml:space="preserve">    &lt;annotation&gt;</w:t>
      </w:r>
    </w:p>
    <w:p w14:paraId="79682C5B" w14:textId="77777777" w:rsidR="00C34DDF" w:rsidRPr="00970EC6" w:rsidRDefault="00C34DDF" w:rsidP="00C34DDF">
      <w:pPr>
        <w:spacing w:after="0"/>
        <w:rPr>
          <w:rFonts w:ascii="Courier New" w:hAnsi="Courier New" w:cs="Courier New"/>
          <w:sz w:val="18"/>
          <w:szCs w:val="18"/>
          <w:lang w:val="fr-FR"/>
        </w:rPr>
      </w:pPr>
      <w:r w:rsidRPr="00970EC6">
        <w:rPr>
          <w:rFonts w:ascii="Courier New" w:hAnsi="Courier New" w:cs="Courier New"/>
          <w:sz w:val="18"/>
          <w:szCs w:val="18"/>
          <w:lang w:val="en-GB"/>
        </w:rPr>
        <w:tab/>
        <w:t xml:space="preserve">  </w:t>
      </w:r>
      <w:r w:rsidRPr="00970EC6">
        <w:rPr>
          <w:rFonts w:ascii="Courier New" w:hAnsi="Courier New" w:cs="Courier New"/>
          <w:sz w:val="18"/>
          <w:szCs w:val="18"/>
          <w:lang w:val="fr-FR"/>
        </w:rPr>
        <w:t>&lt;documentation&gt;[Entiteittype.naam]&lt;/documentation&gt;</w:t>
      </w:r>
    </w:p>
    <w:p w14:paraId="2C7A966C" w14:textId="77777777" w:rsidR="00C34DDF" w:rsidRPr="00970EC6" w:rsidRDefault="00C34DDF" w:rsidP="00E0770A">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&lt;/annotation&gt;</w:t>
      </w:r>
    </w:p>
    <w:p w14:paraId="75E96E58" w14:textId="77777777" w:rsidR="0067446D" w:rsidRPr="00970EC6" w:rsidRDefault="0067446D" w:rsidP="00E0770A">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&lt;complexContent&gt;</w:t>
      </w:r>
    </w:p>
    <w:p w14:paraId="173B2041" w14:textId="77777777" w:rsidR="0067446D" w:rsidRPr="00970EC6" w:rsidRDefault="0067446D" w:rsidP="0067446D">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&lt;ext</w:t>
      </w:r>
      <w:r w:rsidR="00124DD3" w:rsidRPr="00970EC6">
        <w:rPr>
          <w:rFonts w:ascii="Courier New" w:hAnsi="Courier New" w:cs="Courier New"/>
          <w:sz w:val="18"/>
          <w:szCs w:val="18"/>
          <w:lang w:val="fr-FR"/>
        </w:rPr>
        <w:t>ension base="BG:[</w:t>
      </w:r>
      <w:r w:rsidR="00124DD3" w:rsidRPr="00970EC6">
        <w:rPr>
          <w:rFonts w:ascii="Courier New" w:hAnsi="Courier New" w:cs="Courier New"/>
          <w:i/>
          <w:sz w:val="18"/>
          <w:szCs w:val="18"/>
          <w:lang w:val="fr-FR"/>
        </w:rPr>
        <w:t>Supertype</w:t>
      </w:r>
      <w:r w:rsidR="00124DD3" w:rsidRPr="00970EC6">
        <w:rPr>
          <w:rFonts w:ascii="Courier New" w:hAnsi="Courier New" w:cs="Courier New"/>
          <w:sz w:val="18"/>
          <w:szCs w:val="18"/>
          <w:lang w:val="fr-FR"/>
        </w:rPr>
        <w:t>(</w:t>
      </w:r>
      <w:r w:rsidR="00994B12" w:rsidRPr="00970EC6">
        <w:rPr>
          <w:rFonts w:ascii="Courier New" w:hAnsi="Courier New" w:cs="Courier New"/>
          <w:sz w:val="18"/>
          <w:szCs w:val="18"/>
          <w:u w:val="single"/>
          <w:lang w:val="fr-FR"/>
        </w:rPr>
        <w:t>Entiteittype.mnemonic</w:t>
      </w:r>
      <w:r w:rsidR="00124DD3" w:rsidRPr="00970EC6">
        <w:rPr>
          <w:rFonts w:ascii="Courier New" w:hAnsi="Courier New" w:cs="Courier New"/>
          <w:sz w:val="18"/>
          <w:szCs w:val="18"/>
          <w:u w:val="single"/>
          <w:lang w:val="fr-FR"/>
        </w:rPr>
        <w:t>)</w:t>
      </w:r>
      <w:r w:rsidR="00124DD3" w:rsidRPr="00970EC6">
        <w:rPr>
          <w:rFonts w:ascii="Courier New" w:hAnsi="Courier New" w:cs="Courier New"/>
          <w:sz w:val="18"/>
          <w:szCs w:val="18"/>
          <w:lang w:val="fr-FR"/>
        </w:rPr>
        <w:t>]-</w:t>
      </w:r>
      <w:r w:rsidR="00776DA8" w:rsidRPr="00970EC6">
        <w:rPr>
          <w:rFonts w:ascii="Courier New" w:hAnsi="Courier New" w:cs="Courier New"/>
          <w:sz w:val="18"/>
          <w:szCs w:val="18"/>
          <w:lang w:val="fr-FR"/>
        </w:rPr>
        <w:t>super</w:t>
      </w:r>
      <w:r w:rsidRPr="00970EC6">
        <w:rPr>
          <w:rFonts w:ascii="Courier New" w:hAnsi="Courier New" w:cs="Courier New"/>
          <w:sz w:val="18"/>
          <w:szCs w:val="18"/>
          <w:lang w:val="fr-FR"/>
        </w:rPr>
        <w:t>"&gt;</w:t>
      </w:r>
    </w:p>
    <w:p w14:paraId="525121DF" w14:textId="77777777" w:rsidR="00124DD3" w:rsidRPr="00970EC6" w:rsidRDefault="00124DD3" w:rsidP="0067446D">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&lt;sequence&gt;</w:t>
      </w:r>
    </w:p>
    <w:p w14:paraId="0D8D5410" w14:textId="77777777" w:rsidR="00124DD3" w:rsidRPr="00970EC6" w:rsidRDefault="00124DD3" w:rsidP="0067446D">
      <w:pPr>
        <w:spacing w:after="0"/>
        <w:rPr>
          <w:rFonts w:ascii="Courier New" w:hAnsi="Courier New" w:cs="Courier New"/>
          <w:sz w:val="18"/>
          <w:szCs w:val="18"/>
          <w:lang w:val="fr-FR"/>
        </w:rPr>
      </w:pPr>
      <w:r w:rsidRPr="00970EC6">
        <w:rPr>
          <w:rFonts w:ascii="Courier New" w:hAnsi="Courier New" w:cs="Courier New"/>
          <w:sz w:val="18"/>
          <w:szCs w:val="18"/>
          <w:lang w:val="fr-FR"/>
        </w:rPr>
        <w:lastRenderedPageBreak/>
        <w:t xml:space="preserve">              [(</w:t>
      </w:r>
      <w:r w:rsidR="00994B12" w:rsidRPr="00970EC6">
        <w:rPr>
          <w:rFonts w:ascii="Courier New" w:hAnsi="Courier New" w:cs="Courier New"/>
          <w:sz w:val="18"/>
          <w:szCs w:val="18"/>
          <w:u w:val="single"/>
          <w:lang w:val="fr-FR"/>
        </w:rPr>
        <w:t>Element</w:t>
      </w:r>
      <w:r w:rsidRPr="00970EC6">
        <w:rPr>
          <w:rFonts w:ascii="Courier New" w:hAnsi="Courier New" w:cs="Courier New"/>
          <w:sz w:val="18"/>
          <w:szCs w:val="18"/>
          <w:lang w:val="fr-FR"/>
        </w:rPr>
        <w:t xml:space="preserve"> | </w:t>
      </w:r>
      <w:r w:rsidR="00994B12" w:rsidRPr="00970EC6">
        <w:rPr>
          <w:rFonts w:ascii="Courier New" w:hAnsi="Courier New" w:cs="Courier New"/>
          <w:sz w:val="18"/>
          <w:szCs w:val="18"/>
          <w:u w:val="single"/>
          <w:lang w:val="fr-FR"/>
        </w:rPr>
        <w:t>Groep</w:t>
      </w:r>
      <w:r w:rsidR="00847B52" w:rsidRPr="00970EC6">
        <w:rPr>
          <w:rFonts w:ascii="Courier New" w:hAnsi="Courier New" w:cs="Courier New"/>
          <w:sz w:val="18"/>
          <w:szCs w:val="18"/>
          <w:lang w:val="fr-FR"/>
        </w:rPr>
        <w:t>)</w:t>
      </w:r>
      <w:r w:rsidRPr="00970EC6">
        <w:rPr>
          <w:rFonts w:ascii="Courier New" w:hAnsi="Courier New" w:cs="Courier New"/>
          <w:sz w:val="18"/>
          <w:szCs w:val="18"/>
          <w:lang w:val="fr-FR"/>
        </w:rPr>
        <w:t>*]</w:t>
      </w:r>
    </w:p>
    <w:p w14:paraId="01DE9A72" w14:textId="77777777" w:rsidR="00270542" w:rsidRPr="00970EC6" w:rsidRDefault="00270542" w:rsidP="00270542">
      <w:pPr>
        <w:spacing w:after="0"/>
        <w:rPr>
          <w:rFonts w:ascii="Courier New" w:hAnsi="Courier New" w:cs="Courier New"/>
          <w:sz w:val="18"/>
          <w:szCs w:val="18"/>
          <w:lang w:val="fr-FR"/>
        </w:rPr>
      </w:pPr>
      <w:r w:rsidRPr="00970EC6">
        <w:rPr>
          <w:rFonts w:ascii="Courier New" w:hAnsi="Courier New" w:cs="Courier New"/>
          <w:sz w:val="18"/>
          <w:szCs w:val="18"/>
          <w:lang w:val="fr-FR"/>
        </w:rPr>
        <w:tab/>
      </w:r>
      <w:r w:rsidRPr="00970EC6">
        <w:rPr>
          <w:rFonts w:ascii="Courier New" w:hAnsi="Courier New" w:cs="Courier New"/>
          <w:sz w:val="18"/>
          <w:szCs w:val="18"/>
          <w:lang w:val="fr-FR"/>
        </w:rPr>
        <w:tab/>
        <w:t xml:space="preserve"> &lt;element name="gebeurtenis" </w:t>
      </w:r>
      <w:r w:rsidRPr="00970EC6">
        <w:rPr>
          <w:rFonts w:ascii="Courier New" w:hAnsi="Courier New" w:cs="Courier New"/>
          <w:sz w:val="18"/>
          <w:szCs w:val="18"/>
          <w:lang w:val="fr-FR"/>
        </w:rPr>
        <w:br/>
        <w:t xml:space="preserve">                 type="[</w:t>
      </w:r>
      <w:r w:rsidRPr="00970EC6">
        <w:rPr>
          <w:rFonts w:ascii="Courier New" w:hAnsi="Courier New" w:cs="Courier New"/>
          <w:sz w:val="18"/>
          <w:szCs w:val="18"/>
          <w:u w:val="single"/>
          <w:lang w:val="fr-FR"/>
        </w:rPr>
        <w:t>stuf ns prefix</w:t>
      </w:r>
      <w:r w:rsidRPr="00970EC6">
        <w:rPr>
          <w:rFonts w:ascii="Courier New" w:hAnsi="Courier New" w:cs="Courier New"/>
          <w:sz w:val="18"/>
          <w:szCs w:val="18"/>
          <w:lang w:val="fr-FR"/>
        </w:rPr>
        <w:t xml:space="preserve">]:GebeurtenisMetAttributes-basis" </w:t>
      </w:r>
    </w:p>
    <w:p w14:paraId="53D7B678" w14:textId="77777777" w:rsidR="00270542" w:rsidRPr="00970EC6" w:rsidRDefault="00270542" w:rsidP="00270542">
      <w:pPr>
        <w:spacing w:after="0"/>
        <w:ind w:left="720" w:firstLine="720"/>
        <w:rPr>
          <w:rFonts w:ascii="Courier New" w:hAnsi="Courier New" w:cs="Courier New"/>
          <w:sz w:val="18"/>
          <w:szCs w:val="18"/>
          <w:lang w:val="fr-FR"/>
        </w:rPr>
      </w:pPr>
      <w:r w:rsidRPr="00970EC6">
        <w:rPr>
          <w:rFonts w:ascii="Courier New" w:hAnsi="Courier New" w:cs="Courier New"/>
          <w:sz w:val="18"/>
          <w:szCs w:val="18"/>
          <w:lang w:val="fr-FR"/>
        </w:rPr>
        <w:t xml:space="preserve">    minOccurs="0" maxOccurs="unbounded"/&gt;</w:t>
      </w:r>
    </w:p>
    <w:p w14:paraId="157FF623" w14:textId="77777777" w:rsidR="00270542" w:rsidRPr="00970EC6" w:rsidRDefault="00270542" w:rsidP="00270542">
      <w:pPr>
        <w:spacing w:after="0"/>
        <w:rPr>
          <w:rFonts w:ascii="Courier New" w:hAnsi="Courier New" w:cs="Courier New"/>
          <w:sz w:val="18"/>
          <w:szCs w:val="18"/>
          <w:lang w:val="fr-FR"/>
        </w:rPr>
      </w:pPr>
      <w:r w:rsidRPr="00970EC6">
        <w:rPr>
          <w:rFonts w:ascii="Courier New" w:hAnsi="Courier New" w:cs="Courier New"/>
          <w:sz w:val="18"/>
          <w:szCs w:val="18"/>
          <w:lang w:val="fr-FR"/>
        </w:rPr>
        <w:tab/>
      </w:r>
      <w:r w:rsidRPr="00970EC6">
        <w:rPr>
          <w:rFonts w:ascii="Courier New" w:hAnsi="Courier New" w:cs="Courier New"/>
          <w:sz w:val="18"/>
          <w:szCs w:val="18"/>
          <w:lang w:val="fr-FR"/>
        </w:rPr>
        <w:tab/>
        <w:t xml:space="preserve"> [&lt;element name="authentiek" </w:t>
      </w:r>
      <w:r w:rsidRPr="00970EC6">
        <w:rPr>
          <w:rFonts w:ascii="Courier New" w:hAnsi="Courier New" w:cs="Courier New"/>
          <w:sz w:val="18"/>
          <w:szCs w:val="18"/>
          <w:lang w:val="fr-FR"/>
        </w:rPr>
        <w:br/>
        <w:t xml:space="preserve">                 type="[</w:t>
      </w:r>
      <w:r w:rsidRPr="00970EC6">
        <w:rPr>
          <w:rFonts w:ascii="Courier New" w:hAnsi="Courier New" w:cs="Courier New"/>
          <w:sz w:val="18"/>
          <w:szCs w:val="18"/>
          <w:u w:val="single"/>
          <w:lang w:val="fr-FR"/>
        </w:rPr>
        <w:t>stuf ns prefix</w:t>
      </w:r>
      <w:r w:rsidRPr="00970EC6">
        <w:rPr>
          <w:rFonts w:ascii="Courier New" w:hAnsi="Courier New" w:cs="Courier New"/>
          <w:sz w:val="18"/>
          <w:szCs w:val="18"/>
          <w:lang w:val="fr-FR"/>
        </w:rPr>
        <w:t xml:space="preserve">]:StatusMetagegeven-basis" </w:t>
      </w:r>
    </w:p>
    <w:p w14:paraId="69124D57" w14:textId="77777777" w:rsidR="00270542" w:rsidRPr="00970EC6" w:rsidRDefault="00270542" w:rsidP="00270542">
      <w:pPr>
        <w:spacing w:after="0"/>
        <w:ind w:left="720" w:firstLine="720"/>
        <w:rPr>
          <w:rFonts w:ascii="Courier New" w:hAnsi="Courier New" w:cs="Courier New"/>
          <w:sz w:val="18"/>
          <w:szCs w:val="18"/>
          <w:lang w:val="fr-FR"/>
        </w:rPr>
      </w:pPr>
      <w:r w:rsidRPr="00970EC6">
        <w:rPr>
          <w:rFonts w:ascii="Courier New" w:hAnsi="Courier New" w:cs="Courier New"/>
          <w:sz w:val="18"/>
          <w:szCs w:val="18"/>
          <w:lang w:val="fr-FR"/>
        </w:rPr>
        <w:t xml:space="preserve">    minOccurs="0" maxOccurs="unbounded"/&gt;]?</w:t>
      </w:r>
    </w:p>
    <w:p w14:paraId="7E2DFE62" w14:textId="77777777" w:rsidR="00270542" w:rsidRPr="00970EC6" w:rsidRDefault="00270542" w:rsidP="00270542">
      <w:pPr>
        <w:spacing w:after="0"/>
        <w:rPr>
          <w:rFonts w:ascii="Courier New" w:hAnsi="Courier New" w:cs="Courier New"/>
          <w:sz w:val="18"/>
          <w:szCs w:val="18"/>
          <w:lang w:val="fr-FR"/>
        </w:rPr>
      </w:pPr>
      <w:r w:rsidRPr="00970EC6">
        <w:rPr>
          <w:rFonts w:ascii="Courier New" w:hAnsi="Courier New" w:cs="Courier New"/>
          <w:sz w:val="18"/>
          <w:szCs w:val="18"/>
          <w:lang w:val="fr-FR"/>
        </w:rPr>
        <w:tab/>
      </w:r>
      <w:r w:rsidRPr="00970EC6">
        <w:rPr>
          <w:rFonts w:ascii="Courier New" w:hAnsi="Courier New" w:cs="Courier New"/>
          <w:sz w:val="18"/>
          <w:szCs w:val="18"/>
          <w:lang w:val="fr-FR"/>
        </w:rPr>
        <w:tab/>
        <w:t xml:space="preserve"> [&lt;element name="inOnderzoek" </w:t>
      </w:r>
    </w:p>
    <w:p w14:paraId="4584F880" w14:textId="77777777" w:rsidR="00270542" w:rsidRPr="00970EC6" w:rsidRDefault="00270542" w:rsidP="00270542">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type="[</w:t>
      </w:r>
      <w:r w:rsidRPr="00970EC6">
        <w:rPr>
          <w:rFonts w:ascii="Courier New" w:hAnsi="Courier New" w:cs="Courier New"/>
          <w:sz w:val="18"/>
          <w:szCs w:val="18"/>
          <w:u w:val="single"/>
          <w:lang w:val="fr-FR"/>
        </w:rPr>
        <w:t>stuf ns prefix</w:t>
      </w:r>
      <w:r w:rsidRPr="00970EC6">
        <w:rPr>
          <w:rFonts w:ascii="Courier New" w:hAnsi="Courier New" w:cs="Courier New"/>
          <w:sz w:val="18"/>
          <w:szCs w:val="18"/>
          <w:lang w:val="fr-FR"/>
        </w:rPr>
        <w:t xml:space="preserve">]:StatusMetagegeven-basis" </w:t>
      </w:r>
    </w:p>
    <w:p w14:paraId="193E2CEE" w14:textId="77777777" w:rsidR="00FD4E02" w:rsidRPr="00970EC6" w:rsidRDefault="00270542" w:rsidP="004563F8">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w:t>
      </w:r>
      <w:r w:rsidR="00FD4E02" w:rsidRPr="00970EC6">
        <w:rPr>
          <w:rFonts w:ascii="Courier New" w:hAnsi="Courier New" w:cs="Courier New"/>
          <w:sz w:val="18"/>
          <w:szCs w:val="18"/>
          <w:lang w:val="fr-FR"/>
        </w:rPr>
        <w:t xml:space="preserve">             </w:t>
      </w:r>
      <w:r w:rsidRPr="00970EC6">
        <w:rPr>
          <w:rFonts w:ascii="Courier New" w:hAnsi="Courier New" w:cs="Courier New"/>
          <w:sz w:val="18"/>
          <w:szCs w:val="18"/>
          <w:lang w:val="fr-FR"/>
        </w:rPr>
        <w:t>minOccurs="0" maxOccurs="unbounded"/&gt;]?</w:t>
      </w:r>
      <w:r w:rsidR="00847B52" w:rsidRPr="00970EC6">
        <w:rPr>
          <w:rFonts w:ascii="Courier New" w:hAnsi="Courier New" w:cs="Courier New"/>
          <w:sz w:val="18"/>
          <w:szCs w:val="18"/>
          <w:lang w:val="fr-FR"/>
        </w:rPr>
        <w:tab/>
        <w:t xml:space="preserve">       </w:t>
      </w:r>
      <w:r w:rsidR="00816D4A" w:rsidRPr="00970EC6">
        <w:rPr>
          <w:rFonts w:ascii="Courier New" w:hAnsi="Courier New" w:cs="Courier New"/>
          <w:sz w:val="18"/>
          <w:szCs w:val="18"/>
          <w:lang w:val="fr-FR"/>
        </w:rPr>
        <w:t xml:space="preserve"> </w:t>
      </w:r>
    </w:p>
    <w:p w14:paraId="014E658E" w14:textId="77777777" w:rsidR="00847B52" w:rsidRPr="00970EC6" w:rsidRDefault="00FD4E02" w:rsidP="00C10444">
      <w:pPr>
        <w:spacing w:after="0"/>
        <w:ind w:left="720" w:firstLine="720"/>
        <w:rPr>
          <w:rFonts w:ascii="Courier New" w:hAnsi="Courier New" w:cs="Courier New"/>
          <w:sz w:val="18"/>
          <w:szCs w:val="18"/>
          <w:lang w:val="fr-FR"/>
        </w:rPr>
      </w:pPr>
      <w:r w:rsidRPr="00970EC6">
        <w:rPr>
          <w:rFonts w:ascii="Courier New" w:hAnsi="Courier New" w:cs="Courier New"/>
          <w:sz w:val="18"/>
          <w:szCs w:val="18"/>
          <w:lang w:val="fr-FR"/>
        </w:rPr>
        <w:t xml:space="preserve"> </w:t>
      </w:r>
      <w:r w:rsidR="00847B52" w:rsidRPr="00970EC6">
        <w:rPr>
          <w:rFonts w:ascii="Courier New" w:hAnsi="Courier New" w:cs="Courier New"/>
          <w:sz w:val="18"/>
          <w:szCs w:val="18"/>
          <w:lang w:val="fr-FR"/>
        </w:rPr>
        <w:t>&lt;element ref="[</w:t>
      </w:r>
      <w:r w:rsidR="00847B52" w:rsidRPr="00970EC6">
        <w:rPr>
          <w:rFonts w:ascii="Courier New" w:hAnsi="Courier New" w:cs="Courier New"/>
          <w:sz w:val="18"/>
          <w:szCs w:val="18"/>
          <w:u w:val="single"/>
          <w:lang w:val="fr-FR"/>
        </w:rPr>
        <w:t>stuf ns prefix</w:t>
      </w:r>
      <w:r w:rsidR="00847B52" w:rsidRPr="00970EC6">
        <w:rPr>
          <w:rFonts w:ascii="Courier New" w:hAnsi="Courier New" w:cs="Courier New"/>
          <w:sz w:val="18"/>
          <w:szCs w:val="18"/>
          <w:lang w:val="fr-FR"/>
        </w:rPr>
        <w:t>]:tijdvakGeldigheid" minOccurs="0"/&gt;</w:t>
      </w:r>
    </w:p>
    <w:p w14:paraId="379AA9D1" w14:textId="77777777" w:rsidR="00847B52" w:rsidRPr="00970EC6" w:rsidRDefault="00847B52" w:rsidP="004563F8">
      <w:pPr>
        <w:spacing w:after="0"/>
        <w:rPr>
          <w:rFonts w:ascii="Courier New" w:hAnsi="Courier New" w:cs="Courier New"/>
          <w:sz w:val="18"/>
          <w:szCs w:val="18"/>
          <w:lang w:val="fr-FR"/>
        </w:rPr>
      </w:pPr>
      <w:r w:rsidRPr="00970EC6">
        <w:rPr>
          <w:rFonts w:ascii="Courier New" w:hAnsi="Courier New" w:cs="Courier New"/>
          <w:sz w:val="18"/>
          <w:szCs w:val="18"/>
          <w:lang w:val="fr-FR"/>
        </w:rPr>
        <w:tab/>
        <w:t xml:space="preserve">       </w:t>
      </w:r>
      <w:r w:rsidR="00FD4E02" w:rsidRPr="00970EC6">
        <w:rPr>
          <w:rFonts w:ascii="Courier New" w:hAnsi="Courier New" w:cs="Courier New"/>
          <w:sz w:val="18"/>
          <w:szCs w:val="18"/>
          <w:lang w:val="fr-FR"/>
        </w:rPr>
        <w:t xml:space="preserve"> </w:t>
      </w:r>
      <w:r w:rsidRPr="00970EC6">
        <w:rPr>
          <w:rFonts w:ascii="Courier New" w:hAnsi="Courier New" w:cs="Courier New"/>
          <w:sz w:val="18"/>
          <w:szCs w:val="18"/>
          <w:lang w:val="fr-FR"/>
        </w:rPr>
        <w:t>&lt;element ref="[</w:t>
      </w:r>
      <w:r w:rsidRPr="00970EC6">
        <w:rPr>
          <w:rFonts w:ascii="Courier New" w:hAnsi="Courier New" w:cs="Courier New"/>
          <w:sz w:val="18"/>
          <w:szCs w:val="18"/>
          <w:u w:val="single"/>
          <w:lang w:val="fr-FR"/>
        </w:rPr>
        <w:t>stuf ns prefix</w:t>
      </w:r>
      <w:r w:rsidRPr="00970EC6">
        <w:rPr>
          <w:rFonts w:ascii="Courier New" w:hAnsi="Courier New" w:cs="Courier New"/>
          <w:sz w:val="18"/>
          <w:szCs w:val="18"/>
          <w:lang w:val="fr-FR"/>
        </w:rPr>
        <w:t>]:tijdstipRegistratie" minOccurs="0"/&gt;</w:t>
      </w:r>
    </w:p>
    <w:p w14:paraId="4371775E" w14:textId="77777777" w:rsidR="00847B52" w:rsidRPr="00970EC6" w:rsidRDefault="00847B52" w:rsidP="004563F8">
      <w:pPr>
        <w:spacing w:after="0"/>
        <w:rPr>
          <w:rFonts w:ascii="Courier New" w:hAnsi="Courier New" w:cs="Courier New"/>
          <w:sz w:val="18"/>
          <w:szCs w:val="18"/>
          <w:lang w:val="fr-FR"/>
        </w:rPr>
      </w:pPr>
      <w:r w:rsidRPr="00970EC6">
        <w:rPr>
          <w:rFonts w:ascii="Courier New" w:hAnsi="Courier New" w:cs="Courier New"/>
          <w:sz w:val="18"/>
          <w:szCs w:val="18"/>
          <w:lang w:val="fr-FR"/>
        </w:rPr>
        <w:tab/>
        <w:t xml:space="preserve">       </w:t>
      </w:r>
      <w:r w:rsidR="00F11433" w:rsidRPr="00970EC6">
        <w:rPr>
          <w:rFonts w:ascii="Courier New" w:hAnsi="Courier New" w:cs="Courier New"/>
          <w:sz w:val="18"/>
          <w:szCs w:val="18"/>
          <w:lang w:val="fr-FR"/>
        </w:rPr>
        <w:t xml:space="preserve"> </w:t>
      </w:r>
      <w:r w:rsidRPr="00970EC6">
        <w:rPr>
          <w:rFonts w:ascii="Courier New" w:hAnsi="Courier New" w:cs="Courier New"/>
          <w:sz w:val="18"/>
          <w:szCs w:val="18"/>
          <w:lang w:val="fr-FR"/>
        </w:rPr>
        <w:t>&lt;element ref="[</w:t>
      </w:r>
      <w:r w:rsidRPr="00970EC6">
        <w:rPr>
          <w:rFonts w:ascii="Courier New" w:hAnsi="Courier New" w:cs="Courier New"/>
          <w:sz w:val="18"/>
          <w:szCs w:val="18"/>
          <w:u w:val="single"/>
          <w:lang w:val="fr-FR"/>
        </w:rPr>
        <w:t>stuf ns prefix</w:t>
      </w:r>
      <w:r w:rsidRPr="00970EC6">
        <w:rPr>
          <w:rFonts w:ascii="Courier New" w:hAnsi="Courier New" w:cs="Courier New"/>
          <w:sz w:val="18"/>
          <w:szCs w:val="18"/>
          <w:lang w:val="fr-FR"/>
        </w:rPr>
        <w:t>]:extraElementen" minOccurs="0"/&gt;</w:t>
      </w:r>
    </w:p>
    <w:p w14:paraId="72FD182D" w14:textId="77777777" w:rsidR="00847B52" w:rsidRPr="00970EC6" w:rsidRDefault="00847B52" w:rsidP="004563F8">
      <w:pPr>
        <w:spacing w:after="0"/>
        <w:rPr>
          <w:rFonts w:ascii="Courier New" w:hAnsi="Courier New" w:cs="Courier New"/>
          <w:sz w:val="18"/>
          <w:szCs w:val="18"/>
          <w:lang w:val="fr-FR"/>
        </w:rPr>
      </w:pPr>
      <w:r w:rsidRPr="00970EC6">
        <w:rPr>
          <w:rFonts w:ascii="Courier New" w:hAnsi="Courier New" w:cs="Courier New"/>
          <w:sz w:val="18"/>
          <w:szCs w:val="18"/>
          <w:lang w:val="fr-FR"/>
        </w:rPr>
        <w:tab/>
        <w:t xml:space="preserve">       </w:t>
      </w:r>
      <w:r w:rsidR="00F11433" w:rsidRPr="00970EC6">
        <w:rPr>
          <w:rFonts w:ascii="Courier New" w:hAnsi="Courier New" w:cs="Courier New"/>
          <w:sz w:val="18"/>
          <w:szCs w:val="18"/>
          <w:lang w:val="fr-FR"/>
        </w:rPr>
        <w:t xml:space="preserve"> </w:t>
      </w:r>
      <w:r w:rsidRPr="00970EC6">
        <w:rPr>
          <w:rFonts w:ascii="Courier New" w:hAnsi="Courier New" w:cs="Courier New"/>
          <w:sz w:val="18"/>
          <w:szCs w:val="18"/>
          <w:lang w:val="fr-FR"/>
        </w:rPr>
        <w:t>&lt;element ref="</w:t>
      </w:r>
      <w:r w:rsidR="009C2CAD" w:rsidRPr="00970EC6">
        <w:rPr>
          <w:rFonts w:ascii="Courier New" w:hAnsi="Courier New" w:cs="Courier New"/>
          <w:sz w:val="18"/>
          <w:szCs w:val="18"/>
          <w:lang w:val="fr-FR"/>
        </w:rPr>
        <w:t>[</w:t>
      </w:r>
      <w:r w:rsidR="009C2CAD" w:rsidRPr="00970EC6">
        <w:rPr>
          <w:rFonts w:ascii="Courier New" w:hAnsi="Courier New" w:cs="Courier New"/>
          <w:sz w:val="18"/>
          <w:szCs w:val="18"/>
          <w:u w:val="single"/>
          <w:lang w:val="fr-FR"/>
        </w:rPr>
        <w:t>stuf ns prefix</w:t>
      </w:r>
      <w:r w:rsidR="009C2CAD" w:rsidRPr="00970EC6">
        <w:rPr>
          <w:rFonts w:ascii="Courier New" w:hAnsi="Courier New" w:cs="Courier New"/>
          <w:sz w:val="18"/>
          <w:szCs w:val="18"/>
          <w:lang w:val="fr-FR"/>
        </w:rPr>
        <w:t>]:</w:t>
      </w:r>
      <w:r w:rsidRPr="00970EC6">
        <w:rPr>
          <w:rFonts w:ascii="Courier New" w:hAnsi="Courier New" w:cs="Courier New"/>
          <w:sz w:val="18"/>
          <w:szCs w:val="18"/>
          <w:lang w:val="fr-FR"/>
        </w:rPr>
        <w:t>aanvullendeElementen" minOccurs="0"/&gt;</w:t>
      </w:r>
    </w:p>
    <w:p w14:paraId="72957E0A" w14:textId="77777777" w:rsidR="00847B52" w:rsidRPr="00970EC6" w:rsidRDefault="00847B52" w:rsidP="004563F8">
      <w:pPr>
        <w:spacing w:after="0"/>
        <w:rPr>
          <w:rFonts w:ascii="Courier New" w:hAnsi="Courier New" w:cs="Courier New"/>
          <w:sz w:val="18"/>
          <w:szCs w:val="18"/>
          <w:lang w:val="fr-FR"/>
        </w:rPr>
      </w:pPr>
      <w:r w:rsidRPr="00970EC6">
        <w:rPr>
          <w:rFonts w:ascii="Courier New" w:hAnsi="Courier New" w:cs="Courier New"/>
          <w:sz w:val="18"/>
          <w:szCs w:val="18"/>
          <w:lang w:val="fr-FR"/>
        </w:rPr>
        <w:tab/>
        <w:t xml:space="preserve">       </w:t>
      </w:r>
      <w:r w:rsidR="00F11433" w:rsidRPr="00970EC6">
        <w:rPr>
          <w:rFonts w:ascii="Courier New" w:hAnsi="Courier New" w:cs="Courier New"/>
          <w:sz w:val="18"/>
          <w:szCs w:val="18"/>
          <w:lang w:val="fr-FR"/>
        </w:rPr>
        <w:t xml:space="preserve"> </w:t>
      </w:r>
      <w:r w:rsidR="00816D4A" w:rsidRPr="00970EC6">
        <w:rPr>
          <w:rFonts w:ascii="Courier New" w:hAnsi="Courier New" w:cs="Courier New"/>
          <w:sz w:val="18"/>
          <w:szCs w:val="18"/>
          <w:lang w:val="fr-FR"/>
        </w:rPr>
        <w:t>[</w:t>
      </w:r>
      <w:r w:rsidRPr="00970EC6">
        <w:rPr>
          <w:rFonts w:ascii="Courier New" w:hAnsi="Courier New" w:cs="Courier New"/>
          <w:sz w:val="18"/>
          <w:szCs w:val="18"/>
          <w:lang w:val="fr-FR"/>
        </w:rPr>
        <w:t xml:space="preserve">&lt;element name ="historieMaterieel" </w:t>
      </w:r>
    </w:p>
    <w:p w14:paraId="6C114409" w14:textId="77777777" w:rsidR="00847B52" w:rsidRPr="00970EC6" w:rsidRDefault="00847B52" w:rsidP="004563F8">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type="[</w:t>
      </w:r>
      <w:r w:rsidRPr="00970EC6">
        <w:rPr>
          <w:rFonts w:ascii="Courier New" w:hAnsi="Courier New" w:cs="Courier New"/>
          <w:sz w:val="18"/>
          <w:szCs w:val="18"/>
          <w:u w:val="single"/>
          <w:lang w:val="fr-FR"/>
        </w:rPr>
        <w:t>ns prefix</w:t>
      </w:r>
      <w:r w:rsidRPr="00970EC6">
        <w:rPr>
          <w:rFonts w:ascii="Courier New" w:hAnsi="Courier New" w:cs="Courier New"/>
          <w:sz w:val="18"/>
          <w:szCs w:val="18"/>
          <w:lang w:val="fr-FR"/>
        </w:rPr>
        <w:t xml:space="preserve">]:[Entiteittype.mnemonic]-basis" </w:t>
      </w:r>
    </w:p>
    <w:p w14:paraId="6D6BF797" w14:textId="77777777" w:rsidR="00847B52" w:rsidRPr="00970EC6" w:rsidRDefault="00847B52" w:rsidP="004563F8">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minOccurs="0"     </w:t>
      </w:r>
    </w:p>
    <w:p w14:paraId="62065277" w14:textId="77777777" w:rsidR="00847B52" w:rsidRPr="00970EC6" w:rsidRDefault="00847B52" w:rsidP="004563F8">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maxOccurs="unbounded"/&gt;</w:t>
      </w:r>
      <w:r w:rsidR="00816D4A" w:rsidRPr="00970EC6">
        <w:rPr>
          <w:rFonts w:ascii="Courier New" w:hAnsi="Courier New" w:cs="Courier New"/>
          <w:sz w:val="18"/>
          <w:szCs w:val="18"/>
          <w:lang w:val="fr-FR"/>
        </w:rPr>
        <w:t>]?</w:t>
      </w:r>
    </w:p>
    <w:p w14:paraId="27968DC0" w14:textId="77777777" w:rsidR="00847B52" w:rsidRPr="00970EC6" w:rsidRDefault="00847B52" w:rsidP="004563F8">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w:t>
      </w:r>
      <w:r w:rsidR="00F11433" w:rsidRPr="00970EC6">
        <w:rPr>
          <w:rFonts w:ascii="Courier New" w:hAnsi="Courier New" w:cs="Courier New"/>
          <w:sz w:val="18"/>
          <w:szCs w:val="18"/>
          <w:lang w:val="fr-FR"/>
        </w:rPr>
        <w:t xml:space="preserve"> </w:t>
      </w:r>
      <w:r w:rsidR="00816D4A" w:rsidRPr="00970EC6">
        <w:rPr>
          <w:rFonts w:ascii="Courier New" w:hAnsi="Courier New" w:cs="Courier New"/>
          <w:sz w:val="18"/>
          <w:szCs w:val="18"/>
          <w:lang w:val="fr-FR"/>
        </w:rPr>
        <w:t>[</w:t>
      </w:r>
      <w:r w:rsidRPr="00970EC6">
        <w:rPr>
          <w:rFonts w:ascii="Courier New" w:hAnsi="Courier New" w:cs="Courier New"/>
          <w:sz w:val="18"/>
          <w:szCs w:val="18"/>
          <w:lang w:val="fr-FR"/>
        </w:rPr>
        <w:t xml:space="preserve">&lt;element name="historieFormeel" </w:t>
      </w:r>
    </w:p>
    <w:p w14:paraId="55C8D584" w14:textId="77777777" w:rsidR="00847B52" w:rsidRPr="00970EC6" w:rsidRDefault="00847B52" w:rsidP="004563F8">
      <w:pPr>
        <w:spacing w:after="0"/>
        <w:rPr>
          <w:rFonts w:ascii="Courier New" w:hAnsi="Courier New" w:cs="Courier New"/>
          <w:sz w:val="18"/>
          <w:szCs w:val="18"/>
          <w:lang w:val="fr-FR"/>
        </w:rPr>
      </w:pPr>
      <w:r w:rsidRPr="00970EC6">
        <w:rPr>
          <w:rFonts w:ascii="Courier New" w:hAnsi="Courier New" w:cs="Courier New"/>
          <w:sz w:val="18"/>
          <w:szCs w:val="18"/>
          <w:lang w:val="fr-FR"/>
        </w:rPr>
        <w:t xml:space="preserve">                       type="[</w:t>
      </w:r>
      <w:r w:rsidRPr="00970EC6">
        <w:rPr>
          <w:rFonts w:ascii="Courier New" w:hAnsi="Courier New" w:cs="Courier New"/>
          <w:sz w:val="18"/>
          <w:szCs w:val="18"/>
          <w:u w:val="single"/>
          <w:lang w:val="fr-FR"/>
        </w:rPr>
        <w:t>ns prefix</w:t>
      </w:r>
      <w:r w:rsidRPr="00970EC6">
        <w:rPr>
          <w:rFonts w:ascii="Courier New" w:hAnsi="Courier New" w:cs="Courier New"/>
          <w:sz w:val="18"/>
          <w:szCs w:val="18"/>
          <w:lang w:val="fr-FR"/>
        </w:rPr>
        <w:t xml:space="preserve">]:[Entiteittype.mnemonic]-basis"  </w:t>
      </w:r>
    </w:p>
    <w:p w14:paraId="14B40FD5" w14:textId="77777777" w:rsidR="00847B52" w:rsidRDefault="00847B52" w:rsidP="0067446D">
      <w:pPr>
        <w:spacing w:after="0"/>
        <w:rPr>
          <w:rFonts w:ascii="Courier New" w:hAnsi="Courier New" w:cs="Courier New"/>
          <w:sz w:val="18"/>
          <w:szCs w:val="18"/>
        </w:rPr>
      </w:pPr>
      <w:r w:rsidRPr="00970EC6">
        <w:rPr>
          <w:rFonts w:ascii="Courier New" w:hAnsi="Courier New" w:cs="Courier New"/>
          <w:sz w:val="18"/>
          <w:szCs w:val="18"/>
          <w:lang w:val="fr-FR"/>
        </w:rPr>
        <w:t xml:space="preserve">                       </w:t>
      </w:r>
      <w:r w:rsidRPr="00096DCD">
        <w:rPr>
          <w:rFonts w:ascii="Courier New" w:hAnsi="Courier New" w:cs="Courier New"/>
          <w:sz w:val="18"/>
          <w:szCs w:val="18"/>
        </w:rPr>
        <w:t>minOccurs="0" maxOccurs=”unbounded”/&gt;</w:t>
      </w:r>
      <w:r w:rsidR="00816D4A">
        <w:rPr>
          <w:rFonts w:ascii="Courier New" w:hAnsi="Courier New" w:cs="Courier New"/>
          <w:sz w:val="18"/>
          <w:szCs w:val="18"/>
        </w:rPr>
        <w:t>]?</w:t>
      </w:r>
    </w:p>
    <w:p w14:paraId="5AD020EA" w14:textId="77777777" w:rsidR="00776DA8" w:rsidRDefault="00776DA8" w:rsidP="0067446D">
      <w:pPr>
        <w:spacing w:after="0"/>
        <w:rPr>
          <w:rFonts w:ascii="Courier New" w:hAnsi="Courier New" w:cs="Courier New"/>
          <w:sz w:val="18"/>
          <w:szCs w:val="18"/>
        </w:rPr>
      </w:pPr>
      <w:r>
        <w:rPr>
          <w:rFonts w:ascii="Courier New" w:hAnsi="Courier New" w:cs="Courier New"/>
          <w:sz w:val="18"/>
          <w:szCs w:val="18"/>
        </w:rPr>
        <w:tab/>
        <w:t xml:space="preserve">       </w:t>
      </w:r>
      <w:r w:rsidR="00F11433">
        <w:rPr>
          <w:rFonts w:ascii="Courier New" w:hAnsi="Courier New" w:cs="Courier New"/>
          <w:sz w:val="18"/>
          <w:szCs w:val="18"/>
        </w:rPr>
        <w:t xml:space="preserve"> </w:t>
      </w:r>
      <w:r>
        <w:rPr>
          <w:rFonts w:ascii="Courier New" w:hAnsi="Courier New" w:cs="Courier New"/>
          <w:sz w:val="18"/>
          <w:szCs w:val="18"/>
        </w:rPr>
        <w:t>[Relatie</w:t>
      </w:r>
      <w:r w:rsidRPr="008420E9">
        <w:rPr>
          <w:rFonts w:ascii="Courier New" w:hAnsi="Courier New" w:cs="Courier New"/>
          <w:sz w:val="18"/>
          <w:szCs w:val="18"/>
        </w:rPr>
        <w:t>*]</w:t>
      </w:r>
    </w:p>
    <w:p w14:paraId="7D8B963C" w14:textId="77777777" w:rsidR="00124DD3" w:rsidRDefault="00124DD3">
      <w:pPr>
        <w:spacing w:after="0"/>
        <w:rPr>
          <w:rFonts w:ascii="Courier New" w:hAnsi="Courier New" w:cs="Courier New"/>
          <w:sz w:val="18"/>
          <w:szCs w:val="18"/>
        </w:rPr>
      </w:pPr>
      <w:r w:rsidRPr="008420E9">
        <w:rPr>
          <w:rFonts w:ascii="Courier New" w:hAnsi="Courier New" w:cs="Courier New"/>
          <w:sz w:val="18"/>
          <w:szCs w:val="18"/>
        </w:rPr>
        <w:t xml:space="preserve">           &lt;/sequence&gt;</w:t>
      </w:r>
    </w:p>
    <w:p w14:paraId="6F0F64D8" w14:textId="77777777" w:rsidR="00776DA8" w:rsidRPr="008420E9" w:rsidRDefault="00776DA8">
      <w:pPr>
        <w:spacing w:after="0"/>
        <w:rPr>
          <w:rFonts w:ascii="Courier New" w:hAnsi="Courier New" w:cs="Courier New"/>
          <w:sz w:val="18"/>
          <w:szCs w:val="18"/>
        </w:rPr>
      </w:pPr>
      <w:r>
        <w:rPr>
          <w:rFonts w:ascii="Courier New" w:hAnsi="Courier New" w:cs="Courier New"/>
          <w:sz w:val="18"/>
          <w:szCs w:val="18"/>
        </w:rPr>
        <w:tab/>
        <w:t xml:space="preserve">    </w:t>
      </w:r>
      <w:r w:rsidRPr="00C05557">
        <w:rPr>
          <w:rFonts w:ascii="Courier New" w:hAnsi="Courier New" w:cs="Courier New"/>
          <w:sz w:val="18"/>
          <w:szCs w:val="18"/>
        </w:rPr>
        <w:t>&lt;attribute ref="</w:t>
      </w:r>
      <w:r>
        <w:rPr>
          <w:rFonts w:ascii="Courier New" w:hAnsi="Courier New" w:cs="Courier New"/>
          <w:sz w:val="18"/>
          <w:szCs w:val="18"/>
        </w:rPr>
        <w:t>[ns prefix]</w:t>
      </w:r>
      <w:r w:rsidRPr="00C05557">
        <w:rPr>
          <w:rFonts w:ascii="Courier New" w:hAnsi="Courier New" w:cs="Courier New"/>
          <w:sz w:val="18"/>
          <w:szCs w:val="18"/>
        </w:rPr>
        <w:t>:entiteittype" fixed="</w:t>
      </w:r>
      <w:r w:rsidRPr="00096DCD">
        <w:rPr>
          <w:rFonts w:ascii="Courier New" w:hAnsi="Courier New" w:cs="Courier New"/>
          <w:sz w:val="18"/>
          <w:szCs w:val="18"/>
        </w:rPr>
        <w:t>[Entiteittype.mnemonic]</w:t>
      </w:r>
      <w:r w:rsidRPr="00C05557">
        <w:rPr>
          <w:rFonts w:ascii="Courier New" w:hAnsi="Courier New" w:cs="Courier New"/>
          <w:sz w:val="18"/>
          <w:szCs w:val="18"/>
        </w:rPr>
        <w:t>"/&gt;</w:t>
      </w:r>
    </w:p>
    <w:p w14:paraId="3C9CA5C9" w14:textId="77777777" w:rsidR="00124DD3" w:rsidRPr="008420E9" w:rsidRDefault="0067446D">
      <w:pPr>
        <w:spacing w:after="0"/>
        <w:rPr>
          <w:rFonts w:ascii="Courier New" w:hAnsi="Courier New" w:cs="Courier New"/>
          <w:sz w:val="18"/>
          <w:szCs w:val="18"/>
        </w:rPr>
      </w:pPr>
      <w:r w:rsidRPr="008420E9">
        <w:rPr>
          <w:rFonts w:ascii="Courier New" w:hAnsi="Courier New" w:cs="Courier New"/>
          <w:sz w:val="18"/>
          <w:szCs w:val="18"/>
        </w:rPr>
        <w:t xml:space="preserve">       &lt;/extension&gt;</w:t>
      </w:r>
      <w:r w:rsidR="00124DD3" w:rsidRPr="008420E9">
        <w:rPr>
          <w:rFonts w:ascii="Courier New" w:hAnsi="Courier New" w:cs="Courier New"/>
          <w:sz w:val="18"/>
          <w:szCs w:val="18"/>
        </w:rPr>
        <w:t xml:space="preserve"> </w:t>
      </w:r>
    </w:p>
    <w:p w14:paraId="6090D879" w14:textId="77777777" w:rsidR="0067446D" w:rsidRPr="008420E9" w:rsidRDefault="0067446D" w:rsidP="00E0770A">
      <w:pPr>
        <w:spacing w:after="0"/>
        <w:rPr>
          <w:rFonts w:ascii="Courier New" w:hAnsi="Courier New" w:cs="Courier New"/>
          <w:sz w:val="18"/>
          <w:szCs w:val="18"/>
        </w:rPr>
      </w:pPr>
      <w:r w:rsidRPr="008420E9">
        <w:rPr>
          <w:rFonts w:ascii="Courier New" w:hAnsi="Courier New" w:cs="Courier New"/>
          <w:sz w:val="18"/>
          <w:szCs w:val="18"/>
        </w:rPr>
        <w:t xml:space="preserve">    &lt;/complexContent&gt;</w:t>
      </w:r>
    </w:p>
    <w:p w14:paraId="2FCD8C99" w14:textId="77777777" w:rsidR="00CA5180" w:rsidRPr="008420E9" w:rsidRDefault="0067446D" w:rsidP="00E0770A">
      <w:pPr>
        <w:spacing w:after="0"/>
        <w:rPr>
          <w:rFonts w:ascii="Courier New" w:hAnsi="Courier New" w:cs="Courier New"/>
          <w:sz w:val="18"/>
          <w:szCs w:val="18"/>
        </w:rPr>
      </w:pPr>
      <w:r w:rsidRPr="008420E9">
        <w:rPr>
          <w:rFonts w:ascii="Courier New" w:hAnsi="Courier New" w:cs="Courier New"/>
          <w:sz w:val="18"/>
          <w:szCs w:val="18"/>
        </w:rPr>
        <w:t>&lt;/complexType&gt;</w:t>
      </w:r>
    </w:p>
    <w:p w14:paraId="7B979FF9" w14:textId="77777777" w:rsidR="00270542" w:rsidRDefault="00650227" w:rsidP="00270542">
      <w:r>
        <w:br/>
      </w:r>
      <w:r w:rsidR="00270542">
        <w:t>Alleen als één van de elementen of groepen een ‘Indicatie authentiek’ gelijk aan Authentiek, Landelijk kerngegeven, Gemeentelijk kerngegeven of Overig  heeft in het subtype of de supertypen waarvan het subtype overerft, dan wordt het element “authentiek” opgenomen in bovenstaand complexType.</w:t>
      </w:r>
    </w:p>
    <w:p w14:paraId="02E0FDDC" w14:textId="77777777" w:rsidR="00270542" w:rsidRDefault="00270542" w:rsidP="00E0770A">
      <w:r>
        <w:t>Alleen als één van de elementen of groepen een ‘Indicatie in onderzoek’ gelijk aan ‘Ja’ heeft in het subtype of de supertypen waarvan het subtype overerft,  dan wordt het element “inOnderzoek” opgenomen in bovenstaand complexType.  Als de waarde van ‘Indicatie in onderzoek’ gelijk is aan ‘Zie groep’ dan wordt het element “inOnderzoek” alleen opgenomen als de waarde in de groep gelijk aan ‘Ja’ is.</w:t>
      </w:r>
      <w:r>
        <w:br/>
      </w:r>
      <w:r w:rsidR="000E6248">
        <w:br/>
      </w:r>
      <w:r w:rsidR="00816D4A" w:rsidRPr="008420E9">
        <w:t xml:space="preserve">Alleen als er op minimaal één van de elementen of groepen </w:t>
      </w:r>
      <w:r w:rsidR="00816D4A">
        <w:t xml:space="preserve">in het subtype of de supertypen waarvan het subtype overerft </w:t>
      </w:r>
      <w:r w:rsidR="00816D4A" w:rsidRPr="008420E9">
        <w:t>materië</w:t>
      </w:r>
      <w:r w:rsidR="00816D4A">
        <w:t>le</w:t>
      </w:r>
      <w:r w:rsidR="00816D4A" w:rsidRPr="008420E9">
        <w:t xml:space="preserve"> historie is gedefinieerd door middel van het attribute meta:materieleHistorie</w:t>
      </w:r>
      <w:r w:rsidR="00816D4A">
        <w:t>=”true</w:t>
      </w:r>
      <w:r w:rsidR="00816D4A" w:rsidRPr="002E05BE">
        <w:t>”, dan moet</w:t>
      </w:r>
      <w:r w:rsidR="00816D4A" w:rsidRPr="008420E9">
        <w:t xml:space="preserve"> in het bovenstaande schema </w:t>
      </w:r>
      <w:r w:rsidR="00816D4A">
        <w:t xml:space="preserve">het </w:t>
      </w:r>
      <w:r w:rsidR="00816D4A" w:rsidRPr="008420E9">
        <w:t xml:space="preserve">“historieMaterieel” aanwezig zijn. Hetzelfde verhaal geldt voor </w:t>
      </w:r>
      <w:r w:rsidR="00816D4A">
        <w:t xml:space="preserve">het </w:t>
      </w:r>
      <w:r w:rsidR="00816D4A" w:rsidRPr="008420E9">
        <w:t xml:space="preserve"> element</w:t>
      </w:r>
      <w:r w:rsidR="00816D4A">
        <w:t xml:space="preserve"> </w:t>
      </w:r>
      <w:r w:rsidR="00816D4A" w:rsidRPr="008420E9">
        <w:t xml:space="preserve">“historieFormeel”. </w:t>
      </w:r>
      <w:r w:rsidR="006302D2">
        <w:t xml:space="preserve"> </w:t>
      </w:r>
    </w:p>
    <w:p w14:paraId="0C7791B4" w14:textId="025D92DA" w:rsidR="00CA5180" w:rsidRPr="008420E9" w:rsidRDefault="000E6248" w:rsidP="00E0770A">
      <w:r>
        <w:t xml:space="preserve">De </w:t>
      </w:r>
      <w:del w:id="446" w:author="Henri Korver" w:date="2017-03-07T20:08:00Z">
        <w:r w:rsidDel="000E59EF">
          <w:delText>kerngegevens</w:delText>
        </w:r>
      </w:del>
      <w:ins w:id="447" w:author="Henri Korver" w:date="2017-03-07T20:08:00Z">
        <w:r w:rsidR="000E59EF">
          <w:t>matchgegevens</w:t>
        </w:r>
      </w:ins>
      <w:r>
        <w:t xml:space="preserve"> van het subtype worden  </w:t>
      </w:r>
      <w:r w:rsidR="00CA5180" w:rsidRPr="008420E9">
        <w:t xml:space="preserve">als volgt </w:t>
      </w:r>
      <w:r>
        <w:t>gegenereerd</w:t>
      </w:r>
      <w:r w:rsidR="00CA5180" w:rsidRPr="008420E9">
        <w:t>:</w:t>
      </w:r>
    </w:p>
    <w:p w14:paraId="621D6362" w14:textId="11E0824E" w:rsidR="00CA5180" w:rsidRPr="008420E9" w:rsidRDefault="00CA5180" w:rsidP="00CA5180">
      <w:pPr>
        <w:spacing w:after="0"/>
        <w:rPr>
          <w:rFonts w:ascii="Courier New" w:hAnsi="Courier New" w:cs="Courier New"/>
          <w:sz w:val="18"/>
          <w:szCs w:val="18"/>
        </w:rPr>
      </w:pPr>
      <w:r w:rsidRPr="008420E9">
        <w:rPr>
          <w:rFonts w:ascii="Courier New" w:hAnsi="Courier New" w:cs="Courier New"/>
          <w:sz w:val="18"/>
          <w:szCs w:val="18"/>
        </w:rPr>
        <w:t>&lt;complexType name="[</w:t>
      </w:r>
      <w:r w:rsidR="00994B12" w:rsidRPr="008420E9">
        <w:rPr>
          <w:rFonts w:ascii="Courier New" w:hAnsi="Courier New" w:cs="Courier New"/>
          <w:sz w:val="18"/>
          <w:szCs w:val="18"/>
          <w:u w:val="single"/>
        </w:rPr>
        <w:t>Entiteittype.mnemonic</w:t>
      </w:r>
      <w:r w:rsidRPr="008420E9">
        <w:rPr>
          <w:rFonts w:ascii="Courier New" w:hAnsi="Courier New" w:cs="Courier New"/>
          <w:sz w:val="18"/>
          <w:szCs w:val="18"/>
        </w:rPr>
        <w:t>]-</w:t>
      </w:r>
      <w:del w:id="448" w:author="Henri Korver" w:date="2017-03-07T20:08:00Z">
        <w:r w:rsidRPr="008420E9" w:rsidDel="000E59EF">
          <w:rPr>
            <w:rFonts w:ascii="Courier New" w:hAnsi="Courier New" w:cs="Courier New"/>
            <w:sz w:val="18"/>
            <w:szCs w:val="18"/>
          </w:rPr>
          <w:delText>kerngegevens</w:delText>
        </w:r>
      </w:del>
      <w:ins w:id="449" w:author="Henri Korver" w:date="2017-03-07T20:08:00Z">
        <w:r w:rsidR="000E59EF">
          <w:rPr>
            <w:rFonts w:ascii="Courier New" w:hAnsi="Courier New" w:cs="Courier New"/>
            <w:sz w:val="18"/>
            <w:szCs w:val="18"/>
          </w:rPr>
          <w:t>matchgegevens</w:t>
        </w:r>
      </w:ins>
      <w:r w:rsidRPr="008420E9">
        <w:rPr>
          <w:rFonts w:ascii="Courier New" w:hAnsi="Courier New" w:cs="Courier New"/>
          <w:sz w:val="18"/>
          <w:szCs w:val="18"/>
        </w:rPr>
        <w:t>"&gt;</w:t>
      </w:r>
    </w:p>
    <w:p w14:paraId="1C7A91E4" w14:textId="77777777" w:rsidR="00CA5180" w:rsidRPr="008420E9" w:rsidRDefault="00CA5180" w:rsidP="00CA5180">
      <w:pPr>
        <w:spacing w:after="0"/>
        <w:rPr>
          <w:rFonts w:ascii="Courier New" w:hAnsi="Courier New" w:cs="Courier New"/>
          <w:sz w:val="18"/>
          <w:szCs w:val="18"/>
        </w:rPr>
      </w:pPr>
      <w:r w:rsidRPr="008420E9">
        <w:rPr>
          <w:rFonts w:ascii="Courier New" w:hAnsi="Courier New" w:cs="Courier New"/>
          <w:sz w:val="18"/>
          <w:szCs w:val="18"/>
        </w:rPr>
        <w:t xml:space="preserve">    &lt;complexContent&gt;</w:t>
      </w:r>
    </w:p>
    <w:p w14:paraId="253BA694" w14:textId="77777777" w:rsidR="00CA5180" w:rsidRPr="008420E9" w:rsidRDefault="00CA5180" w:rsidP="00CA5180">
      <w:pPr>
        <w:spacing w:after="0"/>
        <w:rPr>
          <w:rFonts w:ascii="Courier New" w:hAnsi="Courier New" w:cs="Courier New"/>
          <w:sz w:val="18"/>
          <w:szCs w:val="18"/>
        </w:rPr>
      </w:pPr>
      <w:r w:rsidRPr="008420E9">
        <w:rPr>
          <w:rFonts w:ascii="Courier New" w:hAnsi="Courier New" w:cs="Courier New"/>
          <w:sz w:val="18"/>
          <w:szCs w:val="18"/>
        </w:rPr>
        <w:t xml:space="preserve">        &lt;restriction base="[</w:t>
      </w:r>
      <w:r w:rsidRPr="008420E9">
        <w:rPr>
          <w:rFonts w:ascii="Courier New" w:hAnsi="Courier New" w:cs="Courier New"/>
          <w:sz w:val="18"/>
          <w:szCs w:val="18"/>
          <w:u w:val="single"/>
        </w:rPr>
        <w:t>ns prefix</w:t>
      </w:r>
      <w:r w:rsidRPr="008420E9">
        <w:rPr>
          <w:rFonts w:ascii="Courier New" w:hAnsi="Courier New" w:cs="Courier New"/>
          <w:sz w:val="18"/>
          <w:szCs w:val="18"/>
        </w:rPr>
        <w:t>]:[</w:t>
      </w:r>
      <w:r w:rsidR="00994B12" w:rsidRPr="008420E9">
        <w:rPr>
          <w:rFonts w:ascii="Courier New" w:hAnsi="Courier New" w:cs="Courier New"/>
          <w:sz w:val="18"/>
          <w:szCs w:val="18"/>
          <w:u w:val="single"/>
        </w:rPr>
        <w:t>Entiteittype.mnemonic</w:t>
      </w:r>
      <w:r w:rsidRPr="008420E9">
        <w:rPr>
          <w:rFonts w:ascii="Courier New" w:hAnsi="Courier New" w:cs="Courier New"/>
          <w:sz w:val="18"/>
          <w:szCs w:val="18"/>
        </w:rPr>
        <w:t>]-basis"&gt;</w:t>
      </w:r>
    </w:p>
    <w:p w14:paraId="7C7251EE" w14:textId="77777777" w:rsidR="00CA5180" w:rsidRPr="008420E9" w:rsidRDefault="00CA5180" w:rsidP="00CA5180">
      <w:pPr>
        <w:spacing w:after="0"/>
        <w:rPr>
          <w:rFonts w:ascii="Courier New" w:hAnsi="Courier New" w:cs="Courier New"/>
          <w:sz w:val="18"/>
          <w:szCs w:val="18"/>
        </w:rPr>
      </w:pPr>
      <w:r w:rsidRPr="008420E9">
        <w:rPr>
          <w:rFonts w:ascii="Courier New" w:hAnsi="Courier New" w:cs="Courier New"/>
          <w:sz w:val="18"/>
          <w:szCs w:val="18"/>
        </w:rPr>
        <w:tab/>
        <w:t xml:space="preserve">     &lt;sequence&gt;</w:t>
      </w:r>
    </w:p>
    <w:p w14:paraId="48BE1351" w14:textId="77777777" w:rsidR="00CA5180" w:rsidRPr="008420E9" w:rsidRDefault="00CA5180" w:rsidP="00CA5180">
      <w:pPr>
        <w:spacing w:after="0"/>
        <w:rPr>
          <w:rFonts w:ascii="Courier New" w:hAnsi="Courier New" w:cs="Courier New"/>
          <w:sz w:val="18"/>
          <w:szCs w:val="18"/>
        </w:rPr>
      </w:pPr>
      <w:r w:rsidRPr="008420E9">
        <w:rPr>
          <w:rFonts w:ascii="Courier New" w:hAnsi="Courier New" w:cs="Courier New"/>
          <w:sz w:val="18"/>
          <w:szCs w:val="18"/>
        </w:rPr>
        <w:tab/>
        <w:t xml:space="preserve">    </w:t>
      </w:r>
      <w:r w:rsidRPr="008420E9">
        <w:rPr>
          <w:rFonts w:ascii="Courier New" w:hAnsi="Courier New" w:cs="Courier New"/>
          <w:sz w:val="18"/>
          <w:szCs w:val="18"/>
        </w:rPr>
        <w:tab/>
        <w:t xml:space="preserve"> [(</w:t>
      </w:r>
      <w:r w:rsidR="00994B12" w:rsidRPr="008420E9">
        <w:rPr>
          <w:rFonts w:ascii="Courier New" w:hAnsi="Courier New" w:cs="Courier New"/>
          <w:sz w:val="18"/>
          <w:szCs w:val="18"/>
          <w:u w:val="single"/>
        </w:rPr>
        <w:t>Element</w:t>
      </w:r>
      <w:r w:rsidRPr="008420E9">
        <w:rPr>
          <w:rFonts w:ascii="Courier New" w:hAnsi="Courier New" w:cs="Courier New"/>
          <w:sz w:val="18"/>
          <w:szCs w:val="18"/>
        </w:rPr>
        <w:t xml:space="preserve"> | </w:t>
      </w:r>
      <w:r w:rsidR="00994B12" w:rsidRPr="008420E9">
        <w:rPr>
          <w:rFonts w:ascii="Courier New" w:hAnsi="Courier New" w:cs="Courier New"/>
          <w:sz w:val="18"/>
          <w:szCs w:val="18"/>
          <w:u w:val="single"/>
        </w:rPr>
        <w:t>Groep</w:t>
      </w:r>
      <w:r w:rsidRPr="008420E9">
        <w:rPr>
          <w:rFonts w:ascii="Courier New" w:hAnsi="Courier New" w:cs="Courier New"/>
          <w:sz w:val="18"/>
          <w:szCs w:val="18"/>
        </w:rPr>
        <w:t xml:space="preserve"> | </w:t>
      </w:r>
      <w:r w:rsidR="00994B12" w:rsidRPr="008420E9">
        <w:rPr>
          <w:rFonts w:ascii="Courier New" w:hAnsi="Courier New" w:cs="Courier New"/>
          <w:sz w:val="18"/>
          <w:szCs w:val="18"/>
          <w:u w:val="single"/>
        </w:rPr>
        <w:t>Relatie</w:t>
      </w:r>
      <w:r w:rsidRPr="008420E9">
        <w:rPr>
          <w:rFonts w:ascii="Courier New" w:hAnsi="Courier New" w:cs="Courier New"/>
          <w:sz w:val="18"/>
          <w:szCs w:val="18"/>
        </w:rPr>
        <w:t>)*]</w:t>
      </w:r>
    </w:p>
    <w:p w14:paraId="3EF7EE02" w14:textId="77777777" w:rsidR="00CA5180" w:rsidRDefault="00CA5180" w:rsidP="00CA5180">
      <w:pPr>
        <w:spacing w:after="0"/>
        <w:rPr>
          <w:rFonts w:ascii="Courier New" w:hAnsi="Courier New" w:cs="Courier New"/>
          <w:sz w:val="18"/>
          <w:szCs w:val="18"/>
        </w:rPr>
      </w:pPr>
      <w:r w:rsidRPr="008420E9">
        <w:rPr>
          <w:rFonts w:ascii="Courier New" w:hAnsi="Courier New" w:cs="Courier New"/>
          <w:sz w:val="18"/>
          <w:szCs w:val="18"/>
        </w:rPr>
        <w:tab/>
        <w:t xml:space="preserve">     &lt;/sequence&gt;</w:t>
      </w:r>
    </w:p>
    <w:p w14:paraId="48728590" w14:textId="77777777" w:rsidR="0048341F" w:rsidRPr="008420E9" w:rsidRDefault="0048341F" w:rsidP="00CA5180">
      <w:pPr>
        <w:spacing w:after="0"/>
        <w:rPr>
          <w:rFonts w:ascii="Courier New" w:hAnsi="Courier New" w:cs="Courier New"/>
          <w:sz w:val="18"/>
          <w:szCs w:val="18"/>
        </w:rPr>
      </w:pPr>
      <w:r>
        <w:rPr>
          <w:rFonts w:ascii="Courier New" w:hAnsi="Courier New" w:cs="Courier New"/>
          <w:sz w:val="18"/>
          <w:szCs w:val="18"/>
        </w:rPr>
        <w:lastRenderedPageBreak/>
        <w:tab/>
        <w:t xml:space="preserve">     </w:t>
      </w:r>
      <w:r w:rsidRPr="008420E9">
        <w:rPr>
          <w:rFonts w:ascii="Courier New" w:hAnsi="Courier New" w:cs="Courier New"/>
          <w:sz w:val="18"/>
          <w:szCs w:val="18"/>
        </w:rPr>
        <w:t xml:space="preserve">&lt;attribute </w:t>
      </w:r>
      <w:r>
        <w:rPr>
          <w:rFonts w:ascii="Courier New" w:hAnsi="Courier New" w:cs="Courier New"/>
          <w:sz w:val="18"/>
          <w:szCs w:val="18"/>
        </w:rPr>
        <w:t>ref</w:t>
      </w:r>
      <w:r w:rsidRPr="008420E9">
        <w:rPr>
          <w:rFonts w:ascii="Courier New" w:hAnsi="Courier New" w:cs="Courier New"/>
          <w:sz w:val="18"/>
          <w:szCs w:val="18"/>
        </w:rPr>
        <w:t>="[</w:t>
      </w:r>
      <w:r w:rsidRPr="008420E9">
        <w:rPr>
          <w:rFonts w:ascii="Courier New" w:hAnsi="Courier New" w:cs="Courier New"/>
          <w:sz w:val="18"/>
          <w:szCs w:val="18"/>
          <w:u w:val="single"/>
        </w:rPr>
        <w:t>ns prefix</w:t>
      </w:r>
      <w:r w:rsidRPr="008420E9">
        <w:rPr>
          <w:rFonts w:ascii="Courier New" w:hAnsi="Courier New" w:cs="Courier New"/>
          <w:sz w:val="18"/>
          <w:szCs w:val="18"/>
        </w:rPr>
        <w:t>]</w:t>
      </w:r>
      <w:r>
        <w:rPr>
          <w:rFonts w:ascii="Courier New" w:hAnsi="Courier New" w:cs="Courier New"/>
          <w:sz w:val="18"/>
          <w:szCs w:val="18"/>
        </w:rPr>
        <w:t>:</w:t>
      </w:r>
      <w:r w:rsidRPr="008420E9">
        <w:rPr>
          <w:rFonts w:ascii="Courier New" w:hAnsi="Courier New" w:cs="Courier New"/>
          <w:sz w:val="18"/>
          <w:szCs w:val="18"/>
        </w:rPr>
        <w:t xml:space="preserve">entiteittype" </w:t>
      </w:r>
      <w:r>
        <w:rPr>
          <w:rFonts w:ascii="Courier New" w:hAnsi="Courier New" w:cs="Courier New"/>
          <w:sz w:val="18"/>
          <w:szCs w:val="18"/>
        </w:rPr>
        <w:t>fixed</w:t>
      </w:r>
      <w:r w:rsidRPr="008420E9">
        <w:rPr>
          <w:rFonts w:ascii="Courier New" w:hAnsi="Courier New" w:cs="Courier New"/>
          <w:sz w:val="18"/>
          <w:szCs w:val="18"/>
        </w:rPr>
        <w:t>="</w:t>
      </w:r>
      <w:r w:rsidRPr="002E407C">
        <w:rPr>
          <w:rFonts w:ascii="Courier New" w:hAnsi="Courier New" w:cs="Courier New"/>
          <w:sz w:val="18"/>
          <w:szCs w:val="18"/>
        </w:rPr>
        <w:t>[</w:t>
      </w:r>
      <w:r w:rsidRPr="008420E9">
        <w:rPr>
          <w:rFonts w:ascii="Courier New" w:hAnsi="Courier New" w:cs="Courier New"/>
          <w:sz w:val="18"/>
          <w:szCs w:val="18"/>
          <w:u w:val="single"/>
        </w:rPr>
        <w:t>Entiteittype.mnemonic</w:t>
      </w:r>
      <w:r w:rsidRPr="002E407C">
        <w:rPr>
          <w:rFonts w:ascii="Courier New" w:hAnsi="Courier New" w:cs="Courier New"/>
          <w:sz w:val="18"/>
          <w:szCs w:val="18"/>
        </w:rPr>
        <w:t>]</w:t>
      </w:r>
      <w:r w:rsidRPr="008420E9">
        <w:rPr>
          <w:rFonts w:ascii="Courier New" w:hAnsi="Courier New" w:cs="Courier New"/>
          <w:sz w:val="18"/>
          <w:szCs w:val="18"/>
        </w:rPr>
        <w:br/>
        <w:t xml:space="preserve">                      </w:t>
      </w:r>
      <w:r>
        <w:rPr>
          <w:rFonts w:ascii="Courier New" w:hAnsi="Courier New" w:cs="Courier New"/>
          <w:sz w:val="18"/>
          <w:szCs w:val="18"/>
        </w:rPr>
        <w:t xml:space="preserve"> </w:t>
      </w:r>
      <w:r w:rsidRPr="008420E9">
        <w:rPr>
          <w:rFonts w:ascii="Courier New" w:hAnsi="Courier New" w:cs="Courier New"/>
          <w:sz w:val="18"/>
          <w:szCs w:val="18"/>
        </w:rPr>
        <w:t>use="required"/&gt;</w:t>
      </w:r>
    </w:p>
    <w:p w14:paraId="6C7AC00C" w14:textId="77777777" w:rsidR="00EE1152" w:rsidRPr="00970EC6" w:rsidRDefault="00EE1152" w:rsidP="008A02FC">
      <w:pPr>
        <w:spacing w:after="0"/>
        <w:rPr>
          <w:rFonts w:ascii="Courier New" w:hAnsi="Courier New" w:cs="Courier New"/>
          <w:sz w:val="18"/>
          <w:szCs w:val="18"/>
          <w:lang w:val="en-GB"/>
        </w:rPr>
      </w:pPr>
      <w:r>
        <w:rPr>
          <w:rFonts w:ascii="Courier New" w:hAnsi="Courier New" w:cs="Courier New"/>
          <w:sz w:val="18"/>
          <w:szCs w:val="18"/>
        </w:rPr>
        <w:t xml:space="preserve">            </w:t>
      </w:r>
      <w:r w:rsidRPr="00970EC6">
        <w:rPr>
          <w:rFonts w:ascii="Courier New" w:hAnsi="Courier New" w:cs="Courier New"/>
          <w:sz w:val="18"/>
          <w:szCs w:val="18"/>
          <w:lang w:val="en-GB"/>
        </w:rPr>
        <w:t>&lt;attribute name="scope" type="[</w:t>
      </w:r>
      <w:r w:rsidRPr="00970EC6">
        <w:rPr>
          <w:rFonts w:ascii="Courier New" w:hAnsi="Courier New" w:cs="Courier New"/>
          <w:sz w:val="18"/>
          <w:szCs w:val="18"/>
          <w:u w:val="single"/>
          <w:lang w:val="en-GB"/>
        </w:rPr>
        <w:t>stuf ns prefix</w:t>
      </w:r>
      <w:r w:rsidRPr="00970EC6">
        <w:rPr>
          <w:rFonts w:ascii="Courier New" w:hAnsi="Courier New" w:cs="Courier New"/>
          <w:sz w:val="18"/>
          <w:szCs w:val="18"/>
          <w:lang w:val="en-GB"/>
        </w:rPr>
        <w:t xml:space="preserve">]:StUFScope"  </w:t>
      </w:r>
      <w:r w:rsidRPr="00970EC6">
        <w:rPr>
          <w:rFonts w:ascii="Courier New" w:hAnsi="Courier New" w:cs="Courier New"/>
          <w:sz w:val="18"/>
          <w:szCs w:val="18"/>
          <w:lang w:val="en-GB"/>
        </w:rPr>
        <w:br/>
        <w:t xml:space="preserve">                   use="prohibited"/&gt;</w:t>
      </w:r>
    </w:p>
    <w:p w14:paraId="3C268B4A" w14:textId="77777777" w:rsidR="00CA5180" w:rsidRPr="008420E9" w:rsidRDefault="00CA5180" w:rsidP="00CA5180">
      <w:pPr>
        <w:spacing w:after="0"/>
        <w:rPr>
          <w:rFonts w:ascii="Courier New" w:hAnsi="Courier New" w:cs="Courier New"/>
          <w:sz w:val="18"/>
          <w:szCs w:val="18"/>
        </w:rPr>
      </w:pPr>
      <w:r w:rsidRPr="00970EC6">
        <w:rPr>
          <w:rFonts w:ascii="Courier New" w:hAnsi="Courier New" w:cs="Courier New"/>
          <w:sz w:val="18"/>
          <w:szCs w:val="18"/>
          <w:lang w:val="en-GB"/>
        </w:rPr>
        <w:tab/>
        <w:t xml:space="preserve">  </w:t>
      </w:r>
      <w:r w:rsidRPr="008420E9">
        <w:rPr>
          <w:rFonts w:ascii="Courier New" w:hAnsi="Courier New" w:cs="Courier New"/>
          <w:sz w:val="18"/>
          <w:szCs w:val="18"/>
        </w:rPr>
        <w:t>&lt;/restriction&gt;</w:t>
      </w:r>
    </w:p>
    <w:p w14:paraId="2DBA6456" w14:textId="77777777" w:rsidR="00CA5180" w:rsidRPr="008420E9" w:rsidRDefault="00CA5180" w:rsidP="00CA5180">
      <w:pPr>
        <w:spacing w:after="0"/>
        <w:rPr>
          <w:rFonts w:ascii="Courier New" w:hAnsi="Courier New" w:cs="Courier New"/>
          <w:sz w:val="18"/>
          <w:szCs w:val="18"/>
        </w:rPr>
      </w:pPr>
      <w:r w:rsidRPr="008420E9">
        <w:rPr>
          <w:rFonts w:ascii="Courier New" w:hAnsi="Courier New" w:cs="Courier New"/>
          <w:sz w:val="18"/>
          <w:szCs w:val="18"/>
        </w:rPr>
        <w:t xml:space="preserve">    &lt;/complexContent&gt;</w:t>
      </w:r>
    </w:p>
    <w:p w14:paraId="62A7F189" w14:textId="77777777" w:rsidR="0067446D" w:rsidRDefault="00545C16" w:rsidP="00E0770A">
      <w:pPr>
        <w:spacing w:after="0"/>
        <w:rPr>
          <w:rFonts w:ascii="Courier New" w:hAnsi="Courier New" w:cs="Courier New"/>
          <w:sz w:val="18"/>
          <w:szCs w:val="18"/>
        </w:rPr>
      </w:pPr>
      <w:r w:rsidRPr="008420E9">
        <w:rPr>
          <w:rFonts w:ascii="Courier New" w:hAnsi="Courier New" w:cs="Courier New"/>
          <w:sz w:val="18"/>
          <w:szCs w:val="18"/>
        </w:rPr>
        <w:t>&lt;/complexType&gt;</w:t>
      </w:r>
    </w:p>
    <w:p w14:paraId="5FE9FABF" w14:textId="77777777" w:rsidR="00EF0029" w:rsidRDefault="00EF0029" w:rsidP="00E0770A">
      <w:pPr>
        <w:spacing w:after="0"/>
        <w:rPr>
          <w:rFonts w:ascii="Courier New" w:hAnsi="Courier New" w:cs="Courier New"/>
          <w:sz w:val="18"/>
          <w:szCs w:val="18"/>
        </w:rPr>
      </w:pPr>
    </w:p>
    <w:p w14:paraId="2E455365" w14:textId="58AC69BA" w:rsidR="00EF0029" w:rsidRPr="008420E9" w:rsidRDefault="00EF0029" w:rsidP="00C05557">
      <w:r>
        <w:t xml:space="preserve">Alleen die </w:t>
      </w:r>
      <w:r w:rsidRPr="008420E9">
        <w:t>elementen, groepen en relaties in de restriction van het bovenstaande complex</w:t>
      </w:r>
      <w:r w:rsidR="00783332">
        <w:t>T</w:t>
      </w:r>
      <w:r w:rsidRPr="008420E9">
        <w:t>ype</w:t>
      </w:r>
      <w:r w:rsidR="00783332">
        <w:t xml:space="preserve"> </w:t>
      </w:r>
      <w:r>
        <w:t xml:space="preserve">die behoren tot de </w:t>
      </w:r>
      <w:del w:id="450" w:author="Henri Korver" w:date="2017-03-07T20:08:00Z">
        <w:r w:rsidR="00BF6F25" w:rsidDel="000E59EF">
          <w:delText>kerngegevens</w:delText>
        </w:r>
      </w:del>
      <w:ins w:id="451" w:author="Henri Korver" w:date="2017-03-07T20:08:00Z">
        <w:r w:rsidR="000E59EF">
          <w:t>matchgegevens</w:t>
        </w:r>
      </w:ins>
      <w:r>
        <w:t xml:space="preserve"> ( </w:t>
      </w:r>
      <w:r w:rsidR="00783332">
        <w:t xml:space="preserve">‘Indicatie kerngegeven’ is </w:t>
      </w:r>
      <w:r>
        <w:t xml:space="preserve">gelijk aan </w:t>
      </w:r>
      <w:r w:rsidR="00783332">
        <w:t>‘Ja’</w:t>
      </w:r>
      <w:r>
        <w:t>)</w:t>
      </w:r>
      <w:r w:rsidR="00D77E53">
        <w:t xml:space="preserve"> worden gegenereerd</w:t>
      </w:r>
      <w:r>
        <w:t>. Bovendien  kunnen</w:t>
      </w:r>
      <w:r w:rsidR="00783332">
        <w:t xml:space="preserve"> </w:t>
      </w:r>
      <w:r>
        <w:t xml:space="preserve">de elementen, groepen en relaties afkomstig zijn uit </w:t>
      </w:r>
      <w:r w:rsidR="00D77E53">
        <w:t xml:space="preserve">een </w:t>
      </w:r>
      <w:r w:rsidR="00BF6F25">
        <w:t>hiërarchie</w:t>
      </w:r>
      <w:r w:rsidR="00D77E53">
        <w:t xml:space="preserve"> van één of meer supertypen. Deze moeten in de volgorde van overerving staan</w:t>
      </w:r>
      <w:r w:rsidR="00ED061B">
        <w:t xml:space="preserve"> anders zal </w:t>
      </w:r>
      <w:r w:rsidR="00783332">
        <w:t xml:space="preserve">het </w:t>
      </w:r>
      <w:r w:rsidR="00ED061B">
        <w:t>leiden tot een validatiefout van XML Schema.</w:t>
      </w:r>
    </w:p>
    <w:p w14:paraId="349D13A6" w14:textId="77777777" w:rsidR="000B7ECC" w:rsidRDefault="006302D2" w:rsidP="00151725">
      <w:pPr>
        <w:pStyle w:val="Kop1"/>
      </w:pPr>
      <w:r>
        <w:br w:type="page"/>
      </w:r>
      <w:r w:rsidR="000B7ECC">
        <w:lastRenderedPageBreak/>
        <w:t xml:space="preserve">Appendix A: </w:t>
      </w:r>
      <w:r w:rsidR="000B7ECC" w:rsidRPr="008C48A7">
        <w:t>Regels voor materiële en formele historie</w:t>
      </w:r>
    </w:p>
    <w:p w14:paraId="09078580" w14:textId="77777777" w:rsidR="000B7ECC" w:rsidRDefault="000B7ECC" w:rsidP="004324CD">
      <w:pPr>
        <w:pStyle w:val="Kop2"/>
      </w:pPr>
      <w:r>
        <w:t>Regels voor fundamentele entiteiten</w:t>
      </w:r>
    </w:p>
    <w:p w14:paraId="009929D7" w14:textId="77777777" w:rsidR="000B7ECC" w:rsidRPr="00914D0A" w:rsidRDefault="000B7ECC" w:rsidP="004324CD"/>
    <w:tbl>
      <w:tblPr>
        <w:tblStyle w:val="Tabelraster"/>
        <w:tblW w:w="0" w:type="auto"/>
        <w:tblLook w:val="04A0" w:firstRow="1" w:lastRow="0" w:firstColumn="1" w:lastColumn="0" w:noHBand="0" w:noVBand="1"/>
      </w:tblPr>
      <w:tblGrid>
        <w:gridCol w:w="675"/>
        <w:gridCol w:w="8537"/>
      </w:tblGrid>
      <w:tr w:rsidR="000B7ECC" w:rsidRPr="00F86F27" w14:paraId="2B06EA26" w14:textId="77777777" w:rsidTr="00E43900">
        <w:tc>
          <w:tcPr>
            <w:tcW w:w="675" w:type="dxa"/>
          </w:tcPr>
          <w:p w14:paraId="0EE6C246" w14:textId="77777777" w:rsidR="000B7ECC" w:rsidRPr="00F86F27" w:rsidRDefault="000B7ECC" w:rsidP="00E43900">
            <w:pPr>
              <w:pStyle w:val="Geenafstand"/>
            </w:pPr>
            <w:r w:rsidRPr="00F86F27">
              <w:t>F1</w:t>
            </w:r>
          </w:p>
        </w:tc>
        <w:tc>
          <w:tcPr>
            <w:tcW w:w="8537" w:type="dxa"/>
          </w:tcPr>
          <w:p w14:paraId="45B7AE81" w14:textId="77777777" w:rsidR="000B7ECC" w:rsidRPr="00970EC6" w:rsidRDefault="000B7ECC" w:rsidP="00E43900">
            <w:pPr>
              <w:pStyle w:val="Geenafstand"/>
              <w:rPr>
                <w:lang w:val="nl-NL"/>
              </w:rPr>
            </w:pPr>
            <w:r w:rsidRPr="00970EC6">
              <w:rPr>
                <w:lang w:val="nl-NL"/>
              </w:rPr>
              <w:t>Binnen elke fundamentele entiteit zijn de volgende elementen aanwezig:</w:t>
            </w:r>
          </w:p>
          <w:p w14:paraId="32AE5D40" w14:textId="77777777" w:rsidR="000B7ECC" w:rsidRPr="00F86F27" w:rsidRDefault="000B7ECC" w:rsidP="000B7ECC">
            <w:pPr>
              <w:pStyle w:val="Geenafstand"/>
              <w:numPr>
                <w:ilvl w:val="0"/>
                <w:numId w:val="17"/>
              </w:numPr>
            </w:pPr>
            <w:r w:rsidRPr="00F86F27">
              <w:t>tijdstipRegistratie</w:t>
            </w:r>
          </w:p>
          <w:p w14:paraId="663C1BE4" w14:textId="77777777" w:rsidR="000B7ECC" w:rsidRPr="00F86F27" w:rsidRDefault="000B7ECC" w:rsidP="000B7ECC">
            <w:pPr>
              <w:pStyle w:val="Geenafstand"/>
              <w:numPr>
                <w:ilvl w:val="0"/>
                <w:numId w:val="17"/>
              </w:numPr>
            </w:pPr>
            <w:r w:rsidRPr="00F86F27">
              <w:t>tijdvakGeldigheid</w:t>
            </w:r>
          </w:p>
        </w:tc>
      </w:tr>
      <w:tr w:rsidR="000B7ECC" w:rsidRPr="00F86F27" w14:paraId="63A0D248" w14:textId="77777777" w:rsidTr="00E43900">
        <w:tc>
          <w:tcPr>
            <w:tcW w:w="675" w:type="dxa"/>
          </w:tcPr>
          <w:p w14:paraId="435171FF" w14:textId="77777777" w:rsidR="000B7ECC" w:rsidRPr="00F86F27" w:rsidRDefault="000B7ECC" w:rsidP="00E43900">
            <w:pPr>
              <w:pStyle w:val="Geenafstand"/>
            </w:pPr>
            <w:r w:rsidRPr="00F86F27">
              <w:t>F2</w:t>
            </w:r>
          </w:p>
        </w:tc>
        <w:tc>
          <w:tcPr>
            <w:tcW w:w="8537" w:type="dxa"/>
          </w:tcPr>
          <w:p w14:paraId="268F1456" w14:textId="77777777" w:rsidR="000B7ECC" w:rsidRPr="00970EC6" w:rsidRDefault="000B7ECC" w:rsidP="00E43900">
            <w:pPr>
              <w:pStyle w:val="Geenafstand"/>
              <w:rPr>
                <w:lang w:val="nl-NL"/>
              </w:rPr>
            </w:pPr>
            <w:r w:rsidRPr="00970EC6">
              <w:rPr>
                <w:lang w:val="nl-NL"/>
              </w:rPr>
              <w:t>Als voor een fundamentele entiteit geldt:</w:t>
            </w:r>
          </w:p>
          <w:p w14:paraId="5A0BF2C5" w14:textId="77777777" w:rsidR="000B7ECC" w:rsidRPr="00970EC6" w:rsidRDefault="000B7ECC" w:rsidP="000B7ECC">
            <w:pPr>
              <w:pStyle w:val="Geenafstand"/>
              <w:numPr>
                <w:ilvl w:val="0"/>
                <w:numId w:val="18"/>
              </w:numPr>
              <w:rPr>
                <w:lang w:val="nl-NL"/>
              </w:rPr>
            </w:pPr>
            <w:r w:rsidRPr="00970EC6">
              <w:rPr>
                <w:lang w:val="nl-NL"/>
              </w:rPr>
              <w:t>er is materiële historie gedefinieerd op minimaal één van de eigenschappen</w:t>
            </w:r>
          </w:p>
          <w:p w14:paraId="176D4D01" w14:textId="77777777" w:rsidR="000B7ECC" w:rsidRPr="00970EC6" w:rsidRDefault="000B7ECC" w:rsidP="00E43900">
            <w:pPr>
              <w:pStyle w:val="Geenafstand"/>
              <w:rPr>
                <w:lang w:val="nl-NL"/>
              </w:rPr>
            </w:pPr>
            <w:r w:rsidRPr="00970EC6">
              <w:rPr>
                <w:lang w:val="nl-NL"/>
              </w:rPr>
              <w:t>Dan zijn de volgende elementen aanwezig:</w:t>
            </w:r>
          </w:p>
          <w:p w14:paraId="572FE63F" w14:textId="77777777" w:rsidR="000B7ECC" w:rsidRPr="00F86F27" w:rsidRDefault="000B7ECC" w:rsidP="000B7ECC">
            <w:pPr>
              <w:pStyle w:val="Geenafstand"/>
              <w:numPr>
                <w:ilvl w:val="0"/>
                <w:numId w:val="18"/>
              </w:numPr>
            </w:pPr>
            <w:r w:rsidRPr="00F86F27">
              <w:t>historieMaterieel</w:t>
            </w:r>
          </w:p>
        </w:tc>
      </w:tr>
      <w:tr w:rsidR="000B7ECC" w:rsidRPr="00F86F27" w14:paraId="0E48C521" w14:textId="77777777" w:rsidTr="00E43900">
        <w:tc>
          <w:tcPr>
            <w:tcW w:w="675" w:type="dxa"/>
          </w:tcPr>
          <w:p w14:paraId="2BAFF45E" w14:textId="77777777" w:rsidR="000B7ECC" w:rsidRPr="00F86F27" w:rsidRDefault="000B7ECC" w:rsidP="00E43900">
            <w:pPr>
              <w:pStyle w:val="Geenafstand"/>
            </w:pPr>
            <w:r w:rsidRPr="00F86F27">
              <w:t>F3</w:t>
            </w:r>
          </w:p>
        </w:tc>
        <w:tc>
          <w:tcPr>
            <w:tcW w:w="8537" w:type="dxa"/>
          </w:tcPr>
          <w:p w14:paraId="183E7652" w14:textId="77777777" w:rsidR="000B7ECC" w:rsidRPr="00970EC6" w:rsidRDefault="000B7ECC" w:rsidP="00E43900">
            <w:pPr>
              <w:pStyle w:val="Geenafstand"/>
              <w:rPr>
                <w:lang w:val="nl-NL"/>
              </w:rPr>
            </w:pPr>
            <w:r w:rsidRPr="00970EC6">
              <w:rPr>
                <w:lang w:val="nl-NL"/>
              </w:rPr>
              <w:t>Als voor een fundamentele entiteit geldt:</w:t>
            </w:r>
          </w:p>
          <w:p w14:paraId="2F4DD5CC" w14:textId="77777777" w:rsidR="000B7ECC" w:rsidRPr="00970EC6" w:rsidRDefault="000B7ECC" w:rsidP="000B7ECC">
            <w:pPr>
              <w:pStyle w:val="Geenafstand"/>
              <w:numPr>
                <w:ilvl w:val="0"/>
                <w:numId w:val="18"/>
              </w:numPr>
              <w:rPr>
                <w:lang w:val="nl-NL"/>
              </w:rPr>
            </w:pPr>
            <w:r w:rsidRPr="00970EC6">
              <w:rPr>
                <w:lang w:val="nl-NL"/>
              </w:rPr>
              <w:t>er is formele historie gedefinieerd op minimaal één van de eigenschappen</w:t>
            </w:r>
          </w:p>
          <w:p w14:paraId="580FBAD1" w14:textId="77777777" w:rsidR="000B7ECC" w:rsidRPr="00970EC6" w:rsidRDefault="000B7ECC" w:rsidP="00E43900">
            <w:pPr>
              <w:pStyle w:val="Geenafstand"/>
              <w:rPr>
                <w:lang w:val="nl-NL"/>
              </w:rPr>
            </w:pPr>
            <w:r w:rsidRPr="00970EC6">
              <w:rPr>
                <w:lang w:val="nl-NL"/>
              </w:rPr>
              <w:t>Dan zijn de volgende elementen aanwezig:</w:t>
            </w:r>
          </w:p>
          <w:p w14:paraId="6E7EB73E" w14:textId="77777777" w:rsidR="000B7ECC" w:rsidRPr="00F86F27" w:rsidRDefault="000B7ECC" w:rsidP="000B7ECC">
            <w:pPr>
              <w:pStyle w:val="Geenafstand"/>
              <w:numPr>
                <w:ilvl w:val="0"/>
                <w:numId w:val="18"/>
              </w:numPr>
            </w:pPr>
            <w:r w:rsidRPr="00F86F27">
              <w:t>historieFormeel</w:t>
            </w:r>
          </w:p>
        </w:tc>
      </w:tr>
    </w:tbl>
    <w:p w14:paraId="18BF435B" w14:textId="77777777" w:rsidR="000B7ECC" w:rsidRDefault="000B7ECC" w:rsidP="000B7ECC"/>
    <w:p w14:paraId="7C87AEA8" w14:textId="77777777" w:rsidR="000B7ECC" w:rsidRPr="00970EC6" w:rsidRDefault="000B7ECC" w:rsidP="000B7ECC">
      <w:pPr>
        <w:pStyle w:val="Geenafstand"/>
        <w:rPr>
          <w:lang w:val="nl-NL"/>
        </w:rPr>
      </w:pPr>
      <w:r w:rsidRPr="00970EC6">
        <w:rPr>
          <w:lang w:val="nl-NL"/>
        </w:rPr>
        <w:t>In regel F1 gaan we ervan uit dat de elementen tijdstipRegistratie en tijdvakGeldigheid ook gebruikt kunnen worden in een context zonder historie.</w:t>
      </w:r>
    </w:p>
    <w:p w14:paraId="7C445080" w14:textId="77777777" w:rsidR="000B7ECC" w:rsidRPr="000D23F3" w:rsidRDefault="000B7ECC" w:rsidP="004324CD">
      <w:pPr>
        <w:pStyle w:val="Kop2"/>
      </w:pPr>
      <w:r>
        <w:t>Regels voor relatie-entiteiten</w:t>
      </w:r>
      <w:r>
        <w:br/>
      </w:r>
    </w:p>
    <w:tbl>
      <w:tblPr>
        <w:tblStyle w:val="Tabelraster"/>
        <w:tblW w:w="0" w:type="auto"/>
        <w:tblLook w:val="04A0" w:firstRow="1" w:lastRow="0" w:firstColumn="1" w:lastColumn="0" w:noHBand="0" w:noVBand="1"/>
      </w:tblPr>
      <w:tblGrid>
        <w:gridCol w:w="675"/>
        <w:gridCol w:w="8537"/>
      </w:tblGrid>
      <w:tr w:rsidR="000B7ECC" w:rsidRPr="00F86F27" w14:paraId="3616DE87" w14:textId="77777777" w:rsidTr="00E43900">
        <w:tc>
          <w:tcPr>
            <w:tcW w:w="675" w:type="dxa"/>
          </w:tcPr>
          <w:p w14:paraId="63D126E0" w14:textId="77777777" w:rsidR="000B7ECC" w:rsidRPr="00F86F27" w:rsidRDefault="000B7ECC" w:rsidP="00E43900">
            <w:r w:rsidRPr="00F86F27">
              <w:t>R1</w:t>
            </w:r>
          </w:p>
        </w:tc>
        <w:tc>
          <w:tcPr>
            <w:tcW w:w="8537" w:type="dxa"/>
          </w:tcPr>
          <w:p w14:paraId="69CD3A43" w14:textId="77777777" w:rsidR="000B7ECC" w:rsidRPr="00F86F27" w:rsidRDefault="000B7ECC" w:rsidP="00E43900">
            <w:r>
              <w:t>Binnen</w:t>
            </w:r>
            <w:r w:rsidRPr="00F86F27">
              <w:t xml:space="preserve"> elke relatie-entiteit zijn de volgende elementen aanwezig:</w:t>
            </w:r>
          </w:p>
          <w:p w14:paraId="014102D9" w14:textId="77777777" w:rsidR="000B7ECC" w:rsidRPr="00F86F27" w:rsidRDefault="000B7ECC" w:rsidP="000B7ECC">
            <w:pPr>
              <w:pStyle w:val="Lijstalinea"/>
              <w:numPr>
                <w:ilvl w:val="0"/>
                <w:numId w:val="16"/>
              </w:numPr>
              <w:contextualSpacing w:val="0"/>
            </w:pPr>
            <w:r w:rsidRPr="00F86F27">
              <w:t>tijdstipRegistratie</w:t>
            </w:r>
          </w:p>
        </w:tc>
      </w:tr>
      <w:tr w:rsidR="000B7ECC" w:rsidRPr="00F86F27" w14:paraId="78B670B6" w14:textId="77777777" w:rsidTr="00E43900">
        <w:tc>
          <w:tcPr>
            <w:tcW w:w="675" w:type="dxa"/>
          </w:tcPr>
          <w:p w14:paraId="2663B484" w14:textId="77777777" w:rsidR="000B7ECC" w:rsidRPr="00F86F27" w:rsidRDefault="000B7ECC" w:rsidP="00E43900">
            <w:r w:rsidRPr="00F86F27">
              <w:t>R2</w:t>
            </w:r>
          </w:p>
        </w:tc>
        <w:tc>
          <w:tcPr>
            <w:tcW w:w="8537" w:type="dxa"/>
          </w:tcPr>
          <w:p w14:paraId="5A10F83B" w14:textId="77777777" w:rsidR="000B7ECC" w:rsidRPr="00F86F27" w:rsidRDefault="000B7ECC" w:rsidP="00E43900">
            <w:r w:rsidRPr="00F86F27">
              <w:t>Als voor een relatie-entiteit geldt:</w:t>
            </w:r>
          </w:p>
          <w:p w14:paraId="580FC5D3" w14:textId="77777777" w:rsidR="000B7ECC" w:rsidRPr="00F86F27" w:rsidRDefault="000B7ECC" w:rsidP="000B7ECC">
            <w:pPr>
              <w:pStyle w:val="Lijstalinea"/>
              <w:numPr>
                <w:ilvl w:val="0"/>
                <w:numId w:val="15"/>
              </w:numPr>
              <w:contextualSpacing w:val="0"/>
            </w:pPr>
            <w:r w:rsidRPr="00F86F27">
              <w:t>heeft één of meer eigenschappen</w:t>
            </w:r>
          </w:p>
          <w:p w14:paraId="70251A0C" w14:textId="77777777" w:rsidR="000B7ECC" w:rsidRPr="00F86F27" w:rsidRDefault="000B7ECC" w:rsidP="00E43900">
            <w:r w:rsidRPr="00F86F27">
              <w:t>Dan zijn de volgende elementen aanwezig:</w:t>
            </w:r>
          </w:p>
          <w:p w14:paraId="5A653BDD" w14:textId="77777777" w:rsidR="000B7ECC" w:rsidRPr="00F86F27" w:rsidRDefault="000B7ECC" w:rsidP="000B7ECC">
            <w:pPr>
              <w:pStyle w:val="Lijstalinea"/>
              <w:numPr>
                <w:ilvl w:val="0"/>
                <w:numId w:val="15"/>
              </w:numPr>
              <w:contextualSpacing w:val="0"/>
            </w:pPr>
            <w:r w:rsidRPr="00F86F27">
              <w:t>tijdvakGeldigheid</w:t>
            </w:r>
          </w:p>
        </w:tc>
      </w:tr>
      <w:tr w:rsidR="000B7ECC" w:rsidRPr="00F86F27" w14:paraId="313BB0A9" w14:textId="77777777" w:rsidTr="00E43900">
        <w:tc>
          <w:tcPr>
            <w:tcW w:w="675" w:type="dxa"/>
          </w:tcPr>
          <w:p w14:paraId="0A0EF7BF" w14:textId="6DC31AF0" w:rsidR="000B7ECC" w:rsidRPr="00F86F27" w:rsidRDefault="000B7ECC" w:rsidP="00E43900">
            <w:r w:rsidRPr="00F86F27">
              <w:t>R3</w:t>
            </w:r>
          </w:p>
        </w:tc>
        <w:tc>
          <w:tcPr>
            <w:tcW w:w="8537" w:type="dxa"/>
          </w:tcPr>
          <w:p w14:paraId="7B431726" w14:textId="77777777" w:rsidR="000B7ECC" w:rsidRPr="00F86F27" w:rsidRDefault="000B7ECC" w:rsidP="00E43900">
            <w:r w:rsidRPr="00F86F27">
              <w:t>Als voor een relatie-entiteit geldt:</w:t>
            </w:r>
          </w:p>
          <w:p w14:paraId="57DC18EB" w14:textId="77777777" w:rsidR="000B7ECC" w:rsidRPr="00F86F27" w:rsidRDefault="000B7ECC" w:rsidP="000B7ECC">
            <w:pPr>
              <w:pStyle w:val="Lijstalinea"/>
              <w:numPr>
                <w:ilvl w:val="0"/>
                <w:numId w:val="15"/>
              </w:numPr>
              <w:contextualSpacing w:val="0"/>
            </w:pPr>
            <w:r w:rsidRPr="00F86F27">
              <w:t>er is materiële historie gedefinieerd op de relatie</w:t>
            </w:r>
          </w:p>
          <w:p w14:paraId="31B4E2FD" w14:textId="77777777" w:rsidR="000B7ECC" w:rsidRPr="00F86F27" w:rsidRDefault="000B7ECC" w:rsidP="00E43900">
            <w:r w:rsidRPr="00F86F27">
              <w:t>Dan zijn de volgende elementen aanwezig:</w:t>
            </w:r>
          </w:p>
          <w:p w14:paraId="0374C1CE" w14:textId="77777777" w:rsidR="000B7ECC" w:rsidRPr="00F86F27" w:rsidRDefault="000B7ECC" w:rsidP="000B7ECC">
            <w:pPr>
              <w:pStyle w:val="Lijstalinea"/>
              <w:numPr>
                <w:ilvl w:val="0"/>
                <w:numId w:val="14"/>
              </w:numPr>
              <w:contextualSpacing w:val="0"/>
            </w:pPr>
            <w:r w:rsidRPr="00F86F27">
              <w:t>tijdvakRelatie</w:t>
            </w:r>
          </w:p>
        </w:tc>
      </w:tr>
      <w:tr w:rsidR="000B7ECC" w:rsidRPr="00F86F27" w14:paraId="2D52FCF7" w14:textId="77777777" w:rsidTr="00E43900">
        <w:tc>
          <w:tcPr>
            <w:tcW w:w="675" w:type="dxa"/>
          </w:tcPr>
          <w:p w14:paraId="0E096796" w14:textId="77777777" w:rsidR="000B7ECC" w:rsidRPr="00F86F27" w:rsidRDefault="000B7ECC" w:rsidP="00E43900">
            <w:r w:rsidRPr="00F86F27">
              <w:t>R4</w:t>
            </w:r>
          </w:p>
        </w:tc>
        <w:tc>
          <w:tcPr>
            <w:tcW w:w="8537" w:type="dxa"/>
          </w:tcPr>
          <w:p w14:paraId="19D7AE40" w14:textId="77777777" w:rsidR="000B7ECC" w:rsidRPr="00F86F27" w:rsidRDefault="000B7ECC" w:rsidP="00E43900">
            <w:r w:rsidRPr="00F86F27">
              <w:t>Als voor een relatie-entiteit geldt:</w:t>
            </w:r>
          </w:p>
          <w:p w14:paraId="02448F0B" w14:textId="77777777" w:rsidR="000B7ECC" w:rsidRPr="00F86F27" w:rsidRDefault="000B7ECC" w:rsidP="000B7ECC">
            <w:pPr>
              <w:pStyle w:val="Lijstalinea"/>
              <w:numPr>
                <w:ilvl w:val="0"/>
                <w:numId w:val="15"/>
              </w:numPr>
              <w:contextualSpacing w:val="0"/>
            </w:pPr>
            <w:r w:rsidRPr="00F86F27">
              <w:t>er is formele historie gedefinieerd op de relatie</w:t>
            </w:r>
          </w:p>
          <w:p w14:paraId="1B30388B" w14:textId="77777777" w:rsidR="000B7ECC" w:rsidRPr="00F86F27" w:rsidRDefault="000B7ECC" w:rsidP="00E43900">
            <w:r w:rsidRPr="00F86F27">
              <w:t>Dan zijn de volgende elementen aanwezig:</w:t>
            </w:r>
          </w:p>
          <w:p w14:paraId="23F5F209" w14:textId="77777777" w:rsidR="000B7ECC" w:rsidRPr="00F86F27" w:rsidRDefault="000B7ECC" w:rsidP="000B7ECC">
            <w:pPr>
              <w:pStyle w:val="Lijstalinea"/>
              <w:numPr>
                <w:ilvl w:val="0"/>
                <w:numId w:val="14"/>
              </w:numPr>
              <w:contextualSpacing w:val="0"/>
            </w:pPr>
            <w:r w:rsidRPr="00F86F27">
              <w:t>historieFormeelRelatie</w:t>
            </w:r>
          </w:p>
        </w:tc>
      </w:tr>
      <w:tr w:rsidR="000B7ECC" w:rsidRPr="00F86F27" w14:paraId="4E635D75" w14:textId="77777777" w:rsidTr="00E43900">
        <w:tc>
          <w:tcPr>
            <w:tcW w:w="675" w:type="dxa"/>
          </w:tcPr>
          <w:p w14:paraId="63BF6453" w14:textId="77777777" w:rsidR="000B7ECC" w:rsidRPr="00F86F27" w:rsidRDefault="000B7ECC" w:rsidP="00E43900">
            <w:r w:rsidRPr="00F86F27">
              <w:t>R5</w:t>
            </w:r>
          </w:p>
        </w:tc>
        <w:tc>
          <w:tcPr>
            <w:tcW w:w="8537" w:type="dxa"/>
          </w:tcPr>
          <w:p w14:paraId="4078A0C4" w14:textId="77777777" w:rsidR="000B7ECC" w:rsidRPr="00F86F27" w:rsidRDefault="000B7ECC" w:rsidP="00E43900">
            <w:r w:rsidRPr="00F86F27">
              <w:t>Als voor een relatie-entiteit geldt:</w:t>
            </w:r>
          </w:p>
          <w:p w14:paraId="6EBC4628" w14:textId="77777777" w:rsidR="000B7ECC" w:rsidRPr="00F86F27" w:rsidRDefault="000B7ECC" w:rsidP="000B7ECC">
            <w:pPr>
              <w:pStyle w:val="Lijstalinea"/>
              <w:numPr>
                <w:ilvl w:val="0"/>
                <w:numId w:val="15"/>
              </w:numPr>
              <w:contextualSpacing w:val="0"/>
            </w:pPr>
            <w:r w:rsidRPr="00F86F27">
              <w:t>er is materiële historie gedefinieerd op minimaal één van de eigenschappen</w:t>
            </w:r>
          </w:p>
          <w:p w14:paraId="47DC6D42" w14:textId="77777777" w:rsidR="000B7ECC" w:rsidRPr="00F86F27" w:rsidRDefault="000B7ECC" w:rsidP="00E43900">
            <w:r w:rsidRPr="00F86F27">
              <w:t>Dan zijn de volgende elementen aanwezig:</w:t>
            </w:r>
          </w:p>
          <w:p w14:paraId="6E585936" w14:textId="77777777" w:rsidR="000B7ECC" w:rsidRPr="00F86F27" w:rsidRDefault="000B7ECC" w:rsidP="000B7ECC">
            <w:pPr>
              <w:pStyle w:val="Lijstalinea"/>
              <w:numPr>
                <w:ilvl w:val="0"/>
                <w:numId w:val="14"/>
              </w:numPr>
              <w:contextualSpacing w:val="0"/>
            </w:pPr>
            <w:r w:rsidRPr="00F86F27">
              <w:t>historieMaterieel</w:t>
            </w:r>
          </w:p>
        </w:tc>
      </w:tr>
      <w:tr w:rsidR="000B7ECC" w:rsidRPr="00F86F27" w14:paraId="7E3BEEE6" w14:textId="77777777" w:rsidTr="00E43900">
        <w:trPr>
          <w:trHeight w:val="619"/>
        </w:trPr>
        <w:tc>
          <w:tcPr>
            <w:tcW w:w="675" w:type="dxa"/>
          </w:tcPr>
          <w:p w14:paraId="5505409F" w14:textId="77777777" w:rsidR="000B7ECC" w:rsidRPr="00F86F27" w:rsidRDefault="000B7ECC" w:rsidP="00E43900">
            <w:r w:rsidRPr="00F86F27">
              <w:t>R6</w:t>
            </w:r>
          </w:p>
        </w:tc>
        <w:tc>
          <w:tcPr>
            <w:tcW w:w="8537" w:type="dxa"/>
          </w:tcPr>
          <w:p w14:paraId="458CFBE9" w14:textId="77777777" w:rsidR="000B7ECC" w:rsidRPr="00F86F27" w:rsidRDefault="000B7ECC" w:rsidP="00E43900">
            <w:r w:rsidRPr="00F86F27">
              <w:t>Als voor een relatie-entiteit geldt:</w:t>
            </w:r>
          </w:p>
          <w:p w14:paraId="4CA905EA" w14:textId="77777777" w:rsidR="000B7ECC" w:rsidRPr="00F86F27" w:rsidRDefault="000B7ECC" w:rsidP="000B7ECC">
            <w:pPr>
              <w:pStyle w:val="Lijstalinea"/>
              <w:numPr>
                <w:ilvl w:val="0"/>
                <w:numId w:val="15"/>
              </w:numPr>
              <w:contextualSpacing w:val="0"/>
            </w:pPr>
            <w:r w:rsidRPr="00F86F27">
              <w:t>er is formele historie gedefinieerd op minimaal één van de eigenschappen</w:t>
            </w:r>
          </w:p>
          <w:p w14:paraId="0B54CDE8" w14:textId="77777777" w:rsidR="000B7ECC" w:rsidRPr="00F86F27" w:rsidRDefault="000B7ECC" w:rsidP="00E43900">
            <w:r w:rsidRPr="00F86F27">
              <w:t>Dan zijn de volgende elementen aanwezig:</w:t>
            </w:r>
          </w:p>
          <w:p w14:paraId="4F6C0656" w14:textId="77777777" w:rsidR="000B7ECC" w:rsidRPr="00F86F27" w:rsidRDefault="000B7ECC" w:rsidP="000B7ECC">
            <w:pPr>
              <w:pStyle w:val="Lijstalinea"/>
              <w:numPr>
                <w:ilvl w:val="0"/>
                <w:numId w:val="14"/>
              </w:numPr>
              <w:contextualSpacing w:val="0"/>
            </w:pPr>
            <w:r w:rsidRPr="00F86F27">
              <w:t>historieFormeel</w:t>
            </w:r>
          </w:p>
        </w:tc>
      </w:tr>
    </w:tbl>
    <w:p w14:paraId="5C48EFB4" w14:textId="77777777" w:rsidR="000B7ECC" w:rsidRDefault="000B7ECC" w:rsidP="000B7ECC">
      <w:pPr>
        <w:pStyle w:val="Geenafstand"/>
      </w:pPr>
    </w:p>
    <w:p w14:paraId="7520B9DC" w14:textId="77777777" w:rsidR="000B7ECC" w:rsidRPr="00970EC6" w:rsidRDefault="000B7ECC" w:rsidP="004324CD">
      <w:pPr>
        <w:pStyle w:val="Geenafstand"/>
        <w:rPr>
          <w:lang w:val="nl-NL"/>
        </w:rPr>
      </w:pPr>
      <w:r w:rsidRPr="00970EC6">
        <w:rPr>
          <w:lang w:val="nl-NL"/>
        </w:rPr>
        <w:t>In regels R1 en R2 gaan we ervan uit dat de elementen tijdstipRegistratie en tijdvakGeldigheid ook gebruikt kunnen worden in een context zonder historie.</w:t>
      </w:r>
    </w:p>
    <w:sectPr w:rsidR="000B7ECC" w:rsidRPr="00970EC6" w:rsidSect="00496FEC">
      <w:headerReference w:type="default" r:id="rId11"/>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8" w:author="Henri Korver" w:date="2017-01-21T18:13:00Z" w:initials="HK">
    <w:p w14:paraId="0387153A" w14:textId="77777777" w:rsidR="00D22D9E" w:rsidRPr="005365AB" w:rsidRDefault="00D22D9E" w:rsidP="00B227BF">
      <w:pPr>
        <w:pStyle w:val="Tekstopmerking"/>
        <w:rPr>
          <w:szCs w:val="22"/>
        </w:rPr>
      </w:pPr>
      <w:r>
        <w:rPr>
          <w:rStyle w:val="Verwijzingopmerking"/>
        </w:rPr>
        <w:annotationRef/>
      </w:r>
      <w:r w:rsidRPr="005365AB">
        <w:rPr>
          <w:rStyle w:val="Verwijzingopmerking"/>
        </w:rPr>
        <w:annotationRef/>
      </w:r>
      <w:r w:rsidRPr="005365AB">
        <w:rPr>
          <w:szCs w:val="22"/>
        </w:rPr>
        <w:t>Het element authentiek is geen onderdeel van StUF, maar komt alleen voor in bg0310 en bg0320. Het type Authentiek zit derhalve ook in bg0310 en bg0320 en niet in StUF.</w:t>
      </w:r>
    </w:p>
    <w:p w14:paraId="7045FF8D" w14:textId="77777777" w:rsidR="00D22D9E" w:rsidRPr="005365AB" w:rsidRDefault="00D22D9E" w:rsidP="00B227BF">
      <w:pPr>
        <w:pStyle w:val="Tekstopmerking"/>
      </w:pPr>
      <w:r w:rsidRPr="005365AB">
        <w:rPr>
          <w:szCs w:val="22"/>
        </w:rPr>
        <w:t xml:space="preserve">Voor het gemak heb ik authentiek het type </w:t>
      </w:r>
    </w:p>
    <w:p w14:paraId="4869A7E1" w14:textId="77777777" w:rsidR="00D22D9E" w:rsidRDefault="00D22D9E">
      <w:pPr>
        <w:pStyle w:val="Tekstopmerking"/>
      </w:pPr>
      <w:r w:rsidRPr="005365AB">
        <w:rPr>
          <w:rFonts w:cs="Courier New"/>
          <w:sz w:val="18"/>
          <w:szCs w:val="18"/>
        </w:rPr>
        <w:t>StatusMetagegeven-basis gegeven.</w:t>
      </w:r>
      <w:r>
        <w:rPr>
          <w:rFonts w:cs="Courier New"/>
          <w:sz w:val="18"/>
          <w:szCs w:val="18"/>
        </w:rPr>
        <w:t xml:space="preserve"> </w:t>
      </w:r>
      <w:r w:rsidRPr="005365AB">
        <w:rPr>
          <w:rFonts w:cs="Courier New"/>
          <w:sz w:val="18"/>
          <w:szCs w:val="18"/>
        </w:rPr>
        <w:t>Dit is niet conform de huidige situatie</w:t>
      </w:r>
      <w:r>
        <w:rPr>
          <w:rFonts w:cs="Courier New"/>
          <w:sz w:val="18"/>
          <w:szCs w:val="18"/>
        </w:rPr>
        <w:t xml:space="preserve"> en moet nog worden omgezet in een RFC</w:t>
      </w:r>
      <w:r w:rsidRPr="005365AB">
        <w:rPr>
          <w:rFonts w:cs="Courier New"/>
          <w:sz w:val="18"/>
          <w:szCs w:val="18"/>
        </w:rPr>
        <w:t>.</w:t>
      </w:r>
    </w:p>
  </w:comment>
  <w:comment w:id="69" w:author="Henri Korver" w:date="2017-01-21T18:13:00Z" w:initials="HK">
    <w:p w14:paraId="185A2CB2" w14:textId="77777777" w:rsidR="00D22D9E" w:rsidRDefault="00D22D9E" w:rsidP="00B227BF">
      <w:pPr>
        <w:rPr>
          <w:sz w:val="20"/>
        </w:rPr>
      </w:pPr>
      <w:r>
        <w:rPr>
          <w:rStyle w:val="Verwijzingopmerking"/>
        </w:rPr>
        <w:annotationRef/>
      </w:r>
      <w:r>
        <w:rPr>
          <w:sz w:val="20"/>
        </w:rPr>
        <w:t>De inOnderzoek typen dienen specifiek voor een entiteittype te worden aangemaakt als een restriction op StUF:StatusMetagegeven. In de restriction dienen groepsnaam en elementnaam te worden gerestricted tot de gewenste waarden. NB: Een en ander kan nog wijzigen nav de nillable discussie.</w:t>
      </w:r>
    </w:p>
    <w:p w14:paraId="567166DA" w14:textId="77777777" w:rsidR="00D22D9E" w:rsidRDefault="00D22D9E" w:rsidP="00B227BF">
      <w:r>
        <w:rPr>
          <w:sz w:val="20"/>
        </w:rPr>
        <w:t>Het genereren van de restrictions op groeps- en elementnaam is inewikkeld te genereren en heb ik nu even gelaten voor wat het is. Dit werkt ook maar is minder scherp. Laten we de verscherping in een volgende fase doorvoeren.</w:t>
      </w:r>
    </w:p>
  </w:comment>
  <w:comment w:id="302" w:author="Henri Korver" w:date="2017-01-21T18:13:00Z" w:initials="HK">
    <w:p w14:paraId="5783B041" w14:textId="77777777" w:rsidR="00D22D9E" w:rsidRDefault="00D22D9E" w:rsidP="00241B75">
      <w:pPr>
        <w:pStyle w:val="Tekstopmerking"/>
      </w:pPr>
      <w:r>
        <w:rPr>
          <w:rStyle w:val="Verwijzingopmerking"/>
        </w:rPr>
        <w:annotationRef/>
      </w:r>
      <w:r>
        <w:t>De naam moet nog uniek gemaakt worden. Bijv.  door de mnemonic van het  entiteittype te concateneren</w:t>
      </w:r>
    </w:p>
  </w:comment>
  <w:comment w:id="431" w:author="Henri Korver" w:date="2017-01-21T18:13:00Z" w:initials="HK">
    <w:p w14:paraId="720D9F80" w14:textId="77777777" w:rsidR="00D22D9E" w:rsidRDefault="00D22D9E" w:rsidP="006921CD">
      <w:r>
        <w:rPr>
          <w:rStyle w:val="Verwijzingopmerking"/>
        </w:rPr>
        <w:annotationRef/>
      </w:r>
      <w:r>
        <w:rPr>
          <w:sz w:val="20"/>
        </w:rPr>
        <w:t>Het lijkt me wenselijk om te kunnen aangeven dat een relatie geen eigenschappen heeft en dan ook extraElementen en aanvullendeElementen niet op te nemen. Als deze elementen wel zijn opgenomen, dan kan de relatie niet meer als foreign key worden geïmplementeerd en dat is soms nadrukkelijk wel de bedoeling.</w:t>
      </w:r>
    </w:p>
  </w:comment>
  <w:comment w:id="443" w:author="Henri Korver" w:date="2017-02-04T14:45:00Z" w:initials="HK">
    <w:p w14:paraId="0FACF54D" w14:textId="77777777" w:rsidR="00D22D9E" w:rsidRDefault="00D22D9E">
      <w:pPr>
        <w:pStyle w:val="Tekstopmerking"/>
      </w:pPr>
      <w:r>
        <w:rPr>
          <w:rStyle w:val="Verwijzingopmerking"/>
        </w:rPr>
        <w:annotationRef/>
      </w:r>
      <w:r>
        <w:t>Niet goed. weglaten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69A7E1" w15:done="0"/>
  <w15:commentEx w15:paraId="567166DA" w15:done="0"/>
  <w15:commentEx w15:paraId="5783B041" w15:done="0"/>
  <w15:commentEx w15:paraId="720D9F80" w15:done="0"/>
  <w15:commentEx w15:paraId="0FACF54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514C77" w14:textId="77777777" w:rsidR="00C026D4" w:rsidRDefault="00C026D4" w:rsidP="00B875D2">
      <w:pPr>
        <w:spacing w:after="0" w:line="240" w:lineRule="auto"/>
      </w:pPr>
      <w:r>
        <w:separator/>
      </w:r>
    </w:p>
  </w:endnote>
  <w:endnote w:type="continuationSeparator" w:id="0">
    <w:p w14:paraId="3CE84C1E" w14:textId="77777777" w:rsidR="00C026D4" w:rsidRDefault="00C026D4" w:rsidP="00B87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545623"/>
      <w:docPartObj>
        <w:docPartGallery w:val="Page Numbers (Bottom of Page)"/>
        <w:docPartUnique/>
      </w:docPartObj>
    </w:sdtPr>
    <w:sdtContent>
      <w:p w14:paraId="44312626" w14:textId="77777777" w:rsidR="00D22D9E" w:rsidRDefault="00D22D9E">
        <w:pPr>
          <w:pStyle w:val="Voettekst"/>
          <w:jc w:val="right"/>
        </w:pPr>
        <w:r>
          <w:fldChar w:fldCharType="begin"/>
        </w:r>
        <w:r>
          <w:instrText>PAGE   \* MERGEFORMAT</w:instrText>
        </w:r>
        <w:r>
          <w:fldChar w:fldCharType="separate"/>
        </w:r>
        <w:r w:rsidR="0096359E">
          <w:rPr>
            <w:noProof/>
          </w:rPr>
          <w:t>20</w:t>
        </w:r>
        <w:r>
          <w:fldChar w:fldCharType="end"/>
        </w:r>
      </w:p>
    </w:sdtContent>
  </w:sdt>
  <w:p w14:paraId="2C916183" w14:textId="77777777" w:rsidR="00D22D9E" w:rsidRDefault="00D22D9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B90BE8" w14:textId="77777777" w:rsidR="00C026D4" w:rsidRDefault="00C026D4" w:rsidP="00B875D2">
      <w:pPr>
        <w:spacing w:after="0" w:line="240" w:lineRule="auto"/>
      </w:pPr>
      <w:r>
        <w:separator/>
      </w:r>
    </w:p>
  </w:footnote>
  <w:footnote w:type="continuationSeparator" w:id="0">
    <w:p w14:paraId="41DBCFB6" w14:textId="77777777" w:rsidR="00C026D4" w:rsidRDefault="00C026D4" w:rsidP="00B875D2">
      <w:pPr>
        <w:spacing w:after="0" w:line="240" w:lineRule="auto"/>
      </w:pPr>
      <w:r>
        <w:continuationSeparator/>
      </w:r>
    </w:p>
  </w:footnote>
  <w:footnote w:id="1">
    <w:p w14:paraId="6F418F86" w14:textId="0360AC9A" w:rsidR="0000565A" w:rsidRDefault="0000565A">
      <w:pPr>
        <w:pStyle w:val="Voetnoottekst"/>
      </w:pPr>
      <w:ins w:id="161" w:author="Henri Korver" w:date="2017-03-07T16:37:00Z">
        <w:r>
          <w:rPr>
            <w:rStyle w:val="Voetnootmarkering"/>
          </w:rPr>
          <w:footnoteRef/>
        </w:r>
        <w:r>
          <w:t xml:space="preserve"> Let op: de lege string moet meegegenereerd worden!</w:t>
        </w:r>
      </w:ins>
    </w:p>
  </w:footnote>
  <w:footnote w:id="2">
    <w:p w14:paraId="3C58C91D" w14:textId="4905537D" w:rsidR="00D22D9E" w:rsidDel="0000565A" w:rsidRDefault="00D22D9E" w:rsidP="00E43900">
      <w:pPr>
        <w:pStyle w:val="Voetnoottekst"/>
        <w:rPr>
          <w:del w:id="163" w:author="Henri Korver" w:date="2017-03-07T16:36:00Z"/>
        </w:rPr>
      </w:pPr>
      <w:del w:id="164" w:author="Henri Korver" w:date="2017-03-07T16:36:00Z">
        <w:r w:rsidDel="0000565A">
          <w:rPr>
            <w:rStyle w:val="Voetnootmarkering"/>
          </w:rPr>
          <w:footnoteRef/>
        </w:r>
        <w:r w:rsidDel="0000565A">
          <w:delText xml:space="preserve"> Je moet kunnen configureren of je wel of niet een lege string wilt mee genereren in alle enumeraties. Default is ja, oftewel de lege string mee genereren.</w:delText>
        </w:r>
      </w:del>
    </w:p>
  </w:footnote>
  <w:footnote w:id="3">
    <w:p w14:paraId="3528373A" w14:textId="77777777" w:rsidR="00D22D9E" w:rsidRDefault="00D22D9E" w:rsidP="00A14B5D">
      <w:pPr>
        <w:pStyle w:val="Voetnoottekst"/>
      </w:pPr>
      <w:r>
        <w:rPr>
          <w:rStyle w:val="Voetnootmarkering"/>
        </w:rPr>
        <w:footnoteRef/>
      </w:r>
      <w:r>
        <w:t xml:space="preserve"> Zie ook GAB: </w:t>
      </w:r>
      <w:hyperlink r:id="rId1" w:history="1">
        <w:r w:rsidRPr="006D1BD6">
          <w:rPr>
            <w:rStyle w:val="Hyperlink"/>
          </w:rPr>
          <w:t>http://www.noraonline.nl/images/noraonline/f/fd/151902-harmonistatievoorstel-postcodes-v1.01.pdf</w:t>
        </w:r>
      </w:hyperlink>
    </w:p>
    <w:p w14:paraId="62DB6FCE" w14:textId="77777777" w:rsidR="00D22D9E" w:rsidRDefault="00D22D9E" w:rsidP="00A14B5D">
      <w:pPr>
        <w:pStyle w:val="Voetnoottekst"/>
      </w:pPr>
    </w:p>
  </w:footnote>
  <w:footnote w:id="4">
    <w:p w14:paraId="175D1378" w14:textId="77777777" w:rsidR="00D22D9E" w:rsidRDefault="00D22D9E">
      <w:pPr>
        <w:pStyle w:val="Voetnoottekst"/>
      </w:pPr>
      <w:r>
        <w:rPr>
          <w:rStyle w:val="Voetnootmarkering"/>
        </w:rPr>
        <w:footnoteRef/>
      </w:r>
      <w:r>
        <w:t xml:space="preserve"> We gaan er van uit dat alle complex-datatypes van zich zelf leeg kunnen zijn en dat nillable=”true” niet nodig is.</w:t>
      </w:r>
    </w:p>
  </w:footnote>
  <w:footnote w:id="5">
    <w:p w14:paraId="68C0B011" w14:textId="77777777" w:rsidR="00D22D9E" w:rsidRPr="00B64B3E" w:rsidRDefault="00D22D9E">
      <w:pPr>
        <w:pStyle w:val="Voetnoottekst"/>
      </w:pPr>
      <w:r>
        <w:rPr>
          <w:rStyle w:val="Voetnootmarkering"/>
        </w:rPr>
        <w:footnoteRef/>
      </w:r>
      <w:r>
        <w:t xml:space="preserve"> De functie minVoorkomens is hier voor de volledigheid opgenomen maar wordt nergens gebruikt.</w:t>
      </w:r>
    </w:p>
  </w:footnote>
  <w:footnote w:id="6">
    <w:p w14:paraId="432F7556" w14:textId="77777777" w:rsidR="00D22D9E" w:rsidRDefault="00D22D9E">
      <w:pPr>
        <w:pStyle w:val="Voetnoottekst"/>
      </w:pPr>
      <w:r>
        <w:rPr>
          <w:rStyle w:val="Voetnootmarkering"/>
        </w:rPr>
        <w:footnoteRef/>
      </w:r>
      <w:r>
        <w:t xml:space="preserve"> </w:t>
      </w:r>
      <w:r w:rsidRPr="00DD4821">
        <w:t>Let wel: Het moet hier de namespace zijn van de gerelateerde en niet van de relatie. Binnen zkn0320 kan de gerelateerde zitten in bg0320 of in ztc0320.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8A62B" w14:textId="77777777" w:rsidR="00D22D9E" w:rsidRPr="00B875D2" w:rsidRDefault="00D22D9E">
    <w:pPr>
      <w:pStyle w:val="Koptekst"/>
    </w:pPr>
    <w:r w:rsidRPr="00B875D2">
      <w:t>Henri Korver</w:t>
    </w:r>
    <w:r>
      <w:t xml:space="preserve"> (KING )                                                                                                                                   10-2-2017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61B14"/>
    <w:multiLevelType w:val="hybridMultilevel"/>
    <w:tmpl w:val="F01A97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AB7A34"/>
    <w:multiLevelType w:val="hybridMultilevel"/>
    <w:tmpl w:val="EC647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370533"/>
    <w:multiLevelType w:val="hybridMultilevel"/>
    <w:tmpl w:val="32509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100B48"/>
    <w:multiLevelType w:val="hybridMultilevel"/>
    <w:tmpl w:val="F73690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933ABA"/>
    <w:multiLevelType w:val="hybridMultilevel"/>
    <w:tmpl w:val="6B2CF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E2BB5"/>
    <w:multiLevelType w:val="hybridMultilevel"/>
    <w:tmpl w:val="0D2214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E790F99"/>
    <w:multiLevelType w:val="hybridMultilevel"/>
    <w:tmpl w:val="291C77FE"/>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13E42E3"/>
    <w:multiLevelType w:val="hybridMultilevel"/>
    <w:tmpl w:val="7AA8DB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54D7EDC"/>
    <w:multiLevelType w:val="hybridMultilevel"/>
    <w:tmpl w:val="FE1AC3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71675AB"/>
    <w:multiLevelType w:val="hybridMultilevel"/>
    <w:tmpl w:val="0346D1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8CB6A83"/>
    <w:multiLevelType w:val="hybridMultilevel"/>
    <w:tmpl w:val="EABA9C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C0D2C"/>
    <w:multiLevelType w:val="hybridMultilevel"/>
    <w:tmpl w:val="E5FEEE7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55F86162"/>
    <w:multiLevelType w:val="hybridMultilevel"/>
    <w:tmpl w:val="5BD8C3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9BF2F6E"/>
    <w:multiLevelType w:val="hybridMultilevel"/>
    <w:tmpl w:val="4C7A518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619E2B21"/>
    <w:multiLevelType w:val="hybridMultilevel"/>
    <w:tmpl w:val="B120BA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9CE3FEA"/>
    <w:multiLevelType w:val="hybridMultilevel"/>
    <w:tmpl w:val="80A0D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2993A01"/>
    <w:multiLevelType w:val="hybridMultilevel"/>
    <w:tmpl w:val="F4FC0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76318F"/>
    <w:multiLevelType w:val="hybridMultilevel"/>
    <w:tmpl w:val="F0FA57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4BB6E8F"/>
    <w:multiLevelType w:val="hybridMultilevel"/>
    <w:tmpl w:val="64DA67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6461B11"/>
    <w:multiLevelType w:val="hybridMultilevel"/>
    <w:tmpl w:val="39CE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487E6E"/>
    <w:multiLevelType w:val="hybridMultilevel"/>
    <w:tmpl w:val="75C44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24665F"/>
    <w:multiLevelType w:val="hybridMultilevel"/>
    <w:tmpl w:val="9A1E14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D243382"/>
    <w:multiLevelType w:val="hybridMultilevel"/>
    <w:tmpl w:val="9F364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2"/>
  </w:num>
  <w:num w:numId="4">
    <w:abstractNumId w:val="1"/>
  </w:num>
  <w:num w:numId="5">
    <w:abstractNumId w:val="19"/>
  </w:num>
  <w:num w:numId="6">
    <w:abstractNumId w:val="10"/>
  </w:num>
  <w:num w:numId="7">
    <w:abstractNumId w:val="4"/>
  </w:num>
  <w:num w:numId="8">
    <w:abstractNumId w:val="5"/>
  </w:num>
  <w:num w:numId="9">
    <w:abstractNumId w:val="15"/>
  </w:num>
  <w:num w:numId="10">
    <w:abstractNumId w:val="9"/>
  </w:num>
  <w:num w:numId="11">
    <w:abstractNumId w:val="22"/>
  </w:num>
  <w:num w:numId="12">
    <w:abstractNumId w:val="8"/>
  </w:num>
  <w:num w:numId="13">
    <w:abstractNumId w:val="17"/>
  </w:num>
  <w:num w:numId="14">
    <w:abstractNumId w:val="11"/>
  </w:num>
  <w:num w:numId="15">
    <w:abstractNumId w:val="13"/>
  </w:num>
  <w:num w:numId="16">
    <w:abstractNumId w:val="0"/>
  </w:num>
  <w:num w:numId="17">
    <w:abstractNumId w:val="7"/>
  </w:num>
  <w:num w:numId="18">
    <w:abstractNumId w:val="21"/>
  </w:num>
  <w:num w:numId="19">
    <w:abstractNumId w:val="12"/>
  </w:num>
  <w:num w:numId="20">
    <w:abstractNumId w:val="3"/>
  </w:num>
  <w:num w:numId="21">
    <w:abstractNumId w:val="18"/>
  </w:num>
  <w:num w:numId="22">
    <w:abstractNumId w:val="6"/>
  </w:num>
  <w:num w:numId="23">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nri Korver">
    <w15:presenceInfo w15:providerId="AD" w15:userId="S-1-5-21-950237698-2481722370-409971911-402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31B"/>
    <w:rsid w:val="0000565A"/>
    <w:rsid w:val="00012F5F"/>
    <w:rsid w:val="0002518C"/>
    <w:rsid w:val="000368FA"/>
    <w:rsid w:val="00037143"/>
    <w:rsid w:val="00037982"/>
    <w:rsid w:val="00042645"/>
    <w:rsid w:val="00044F88"/>
    <w:rsid w:val="00046FC2"/>
    <w:rsid w:val="00053FD5"/>
    <w:rsid w:val="00061D6A"/>
    <w:rsid w:val="000633ED"/>
    <w:rsid w:val="00063D92"/>
    <w:rsid w:val="00063FDC"/>
    <w:rsid w:val="000654B8"/>
    <w:rsid w:val="000656C8"/>
    <w:rsid w:val="0007032D"/>
    <w:rsid w:val="0007347E"/>
    <w:rsid w:val="00086106"/>
    <w:rsid w:val="00093B33"/>
    <w:rsid w:val="00095CC3"/>
    <w:rsid w:val="00096DCD"/>
    <w:rsid w:val="00097105"/>
    <w:rsid w:val="000A1583"/>
    <w:rsid w:val="000A2E9D"/>
    <w:rsid w:val="000A4984"/>
    <w:rsid w:val="000A6AFE"/>
    <w:rsid w:val="000B09B6"/>
    <w:rsid w:val="000B4423"/>
    <w:rsid w:val="000B7ECC"/>
    <w:rsid w:val="000C0AD0"/>
    <w:rsid w:val="000C102B"/>
    <w:rsid w:val="000C1E6D"/>
    <w:rsid w:val="000C208D"/>
    <w:rsid w:val="000C68B8"/>
    <w:rsid w:val="000C7BA4"/>
    <w:rsid w:val="000D7AAF"/>
    <w:rsid w:val="000D7D87"/>
    <w:rsid w:val="000E2951"/>
    <w:rsid w:val="000E59EF"/>
    <w:rsid w:val="000E6248"/>
    <w:rsid w:val="000E64FA"/>
    <w:rsid w:val="000F29C1"/>
    <w:rsid w:val="000F38CD"/>
    <w:rsid w:val="000F5508"/>
    <w:rsid w:val="001026F4"/>
    <w:rsid w:val="00102EC1"/>
    <w:rsid w:val="00105C45"/>
    <w:rsid w:val="00117E2F"/>
    <w:rsid w:val="0012495F"/>
    <w:rsid w:val="00124DD3"/>
    <w:rsid w:val="00124EC2"/>
    <w:rsid w:val="00130049"/>
    <w:rsid w:val="001308EA"/>
    <w:rsid w:val="001348C1"/>
    <w:rsid w:val="00140EAE"/>
    <w:rsid w:val="001433AF"/>
    <w:rsid w:val="00144431"/>
    <w:rsid w:val="00144B16"/>
    <w:rsid w:val="00147CD3"/>
    <w:rsid w:val="0015074C"/>
    <w:rsid w:val="00150CBA"/>
    <w:rsid w:val="00151725"/>
    <w:rsid w:val="00155017"/>
    <w:rsid w:val="00161B92"/>
    <w:rsid w:val="001625DD"/>
    <w:rsid w:val="001650A6"/>
    <w:rsid w:val="00165486"/>
    <w:rsid w:val="001654AE"/>
    <w:rsid w:val="00175DB9"/>
    <w:rsid w:val="00180011"/>
    <w:rsid w:val="0018146E"/>
    <w:rsid w:val="0018510A"/>
    <w:rsid w:val="00186EA1"/>
    <w:rsid w:val="00193A7C"/>
    <w:rsid w:val="001A154F"/>
    <w:rsid w:val="001A1F77"/>
    <w:rsid w:val="001A41F4"/>
    <w:rsid w:val="001A4FCE"/>
    <w:rsid w:val="001B033B"/>
    <w:rsid w:val="001B1E86"/>
    <w:rsid w:val="001B54A7"/>
    <w:rsid w:val="001B73CF"/>
    <w:rsid w:val="001D177B"/>
    <w:rsid w:val="001D1895"/>
    <w:rsid w:val="001D2C47"/>
    <w:rsid w:val="001D3319"/>
    <w:rsid w:val="001D42C8"/>
    <w:rsid w:val="001E3782"/>
    <w:rsid w:val="001E397D"/>
    <w:rsid w:val="001E735A"/>
    <w:rsid w:val="001F1E83"/>
    <w:rsid w:val="001F355E"/>
    <w:rsid w:val="001F5677"/>
    <w:rsid w:val="001F5A85"/>
    <w:rsid w:val="001F64CE"/>
    <w:rsid w:val="00204EF4"/>
    <w:rsid w:val="0021188F"/>
    <w:rsid w:val="00211E7D"/>
    <w:rsid w:val="0021446D"/>
    <w:rsid w:val="0021763A"/>
    <w:rsid w:val="002201C6"/>
    <w:rsid w:val="00224DAE"/>
    <w:rsid w:val="00226A41"/>
    <w:rsid w:val="00233E60"/>
    <w:rsid w:val="00233FCF"/>
    <w:rsid w:val="0023606A"/>
    <w:rsid w:val="002377C6"/>
    <w:rsid w:val="00241B75"/>
    <w:rsid w:val="002458C7"/>
    <w:rsid w:val="002521B4"/>
    <w:rsid w:val="00256802"/>
    <w:rsid w:val="00257287"/>
    <w:rsid w:val="00260BDE"/>
    <w:rsid w:val="0026206D"/>
    <w:rsid w:val="00262AC7"/>
    <w:rsid w:val="0026706F"/>
    <w:rsid w:val="00267D6B"/>
    <w:rsid w:val="00270542"/>
    <w:rsid w:val="00274708"/>
    <w:rsid w:val="00281972"/>
    <w:rsid w:val="0028791D"/>
    <w:rsid w:val="002A05D6"/>
    <w:rsid w:val="002B55C5"/>
    <w:rsid w:val="002B6E53"/>
    <w:rsid w:val="002B6ED5"/>
    <w:rsid w:val="002C1235"/>
    <w:rsid w:val="002C5DFD"/>
    <w:rsid w:val="002C6ED8"/>
    <w:rsid w:val="002D16FB"/>
    <w:rsid w:val="002D40FE"/>
    <w:rsid w:val="002D6E60"/>
    <w:rsid w:val="002E05BE"/>
    <w:rsid w:val="002E5F04"/>
    <w:rsid w:val="002F0031"/>
    <w:rsid w:val="002F0083"/>
    <w:rsid w:val="002F11CF"/>
    <w:rsid w:val="002F251A"/>
    <w:rsid w:val="002F301B"/>
    <w:rsid w:val="002F381B"/>
    <w:rsid w:val="002F633F"/>
    <w:rsid w:val="0030106C"/>
    <w:rsid w:val="00310FAF"/>
    <w:rsid w:val="0031466B"/>
    <w:rsid w:val="0031538B"/>
    <w:rsid w:val="003247C3"/>
    <w:rsid w:val="00324CA3"/>
    <w:rsid w:val="00327B82"/>
    <w:rsid w:val="00333A68"/>
    <w:rsid w:val="00336547"/>
    <w:rsid w:val="00340B4B"/>
    <w:rsid w:val="00347381"/>
    <w:rsid w:val="0034767C"/>
    <w:rsid w:val="00354C3E"/>
    <w:rsid w:val="00363703"/>
    <w:rsid w:val="0036556D"/>
    <w:rsid w:val="00367BE1"/>
    <w:rsid w:val="003771A8"/>
    <w:rsid w:val="00390AB1"/>
    <w:rsid w:val="0039188C"/>
    <w:rsid w:val="0039273B"/>
    <w:rsid w:val="00394064"/>
    <w:rsid w:val="00397D37"/>
    <w:rsid w:val="003A0A4C"/>
    <w:rsid w:val="003A3701"/>
    <w:rsid w:val="003A4368"/>
    <w:rsid w:val="003A4C28"/>
    <w:rsid w:val="003A5536"/>
    <w:rsid w:val="003A69C6"/>
    <w:rsid w:val="003A7211"/>
    <w:rsid w:val="003B0751"/>
    <w:rsid w:val="003B2939"/>
    <w:rsid w:val="003B2D41"/>
    <w:rsid w:val="003B3603"/>
    <w:rsid w:val="003B3E7C"/>
    <w:rsid w:val="003B59C4"/>
    <w:rsid w:val="003C0D44"/>
    <w:rsid w:val="003C0D78"/>
    <w:rsid w:val="003C1E83"/>
    <w:rsid w:val="003C2137"/>
    <w:rsid w:val="003D406A"/>
    <w:rsid w:val="003D5641"/>
    <w:rsid w:val="003D7606"/>
    <w:rsid w:val="003E0ABF"/>
    <w:rsid w:val="003E1E14"/>
    <w:rsid w:val="003E214B"/>
    <w:rsid w:val="003E2339"/>
    <w:rsid w:val="003E5A9B"/>
    <w:rsid w:val="003E7373"/>
    <w:rsid w:val="003E79FA"/>
    <w:rsid w:val="003F3C6A"/>
    <w:rsid w:val="003F3D9C"/>
    <w:rsid w:val="003F50B9"/>
    <w:rsid w:val="003F66D5"/>
    <w:rsid w:val="00406320"/>
    <w:rsid w:val="00412C8A"/>
    <w:rsid w:val="00420334"/>
    <w:rsid w:val="00421516"/>
    <w:rsid w:val="0043077A"/>
    <w:rsid w:val="00431EB5"/>
    <w:rsid w:val="004324CD"/>
    <w:rsid w:val="00435B0C"/>
    <w:rsid w:val="00436A24"/>
    <w:rsid w:val="00446104"/>
    <w:rsid w:val="00447B29"/>
    <w:rsid w:val="00453AED"/>
    <w:rsid w:val="004563F8"/>
    <w:rsid w:val="00464DEA"/>
    <w:rsid w:val="00472F2F"/>
    <w:rsid w:val="004759BC"/>
    <w:rsid w:val="004779EC"/>
    <w:rsid w:val="00480F1C"/>
    <w:rsid w:val="0048341F"/>
    <w:rsid w:val="0048626E"/>
    <w:rsid w:val="0048710D"/>
    <w:rsid w:val="004879DA"/>
    <w:rsid w:val="00487FF5"/>
    <w:rsid w:val="00490492"/>
    <w:rsid w:val="00492528"/>
    <w:rsid w:val="004956A2"/>
    <w:rsid w:val="00496FEC"/>
    <w:rsid w:val="004A0434"/>
    <w:rsid w:val="004A2A84"/>
    <w:rsid w:val="004A2DC2"/>
    <w:rsid w:val="004A3CA6"/>
    <w:rsid w:val="004A3D13"/>
    <w:rsid w:val="004B0A17"/>
    <w:rsid w:val="004B6317"/>
    <w:rsid w:val="004B6B2F"/>
    <w:rsid w:val="004C02BC"/>
    <w:rsid w:val="004C4508"/>
    <w:rsid w:val="004C5C90"/>
    <w:rsid w:val="004D6392"/>
    <w:rsid w:val="004E4050"/>
    <w:rsid w:val="004F053C"/>
    <w:rsid w:val="004F3526"/>
    <w:rsid w:val="004F3699"/>
    <w:rsid w:val="004F52A8"/>
    <w:rsid w:val="005014EA"/>
    <w:rsid w:val="00506961"/>
    <w:rsid w:val="00511F74"/>
    <w:rsid w:val="00513274"/>
    <w:rsid w:val="00514FDA"/>
    <w:rsid w:val="0051508F"/>
    <w:rsid w:val="0052387D"/>
    <w:rsid w:val="00524E3B"/>
    <w:rsid w:val="00525551"/>
    <w:rsid w:val="005271D1"/>
    <w:rsid w:val="00527BBF"/>
    <w:rsid w:val="00532E1E"/>
    <w:rsid w:val="00533B7C"/>
    <w:rsid w:val="005365AB"/>
    <w:rsid w:val="0054003C"/>
    <w:rsid w:val="00545C16"/>
    <w:rsid w:val="00546619"/>
    <w:rsid w:val="00547D62"/>
    <w:rsid w:val="0055348E"/>
    <w:rsid w:val="005624D2"/>
    <w:rsid w:val="0056484A"/>
    <w:rsid w:val="005661BD"/>
    <w:rsid w:val="0057045E"/>
    <w:rsid w:val="0057467E"/>
    <w:rsid w:val="00574BE2"/>
    <w:rsid w:val="00574CA3"/>
    <w:rsid w:val="005756DA"/>
    <w:rsid w:val="00577926"/>
    <w:rsid w:val="00581109"/>
    <w:rsid w:val="0058284E"/>
    <w:rsid w:val="005867FE"/>
    <w:rsid w:val="0059027E"/>
    <w:rsid w:val="00591C2A"/>
    <w:rsid w:val="00593059"/>
    <w:rsid w:val="005A0A86"/>
    <w:rsid w:val="005A37B7"/>
    <w:rsid w:val="005A3FCA"/>
    <w:rsid w:val="005A704B"/>
    <w:rsid w:val="005A758A"/>
    <w:rsid w:val="005B11B7"/>
    <w:rsid w:val="005B26FF"/>
    <w:rsid w:val="005C0416"/>
    <w:rsid w:val="005C0B32"/>
    <w:rsid w:val="005C4F0A"/>
    <w:rsid w:val="005C5146"/>
    <w:rsid w:val="005C5591"/>
    <w:rsid w:val="005D0C5B"/>
    <w:rsid w:val="005D4C1F"/>
    <w:rsid w:val="005E1889"/>
    <w:rsid w:val="005F23E4"/>
    <w:rsid w:val="005F4A14"/>
    <w:rsid w:val="005F7784"/>
    <w:rsid w:val="006101FA"/>
    <w:rsid w:val="00621817"/>
    <w:rsid w:val="00624CBF"/>
    <w:rsid w:val="006275E5"/>
    <w:rsid w:val="006302D2"/>
    <w:rsid w:val="00633B19"/>
    <w:rsid w:val="00636D47"/>
    <w:rsid w:val="0063761B"/>
    <w:rsid w:val="006418A0"/>
    <w:rsid w:val="0064272B"/>
    <w:rsid w:val="00650227"/>
    <w:rsid w:val="006518A6"/>
    <w:rsid w:val="00652AA1"/>
    <w:rsid w:val="00653461"/>
    <w:rsid w:val="00655388"/>
    <w:rsid w:val="006605E8"/>
    <w:rsid w:val="00660787"/>
    <w:rsid w:val="006624FA"/>
    <w:rsid w:val="0066553F"/>
    <w:rsid w:val="00670F25"/>
    <w:rsid w:val="006716C5"/>
    <w:rsid w:val="0067446D"/>
    <w:rsid w:val="00675372"/>
    <w:rsid w:val="00676A31"/>
    <w:rsid w:val="00677D59"/>
    <w:rsid w:val="006821E5"/>
    <w:rsid w:val="00682B28"/>
    <w:rsid w:val="00685C99"/>
    <w:rsid w:val="00687264"/>
    <w:rsid w:val="006918B0"/>
    <w:rsid w:val="006921CD"/>
    <w:rsid w:val="00692DB3"/>
    <w:rsid w:val="006A09E5"/>
    <w:rsid w:val="006A37CE"/>
    <w:rsid w:val="006B6170"/>
    <w:rsid w:val="006C3128"/>
    <w:rsid w:val="006C7215"/>
    <w:rsid w:val="006C7CCA"/>
    <w:rsid w:val="006D317A"/>
    <w:rsid w:val="006D3900"/>
    <w:rsid w:val="006E1EB8"/>
    <w:rsid w:val="006E2737"/>
    <w:rsid w:val="006E2B93"/>
    <w:rsid w:val="006E3088"/>
    <w:rsid w:val="006E45B3"/>
    <w:rsid w:val="006E68D9"/>
    <w:rsid w:val="006E776E"/>
    <w:rsid w:val="006F4FDF"/>
    <w:rsid w:val="00705971"/>
    <w:rsid w:val="00707484"/>
    <w:rsid w:val="007101FF"/>
    <w:rsid w:val="0071234E"/>
    <w:rsid w:val="00714318"/>
    <w:rsid w:val="00715929"/>
    <w:rsid w:val="0071620C"/>
    <w:rsid w:val="0072468C"/>
    <w:rsid w:val="00730376"/>
    <w:rsid w:val="00732890"/>
    <w:rsid w:val="00740101"/>
    <w:rsid w:val="0074077C"/>
    <w:rsid w:val="00741026"/>
    <w:rsid w:val="00744304"/>
    <w:rsid w:val="00745078"/>
    <w:rsid w:val="00754C91"/>
    <w:rsid w:val="007627F4"/>
    <w:rsid w:val="007710E0"/>
    <w:rsid w:val="0077276E"/>
    <w:rsid w:val="00772D8E"/>
    <w:rsid w:val="00776DA8"/>
    <w:rsid w:val="00783332"/>
    <w:rsid w:val="007877E6"/>
    <w:rsid w:val="00792A00"/>
    <w:rsid w:val="0079582D"/>
    <w:rsid w:val="007A0967"/>
    <w:rsid w:val="007A15BC"/>
    <w:rsid w:val="007A4077"/>
    <w:rsid w:val="007A5F67"/>
    <w:rsid w:val="007A6FF0"/>
    <w:rsid w:val="007B1936"/>
    <w:rsid w:val="007B1FDC"/>
    <w:rsid w:val="007B41AA"/>
    <w:rsid w:val="007B4962"/>
    <w:rsid w:val="007C02A7"/>
    <w:rsid w:val="007C5A49"/>
    <w:rsid w:val="007D320D"/>
    <w:rsid w:val="007D3565"/>
    <w:rsid w:val="007D70AE"/>
    <w:rsid w:val="007E05CC"/>
    <w:rsid w:val="007E1525"/>
    <w:rsid w:val="007E255E"/>
    <w:rsid w:val="007E53F4"/>
    <w:rsid w:val="007E7363"/>
    <w:rsid w:val="007E78BD"/>
    <w:rsid w:val="007F5B2C"/>
    <w:rsid w:val="008005E8"/>
    <w:rsid w:val="008045F4"/>
    <w:rsid w:val="008121C6"/>
    <w:rsid w:val="0081354A"/>
    <w:rsid w:val="00815566"/>
    <w:rsid w:val="00816D4A"/>
    <w:rsid w:val="00823D2C"/>
    <w:rsid w:val="0082416F"/>
    <w:rsid w:val="00824E26"/>
    <w:rsid w:val="00836F4D"/>
    <w:rsid w:val="008420E9"/>
    <w:rsid w:val="00842BC1"/>
    <w:rsid w:val="008434F8"/>
    <w:rsid w:val="00843B00"/>
    <w:rsid w:val="00845B0A"/>
    <w:rsid w:val="00846403"/>
    <w:rsid w:val="00846B04"/>
    <w:rsid w:val="0084731B"/>
    <w:rsid w:val="00847B52"/>
    <w:rsid w:val="00850285"/>
    <w:rsid w:val="0085292C"/>
    <w:rsid w:val="00853B84"/>
    <w:rsid w:val="00856492"/>
    <w:rsid w:val="00861D46"/>
    <w:rsid w:val="00864B9F"/>
    <w:rsid w:val="00867BBE"/>
    <w:rsid w:val="00877417"/>
    <w:rsid w:val="00881993"/>
    <w:rsid w:val="0088243F"/>
    <w:rsid w:val="0088572E"/>
    <w:rsid w:val="00887F78"/>
    <w:rsid w:val="0089042B"/>
    <w:rsid w:val="00890DFA"/>
    <w:rsid w:val="00891D8A"/>
    <w:rsid w:val="00891DB0"/>
    <w:rsid w:val="00891FDF"/>
    <w:rsid w:val="00895958"/>
    <w:rsid w:val="00897C5C"/>
    <w:rsid w:val="008A02FC"/>
    <w:rsid w:val="008A41C7"/>
    <w:rsid w:val="008A50DA"/>
    <w:rsid w:val="008A542C"/>
    <w:rsid w:val="008B108B"/>
    <w:rsid w:val="008B755F"/>
    <w:rsid w:val="008C6656"/>
    <w:rsid w:val="008D1A16"/>
    <w:rsid w:val="008D2DC5"/>
    <w:rsid w:val="008E6ECE"/>
    <w:rsid w:val="008F79BE"/>
    <w:rsid w:val="00901DE2"/>
    <w:rsid w:val="00904CDE"/>
    <w:rsid w:val="0091388F"/>
    <w:rsid w:val="009138AD"/>
    <w:rsid w:val="00914D0A"/>
    <w:rsid w:val="00914D26"/>
    <w:rsid w:val="009156F1"/>
    <w:rsid w:val="00920057"/>
    <w:rsid w:val="00926A1B"/>
    <w:rsid w:val="00943103"/>
    <w:rsid w:val="0094353D"/>
    <w:rsid w:val="00943696"/>
    <w:rsid w:val="00951491"/>
    <w:rsid w:val="00953725"/>
    <w:rsid w:val="00955A9B"/>
    <w:rsid w:val="00956301"/>
    <w:rsid w:val="009631DD"/>
    <w:rsid w:val="0096359E"/>
    <w:rsid w:val="00964A08"/>
    <w:rsid w:val="009651F7"/>
    <w:rsid w:val="0096755C"/>
    <w:rsid w:val="00970EC6"/>
    <w:rsid w:val="009720CA"/>
    <w:rsid w:val="009738A0"/>
    <w:rsid w:val="0097555B"/>
    <w:rsid w:val="00975D6F"/>
    <w:rsid w:val="00977A42"/>
    <w:rsid w:val="00982F1D"/>
    <w:rsid w:val="009846CA"/>
    <w:rsid w:val="00990F87"/>
    <w:rsid w:val="00990FF0"/>
    <w:rsid w:val="00991BA0"/>
    <w:rsid w:val="00994B12"/>
    <w:rsid w:val="009A2761"/>
    <w:rsid w:val="009B2145"/>
    <w:rsid w:val="009B34EE"/>
    <w:rsid w:val="009B4A24"/>
    <w:rsid w:val="009B547B"/>
    <w:rsid w:val="009B74DA"/>
    <w:rsid w:val="009C0630"/>
    <w:rsid w:val="009C0BAF"/>
    <w:rsid w:val="009C1981"/>
    <w:rsid w:val="009C23AF"/>
    <w:rsid w:val="009C2CAD"/>
    <w:rsid w:val="009C2D12"/>
    <w:rsid w:val="009C3298"/>
    <w:rsid w:val="009C353B"/>
    <w:rsid w:val="009D5396"/>
    <w:rsid w:val="009D5697"/>
    <w:rsid w:val="009D755A"/>
    <w:rsid w:val="009E14F2"/>
    <w:rsid w:val="009E1DCD"/>
    <w:rsid w:val="009E25A4"/>
    <w:rsid w:val="009E3F17"/>
    <w:rsid w:val="009E46A8"/>
    <w:rsid w:val="009E658F"/>
    <w:rsid w:val="009F20CD"/>
    <w:rsid w:val="009F2FCD"/>
    <w:rsid w:val="009F4A79"/>
    <w:rsid w:val="009F5CB0"/>
    <w:rsid w:val="009F7935"/>
    <w:rsid w:val="00A003B0"/>
    <w:rsid w:val="00A0562C"/>
    <w:rsid w:val="00A06502"/>
    <w:rsid w:val="00A115C7"/>
    <w:rsid w:val="00A136EC"/>
    <w:rsid w:val="00A13957"/>
    <w:rsid w:val="00A13C30"/>
    <w:rsid w:val="00A13D5E"/>
    <w:rsid w:val="00A14B5D"/>
    <w:rsid w:val="00A154D6"/>
    <w:rsid w:val="00A20074"/>
    <w:rsid w:val="00A27F94"/>
    <w:rsid w:val="00A36CB6"/>
    <w:rsid w:val="00A420C6"/>
    <w:rsid w:val="00A421F8"/>
    <w:rsid w:val="00A438F8"/>
    <w:rsid w:val="00A43C63"/>
    <w:rsid w:val="00A472C4"/>
    <w:rsid w:val="00A50F5E"/>
    <w:rsid w:val="00A5165C"/>
    <w:rsid w:val="00A54FC2"/>
    <w:rsid w:val="00A5725F"/>
    <w:rsid w:val="00A57E01"/>
    <w:rsid w:val="00A70E3B"/>
    <w:rsid w:val="00A7551C"/>
    <w:rsid w:val="00A7610E"/>
    <w:rsid w:val="00A80A3C"/>
    <w:rsid w:val="00A815EB"/>
    <w:rsid w:val="00A85E24"/>
    <w:rsid w:val="00A86FDD"/>
    <w:rsid w:val="00A91CEA"/>
    <w:rsid w:val="00AA3AD6"/>
    <w:rsid w:val="00AA7748"/>
    <w:rsid w:val="00AB6491"/>
    <w:rsid w:val="00AC0F47"/>
    <w:rsid w:val="00AC129A"/>
    <w:rsid w:val="00AC1F75"/>
    <w:rsid w:val="00AC503A"/>
    <w:rsid w:val="00AD0C4D"/>
    <w:rsid w:val="00AE2CCD"/>
    <w:rsid w:val="00AE4236"/>
    <w:rsid w:val="00AE5B03"/>
    <w:rsid w:val="00AE738B"/>
    <w:rsid w:val="00AF3111"/>
    <w:rsid w:val="00AF31C3"/>
    <w:rsid w:val="00AF78A7"/>
    <w:rsid w:val="00AF7BEF"/>
    <w:rsid w:val="00AF7D74"/>
    <w:rsid w:val="00B03CB7"/>
    <w:rsid w:val="00B04C5B"/>
    <w:rsid w:val="00B0770C"/>
    <w:rsid w:val="00B07D59"/>
    <w:rsid w:val="00B227BF"/>
    <w:rsid w:val="00B3050A"/>
    <w:rsid w:val="00B31783"/>
    <w:rsid w:val="00B319B3"/>
    <w:rsid w:val="00B3724E"/>
    <w:rsid w:val="00B42706"/>
    <w:rsid w:val="00B444AD"/>
    <w:rsid w:val="00B476C4"/>
    <w:rsid w:val="00B52F83"/>
    <w:rsid w:val="00B6029A"/>
    <w:rsid w:val="00B60B00"/>
    <w:rsid w:val="00B60DE6"/>
    <w:rsid w:val="00B631B7"/>
    <w:rsid w:val="00B64B3E"/>
    <w:rsid w:val="00B64C37"/>
    <w:rsid w:val="00B66BCF"/>
    <w:rsid w:val="00B70809"/>
    <w:rsid w:val="00B711CA"/>
    <w:rsid w:val="00B73CAC"/>
    <w:rsid w:val="00B75807"/>
    <w:rsid w:val="00B7747A"/>
    <w:rsid w:val="00B8098B"/>
    <w:rsid w:val="00B85C3D"/>
    <w:rsid w:val="00B85EB9"/>
    <w:rsid w:val="00B875D2"/>
    <w:rsid w:val="00B92BBF"/>
    <w:rsid w:val="00B94521"/>
    <w:rsid w:val="00BA26AF"/>
    <w:rsid w:val="00BA2CBC"/>
    <w:rsid w:val="00BB5342"/>
    <w:rsid w:val="00BB5F23"/>
    <w:rsid w:val="00BB6287"/>
    <w:rsid w:val="00BB6955"/>
    <w:rsid w:val="00BB739F"/>
    <w:rsid w:val="00BC55E8"/>
    <w:rsid w:val="00BC58B7"/>
    <w:rsid w:val="00BD0E1B"/>
    <w:rsid w:val="00BE4E9E"/>
    <w:rsid w:val="00BF6F25"/>
    <w:rsid w:val="00C024D4"/>
    <w:rsid w:val="00C026D4"/>
    <w:rsid w:val="00C05557"/>
    <w:rsid w:val="00C0733B"/>
    <w:rsid w:val="00C10444"/>
    <w:rsid w:val="00C10D3C"/>
    <w:rsid w:val="00C146C2"/>
    <w:rsid w:val="00C220BD"/>
    <w:rsid w:val="00C235E8"/>
    <w:rsid w:val="00C313A2"/>
    <w:rsid w:val="00C31C3A"/>
    <w:rsid w:val="00C34AC6"/>
    <w:rsid w:val="00C34DDF"/>
    <w:rsid w:val="00C44AEA"/>
    <w:rsid w:val="00C4660D"/>
    <w:rsid w:val="00C47705"/>
    <w:rsid w:val="00C47EE0"/>
    <w:rsid w:val="00C56CFA"/>
    <w:rsid w:val="00C57B1E"/>
    <w:rsid w:val="00C616F1"/>
    <w:rsid w:val="00C72E5C"/>
    <w:rsid w:val="00C7314A"/>
    <w:rsid w:val="00C76A80"/>
    <w:rsid w:val="00C8235B"/>
    <w:rsid w:val="00C83765"/>
    <w:rsid w:val="00C846FB"/>
    <w:rsid w:val="00C85EA6"/>
    <w:rsid w:val="00C909BF"/>
    <w:rsid w:val="00C91B99"/>
    <w:rsid w:val="00C92CAB"/>
    <w:rsid w:val="00C92FA6"/>
    <w:rsid w:val="00C948E0"/>
    <w:rsid w:val="00C94C11"/>
    <w:rsid w:val="00CA1459"/>
    <w:rsid w:val="00CA3059"/>
    <w:rsid w:val="00CA5180"/>
    <w:rsid w:val="00CB3FDD"/>
    <w:rsid w:val="00CB660D"/>
    <w:rsid w:val="00CC134E"/>
    <w:rsid w:val="00CC227F"/>
    <w:rsid w:val="00CC7DCD"/>
    <w:rsid w:val="00CD0ED5"/>
    <w:rsid w:val="00CD42BA"/>
    <w:rsid w:val="00CD6B90"/>
    <w:rsid w:val="00CD7170"/>
    <w:rsid w:val="00CE0063"/>
    <w:rsid w:val="00CE0806"/>
    <w:rsid w:val="00CE1A40"/>
    <w:rsid w:val="00CE2A81"/>
    <w:rsid w:val="00CE66EA"/>
    <w:rsid w:val="00CF1410"/>
    <w:rsid w:val="00CF16DF"/>
    <w:rsid w:val="00CF1F69"/>
    <w:rsid w:val="00CF26A5"/>
    <w:rsid w:val="00CF3AF0"/>
    <w:rsid w:val="00CF7015"/>
    <w:rsid w:val="00D007C8"/>
    <w:rsid w:val="00D01E1A"/>
    <w:rsid w:val="00D05F4F"/>
    <w:rsid w:val="00D100D5"/>
    <w:rsid w:val="00D127EB"/>
    <w:rsid w:val="00D12858"/>
    <w:rsid w:val="00D135DD"/>
    <w:rsid w:val="00D157AD"/>
    <w:rsid w:val="00D17ACA"/>
    <w:rsid w:val="00D2120F"/>
    <w:rsid w:val="00D217E0"/>
    <w:rsid w:val="00D22A15"/>
    <w:rsid w:val="00D22D9E"/>
    <w:rsid w:val="00D33CA8"/>
    <w:rsid w:val="00D356A2"/>
    <w:rsid w:val="00D35CD8"/>
    <w:rsid w:val="00D434B2"/>
    <w:rsid w:val="00D438BF"/>
    <w:rsid w:val="00D4488D"/>
    <w:rsid w:val="00D45345"/>
    <w:rsid w:val="00D54111"/>
    <w:rsid w:val="00D54ACC"/>
    <w:rsid w:val="00D60293"/>
    <w:rsid w:val="00D61691"/>
    <w:rsid w:val="00D6248F"/>
    <w:rsid w:val="00D62999"/>
    <w:rsid w:val="00D64412"/>
    <w:rsid w:val="00D65F13"/>
    <w:rsid w:val="00D712CA"/>
    <w:rsid w:val="00D72D48"/>
    <w:rsid w:val="00D742E7"/>
    <w:rsid w:val="00D7434A"/>
    <w:rsid w:val="00D74532"/>
    <w:rsid w:val="00D74B59"/>
    <w:rsid w:val="00D75587"/>
    <w:rsid w:val="00D775B1"/>
    <w:rsid w:val="00D77E53"/>
    <w:rsid w:val="00D816ED"/>
    <w:rsid w:val="00D837D9"/>
    <w:rsid w:val="00D86E69"/>
    <w:rsid w:val="00D87D5D"/>
    <w:rsid w:val="00D92385"/>
    <w:rsid w:val="00DA07EF"/>
    <w:rsid w:val="00DA1DA4"/>
    <w:rsid w:val="00DA5BAC"/>
    <w:rsid w:val="00DB0DF1"/>
    <w:rsid w:val="00DB1CE6"/>
    <w:rsid w:val="00DB373F"/>
    <w:rsid w:val="00DB5D38"/>
    <w:rsid w:val="00DC00F2"/>
    <w:rsid w:val="00DC3B22"/>
    <w:rsid w:val="00DC748E"/>
    <w:rsid w:val="00DD0E28"/>
    <w:rsid w:val="00DD4821"/>
    <w:rsid w:val="00DD6A93"/>
    <w:rsid w:val="00DE2D20"/>
    <w:rsid w:val="00DE4D87"/>
    <w:rsid w:val="00DE564F"/>
    <w:rsid w:val="00DE7421"/>
    <w:rsid w:val="00DF42BA"/>
    <w:rsid w:val="00DF6D15"/>
    <w:rsid w:val="00E00ECB"/>
    <w:rsid w:val="00E03E21"/>
    <w:rsid w:val="00E06660"/>
    <w:rsid w:val="00E0770A"/>
    <w:rsid w:val="00E11147"/>
    <w:rsid w:val="00E11C40"/>
    <w:rsid w:val="00E129AA"/>
    <w:rsid w:val="00E1409D"/>
    <w:rsid w:val="00E140B6"/>
    <w:rsid w:val="00E15128"/>
    <w:rsid w:val="00E1772D"/>
    <w:rsid w:val="00E259E8"/>
    <w:rsid w:val="00E270B7"/>
    <w:rsid w:val="00E32E68"/>
    <w:rsid w:val="00E33211"/>
    <w:rsid w:val="00E40B00"/>
    <w:rsid w:val="00E438BA"/>
    <w:rsid w:val="00E43900"/>
    <w:rsid w:val="00E45B6B"/>
    <w:rsid w:val="00E51131"/>
    <w:rsid w:val="00E63356"/>
    <w:rsid w:val="00E64F59"/>
    <w:rsid w:val="00E65817"/>
    <w:rsid w:val="00E65F00"/>
    <w:rsid w:val="00E719F1"/>
    <w:rsid w:val="00E74BF1"/>
    <w:rsid w:val="00E74FC4"/>
    <w:rsid w:val="00E81A9D"/>
    <w:rsid w:val="00E87D2E"/>
    <w:rsid w:val="00E918DC"/>
    <w:rsid w:val="00E945D0"/>
    <w:rsid w:val="00E95C9A"/>
    <w:rsid w:val="00EA2A7D"/>
    <w:rsid w:val="00EA3DE0"/>
    <w:rsid w:val="00EA44DB"/>
    <w:rsid w:val="00EA6E8B"/>
    <w:rsid w:val="00EB0083"/>
    <w:rsid w:val="00EB28D8"/>
    <w:rsid w:val="00EB3379"/>
    <w:rsid w:val="00EC614D"/>
    <w:rsid w:val="00EC6D17"/>
    <w:rsid w:val="00EC7746"/>
    <w:rsid w:val="00ED061B"/>
    <w:rsid w:val="00ED68F1"/>
    <w:rsid w:val="00EE1152"/>
    <w:rsid w:val="00EE2376"/>
    <w:rsid w:val="00EF0029"/>
    <w:rsid w:val="00EF1804"/>
    <w:rsid w:val="00EF6EC3"/>
    <w:rsid w:val="00F02356"/>
    <w:rsid w:val="00F05283"/>
    <w:rsid w:val="00F05BED"/>
    <w:rsid w:val="00F06609"/>
    <w:rsid w:val="00F11433"/>
    <w:rsid w:val="00F13EBA"/>
    <w:rsid w:val="00F212D8"/>
    <w:rsid w:val="00F242FA"/>
    <w:rsid w:val="00F24C8D"/>
    <w:rsid w:val="00F27A5B"/>
    <w:rsid w:val="00F3065B"/>
    <w:rsid w:val="00F36229"/>
    <w:rsid w:val="00F4040D"/>
    <w:rsid w:val="00F41AFF"/>
    <w:rsid w:val="00F432DC"/>
    <w:rsid w:val="00F44CF2"/>
    <w:rsid w:val="00F478FB"/>
    <w:rsid w:val="00F50E5C"/>
    <w:rsid w:val="00F530CB"/>
    <w:rsid w:val="00F55839"/>
    <w:rsid w:val="00F578D4"/>
    <w:rsid w:val="00F57CFD"/>
    <w:rsid w:val="00F57F53"/>
    <w:rsid w:val="00F65DEF"/>
    <w:rsid w:val="00F66DEA"/>
    <w:rsid w:val="00F73694"/>
    <w:rsid w:val="00F84ABA"/>
    <w:rsid w:val="00F90E18"/>
    <w:rsid w:val="00F945FD"/>
    <w:rsid w:val="00F970B7"/>
    <w:rsid w:val="00FA079F"/>
    <w:rsid w:val="00FA2177"/>
    <w:rsid w:val="00FA7BCD"/>
    <w:rsid w:val="00FB140F"/>
    <w:rsid w:val="00FB363F"/>
    <w:rsid w:val="00FB776B"/>
    <w:rsid w:val="00FC036E"/>
    <w:rsid w:val="00FC04D5"/>
    <w:rsid w:val="00FC4CBB"/>
    <w:rsid w:val="00FC737F"/>
    <w:rsid w:val="00FD0083"/>
    <w:rsid w:val="00FD0241"/>
    <w:rsid w:val="00FD0DAA"/>
    <w:rsid w:val="00FD1D5D"/>
    <w:rsid w:val="00FD1FEE"/>
    <w:rsid w:val="00FD4E02"/>
    <w:rsid w:val="00FD77FA"/>
    <w:rsid w:val="00FE6E6D"/>
    <w:rsid w:val="00FE6EB3"/>
    <w:rsid w:val="00FE76A0"/>
    <w:rsid w:val="00FF0149"/>
    <w:rsid w:val="00FF2DC1"/>
    <w:rsid w:val="00FF401E"/>
    <w:rsid w:val="00FF4C6F"/>
    <w:rsid w:val="00FF5DBD"/>
    <w:rsid w:val="00FF6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3FE70"/>
  <w15:docId w15:val="{046E99C7-BD07-4D36-9196-7AC9E6DDC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rPr>
  </w:style>
  <w:style w:type="paragraph" w:styleId="Kop1">
    <w:name w:val="heading 1"/>
    <w:basedOn w:val="Standaard"/>
    <w:next w:val="Standaard"/>
    <w:link w:val="Kop1Char"/>
    <w:uiPriority w:val="9"/>
    <w:qFormat/>
    <w:rsid w:val="00496F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9C2D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A079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496FE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96FEC"/>
    <w:rPr>
      <w:rFonts w:asciiTheme="majorHAnsi" w:eastAsiaTheme="majorEastAsia" w:hAnsiTheme="majorHAnsi" w:cstheme="majorBidi"/>
      <w:color w:val="17365D" w:themeColor="text2" w:themeShade="BF"/>
      <w:spacing w:val="5"/>
      <w:kern w:val="28"/>
      <w:sz w:val="52"/>
      <w:szCs w:val="52"/>
    </w:rPr>
  </w:style>
  <w:style w:type="character" w:customStyle="1" w:styleId="Kop1Char">
    <w:name w:val="Kop 1 Char"/>
    <w:basedOn w:val="Standaardalinea-lettertype"/>
    <w:link w:val="Kop1"/>
    <w:uiPriority w:val="9"/>
    <w:rsid w:val="00496FEC"/>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9C2D12"/>
    <w:rPr>
      <w:rFonts w:asciiTheme="majorHAnsi" w:eastAsiaTheme="majorEastAsia" w:hAnsiTheme="majorHAnsi" w:cstheme="majorBidi"/>
      <w:b/>
      <w:bCs/>
      <w:color w:val="4F81BD" w:themeColor="accent1"/>
      <w:sz w:val="26"/>
      <w:szCs w:val="26"/>
    </w:rPr>
  </w:style>
  <w:style w:type="paragraph" w:styleId="Koptekst">
    <w:name w:val="header"/>
    <w:basedOn w:val="Standaard"/>
    <w:link w:val="KoptekstChar"/>
    <w:uiPriority w:val="99"/>
    <w:unhideWhenUsed/>
    <w:rsid w:val="00B875D2"/>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B875D2"/>
  </w:style>
  <w:style w:type="paragraph" w:styleId="Voettekst">
    <w:name w:val="footer"/>
    <w:basedOn w:val="Standaard"/>
    <w:link w:val="VoettekstChar"/>
    <w:uiPriority w:val="99"/>
    <w:unhideWhenUsed/>
    <w:rsid w:val="00B875D2"/>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B875D2"/>
  </w:style>
  <w:style w:type="paragraph" w:styleId="Ballontekst">
    <w:name w:val="Balloon Text"/>
    <w:basedOn w:val="Standaard"/>
    <w:link w:val="BallontekstChar"/>
    <w:uiPriority w:val="99"/>
    <w:semiHidden/>
    <w:unhideWhenUsed/>
    <w:rsid w:val="00B875D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875D2"/>
    <w:rPr>
      <w:rFonts w:ascii="Tahoma" w:hAnsi="Tahoma" w:cs="Tahoma"/>
      <w:sz w:val="16"/>
      <w:szCs w:val="16"/>
    </w:rPr>
  </w:style>
  <w:style w:type="table" w:styleId="Tabelraster">
    <w:name w:val="Table Grid"/>
    <w:basedOn w:val="Standaardtabel"/>
    <w:uiPriority w:val="59"/>
    <w:rsid w:val="00C76A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l">
    <w:name w:val="xml"/>
    <w:basedOn w:val="Standaard"/>
    <w:qFormat/>
    <w:rsid w:val="00F73694"/>
    <w:pPr>
      <w:spacing w:after="0"/>
    </w:pPr>
    <w:rPr>
      <w:rFonts w:ascii="Courier New" w:hAnsi="Courier New" w:cs="Courier New"/>
      <w:sz w:val="18"/>
      <w:szCs w:val="18"/>
    </w:rPr>
  </w:style>
  <w:style w:type="character" w:customStyle="1" w:styleId="Kop3Char">
    <w:name w:val="Kop 3 Char"/>
    <w:basedOn w:val="Standaardalinea-lettertype"/>
    <w:link w:val="Kop3"/>
    <w:uiPriority w:val="9"/>
    <w:rsid w:val="00FA079F"/>
    <w:rPr>
      <w:rFonts w:asciiTheme="majorHAnsi" w:eastAsiaTheme="majorEastAsia" w:hAnsiTheme="majorHAnsi" w:cstheme="majorBidi"/>
      <w:b/>
      <w:bCs/>
      <w:color w:val="4F81BD" w:themeColor="accent1"/>
    </w:rPr>
  </w:style>
  <w:style w:type="paragraph" w:styleId="Lijstalinea">
    <w:name w:val="List Paragraph"/>
    <w:basedOn w:val="Standaard"/>
    <w:uiPriority w:val="34"/>
    <w:qFormat/>
    <w:rsid w:val="00E51131"/>
    <w:pPr>
      <w:ind w:left="720"/>
      <w:contextualSpacing/>
    </w:pPr>
  </w:style>
  <w:style w:type="paragraph" w:styleId="Geenafstand">
    <w:name w:val="No Spacing"/>
    <w:uiPriority w:val="1"/>
    <w:qFormat/>
    <w:rsid w:val="00E51131"/>
    <w:pPr>
      <w:spacing w:after="0" w:line="240" w:lineRule="auto"/>
    </w:pPr>
  </w:style>
  <w:style w:type="character" w:styleId="Verwijzingopmerking">
    <w:name w:val="annotation reference"/>
    <w:basedOn w:val="Standaardalinea-lettertype"/>
    <w:uiPriority w:val="99"/>
    <w:semiHidden/>
    <w:unhideWhenUsed/>
    <w:rsid w:val="00262AC7"/>
    <w:rPr>
      <w:sz w:val="16"/>
      <w:szCs w:val="16"/>
    </w:rPr>
  </w:style>
  <w:style w:type="paragraph" w:styleId="Tekstopmerking">
    <w:name w:val="annotation text"/>
    <w:basedOn w:val="Standaard"/>
    <w:link w:val="TekstopmerkingChar"/>
    <w:uiPriority w:val="99"/>
    <w:unhideWhenUsed/>
    <w:rsid w:val="00262AC7"/>
    <w:pPr>
      <w:spacing w:line="240" w:lineRule="auto"/>
    </w:pPr>
    <w:rPr>
      <w:sz w:val="20"/>
      <w:szCs w:val="20"/>
    </w:rPr>
  </w:style>
  <w:style w:type="character" w:customStyle="1" w:styleId="TekstopmerkingChar">
    <w:name w:val="Tekst opmerking Char"/>
    <w:basedOn w:val="Standaardalinea-lettertype"/>
    <w:link w:val="Tekstopmerking"/>
    <w:uiPriority w:val="99"/>
    <w:rsid w:val="00262AC7"/>
    <w:rPr>
      <w:sz w:val="20"/>
      <w:szCs w:val="20"/>
    </w:rPr>
  </w:style>
  <w:style w:type="paragraph" w:styleId="Onderwerpvanopmerking">
    <w:name w:val="annotation subject"/>
    <w:basedOn w:val="Tekstopmerking"/>
    <w:next w:val="Tekstopmerking"/>
    <w:link w:val="OnderwerpvanopmerkingChar"/>
    <w:uiPriority w:val="99"/>
    <w:semiHidden/>
    <w:unhideWhenUsed/>
    <w:rsid w:val="00262AC7"/>
    <w:rPr>
      <w:b/>
      <w:bCs/>
    </w:rPr>
  </w:style>
  <w:style w:type="character" w:customStyle="1" w:styleId="OnderwerpvanopmerkingChar">
    <w:name w:val="Onderwerp van opmerking Char"/>
    <w:basedOn w:val="TekstopmerkingChar"/>
    <w:link w:val="Onderwerpvanopmerking"/>
    <w:uiPriority w:val="99"/>
    <w:semiHidden/>
    <w:rsid w:val="00262AC7"/>
    <w:rPr>
      <w:b/>
      <w:bCs/>
      <w:sz w:val="20"/>
      <w:szCs w:val="20"/>
    </w:rPr>
  </w:style>
  <w:style w:type="paragraph" w:styleId="Revisie">
    <w:name w:val="Revision"/>
    <w:hidden/>
    <w:uiPriority w:val="99"/>
    <w:semiHidden/>
    <w:rsid w:val="00262AC7"/>
    <w:pPr>
      <w:spacing w:after="0" w:line="240" w:lineRule="auto"/>
    </w:pPr>
  </w:style>
  <w:style w:type="paragraph" w:customStyle="1" w:styleId="Default">
    <w:name w:val="Default"/>
    <w:rsid w:val="00262AC7"/>
    <w:pPr>
      <w:autoSpaceDE w:val="0"/>
      <w:autoSpaceDN w:val="0"/>
      <w:adjustRightInd w:val="0"/>
      <w:spacing w:after="0" w:line="240" w:lineRule="auto"/>
    </w:pPr>
    <w:rPr>
      <w:rFonts w:ascii="Verdana" w:hAnsi="Verdana" w:cs="Verdana"/>
      <w:color w:val="000000"/>
      <w:sz w:val="24"/>
      <w:szCs w:val="24"/>
      <w:lang w:val="nl-NL"/>
    </w:rPr>
  </w:style>
  <w:style w:type="paragraph" w:styleId="Bijschrift">
    <w:name w:val="caption"/>
    <w:basedOn w:val="Standaard"/>
    <w:next w:val="Standaard"/>
    <w:uiPriority w:val="35"/>
    <w:unhideWhenUsed/>
    <w:qFormat/>
    <w:rsid w:val="00E11147"/>
    <w:pPr>
      <w:spacing w:line="240" w:lineRule="auto"/>
    </w:pPr>
    <w:rPr>
      <w:b/>
      <w:bCs/>
      <w:color w:val="4F81BD" w:themeColor="accent1"/>
      <w:sz w:val="18"/>
      <w:szCs w:val="18"/>
    </w:rPr>
  </w:style>
  <w:style w:type="paragraph" w:styleId="Voetnoottekst">
    <w:name w:val="footnote text"/>
    <w:basedOn w:val="Standaard"/>
    <w:link w:val="VoetnoottekstChar"/>
    <w:uiPriority w:val="99"/>
    <w:semiHidden/>
    <w:unhideWhenUsed/>
    <w:rsid w:val="00685C9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685C99"/>
    <w:rPr>
      <w:sz w:val="20"/>
      <w:szCs w:val="20"/>
    </w:rPr>
  </w:style>
  <w:style w:type="character" w:styleId="Voetnootmarkering">
    <w:name w:val="footnote reference"/>
    <w:basedOn w:val="Standaardalinea-lettertype"/>
    <w:uiPriority w:val="99"/>
    <w:semiHidden/>
    <w:unhideWhenUsed/>
    <w:rsid w:val="00685C99"/>
    <w:rPr>
      <w:vertAlign w:val="superscript"/>
    </w:rPr>
  </w:style>
  <w:style w:type="character" w:styleId="Hyperlink">
    <w:name w:val="Hyperlink"/>
    <w:basedOn w:val="Standaardalinea-lettertype"/>
    <w:uiPriority w:val="99"/>
    <w:unhideWhenUsed/>
    <w:rsid w:val="001B73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4300">
      <w:bodyDiv w:val="1"/>
      <w:marLeft w:val="0"/>
      <w:marRight w:val="0"/>
      <w:marTop w:val="0"/>
      <w:marBottom w:val="0"/>
      <w:divBdr>
        <w:top w:val="none" w:sz="0" w:space="0" w:color="auto"/>
        <w:left w:val="none" w:sz="0" w:space="0" w:color="auto"/>
        <w:bottom w:val="none" w:sz="0" w:space="0" w:color="auto"/>
        <w:right w:val="none" w:sz="0" w:space="0" w:color="auto"/>
      </w:divBdr>
    </w:div>
    <w:div w:id="81414376">
      <w:bodyDiv w:val="1"/>
      <w:marLeft w:val="0"/>
      <w:marRight w:val="0"/>
      <w:marTop w:val="0"/>
      <w:marBottom w:val="0"/>
      <w:divBdr>
        <w:top w:val="none" w:sz="0" w:space="0" w:color="auto"/>
        <w:left w:val="none" w:sz="0" w:space="0" w:color="auto"/>
        <w:bottom w:val="none" w:sz="0" w:space="0" w:color="auto"/>
        <w:right w:val="none" w:sz="0" w:space="0" w:color="auto"/>
      </w:divBdr>
    </w:div>
    <w:div w:id="176507371">
      <w:bodyDiv w:val="1"/>
      <w:marLeft w:val="0"/>
      <w:marRight w:val="0"/>
      <w:marTop w:val="0"/>
      <w:marBottom w:val="0"/>
      <w:divBdr>
        <w:top w:val="none" w:sz="0" w:space="0" w:color="auto"/>
        <w:left w:val="none" w:sz="0" w:space="0" w:color="auto"/>
        <w:bottom w:val="none" w:sz="0" w:space="0" w:color="auto"/>
        <w:right w:val="none" w:sz="0" w:space="0" w:color="auto"/>
      </w:divBdr>
    </w:div>
    <w:div w:id="861937350">
      <w:bodyDiv w:val="1"/>
      <w:marLeft w:val="0"/>
      <w:marRight w:val="0"/>
      <w:marTop w:val="0"/>
      <w:marBottom w:val="0"/>
      <w:divBdr>
        <w:top w:val="none" w:sz="0" w:space="0" w:color="auto"/>
        <w:left w:val="none" w:sz="0" w:space="0" w:color="auto"/>
        <w:bottom w:val="none" w:sz="0" w:space="0" w:color="auto"/>
        <w:right w:val="none" w:sz="0" w:space="0" w:color="auto"/>
      </w:divBdr>
    </w:div>
    <w:div w:id="1376660348">
      <w:bodyDiv w:val="1"/>
      <w:marLeft w:val="0"/>
      <w:marRight w:val="0"/>
      <w:marTop w:val="0"/>
      <w:marBottom w:val="0"/>
      <w:divBdr>
        <w:top w:val="none" w:sz="0" w:space="0" w:color="auto"/>
        <w:left w:val="none" w:sz="0" w:space="0" w:color="auto"/>
        <w:bottom w:val="none" w:sz="0" w:space="0" w:color="auto"/>
        <w:right w:val="none" w:sz="0" w:space="0" w:color="auto"/>
      </w:divBdr>
      <w:divsChild>
        <w:div w:id="857818169">
          <w:marLeft w:val="0"/>
          <w:marRight w:val="0"/>
          <w:marTop w:val="0"/>
          <w:marBottom w:val="0"/>
          <w:divBdr>
            <w:top w:val="none" w:sz="0" w:space="0" w:color="auto"/>
            <w:left w:val="none" w:sz="0" w:space="0" w:color="auto"/>
            <w:bottom w:val="none" w:sz="0" w:space="0" w:color="auto"/>
            <w:right w:val="none" w:sz="0" w:space="0" w:color="auto"/>
          </w:divBdr>
          <w:divsChild>
            <w:div w:id="760494856">
              <w:marLeft w:val="0"/>
              <w:marRight w:val="0"/>
              <w:marTop w:val="0"/>
              <w:marBottom w:val="0"/>
              <w:divBdr>
                <w:top w:val="none" w:sz="0" w:space="0" w:color="auto"/>
                <w:left w:val="none" w:sz="0" w:space="0" w:color="auto"/>
                <w:bottom w:val="none" w:sz="0" w:space="0" w:color="auto"/>
                <w:right w:val="none" w:sz="0" w:space="0" w:color="auto"/>
              </w:divBdr>
              <w:divsChild>
                <w:div w:id="667831776">
                  <w:marLeft w:val="0"/>
                  <w:marRight w:val="0"/>
                  <w:marTop w:val="0"/>
                  <w:marBottom w:val="0"/>
                  <w:divBdr>
                    <w:top w:val="none" w:sz="0" w:space="0" w:color="auto"/>
                    <w:left w:val="none" w:sz="0" w:space="0" w:color="auto"/>
                    <w:bottom w:val="none" w:sz="0" w:space="0" w:color="auto"/>
                    <w:right w:val="none" w:sz="0" w:space="0" w:color="auto"/>
                  </w:divBdr>
                  <w:divsChild>
                    <w:div w:id="1890996434">
                      <w:marLeft w:val="0"/>
                      <w:marRight w:val="0"/>
                      <w:marTop w:val="0"/>
                      <w:marBottom w:val="0"/>
                      <w:divBdr>
                        <w:top w:val="none" w:sz="0" w:space="0" w:color="auto"/>
                        <w:left w:val="none" w:sz="0" w:space="0" w:color="auto"/>
                        <w:bottom w:val="none" w:sz="0" w:space="0" w:color="auto"/>
                        <w:right w:val="none" w:sz="0" w:space="0" w:color="auto"/>
                      </w:divBdr>
                      <w:divsChild>
                        <w:div w:id="565645379">
                          <w:marLeft w:val="0"/>
                          <w:marRight w:val="24"/>
                          <w:marTop w:val="0"/>
                          <w:marBottom w:val="0"/>
                          <w:divBdr>
                            <w:top w:val="none" w:sz="0" w:space="0" w:color="auto"/>
                            <w:left w:val="none" w:sz="0" w:space="0" w:color="auto"/>
                            <w:bottom w:val="none" w:sz="0" w:space="0" w:color="auto"/>
                            <w:right w:val="none" w:sz="0" w:space="0" w:color="auto"/>
                          </w:divBdr>
                          <w:divsChild>
                            <w:div w:id="648369095">
                              <w:marLeft w:val="0"/>
                              <w:marRight w:val="0"/>
                              <w:marTop w:val="0"/>
                              <w:marBottom w:val="0"/>
                              <w:divBdr>
                                <w:top w:val="none" w:sz="0" w:space="0" w:color="auto"/>
                                <w:left w:val="none" w:sz="0" w:space="0" w:color="auto"/>
                                <w:bottom w:val="none" w:sz="0" w:space="0" w:color="auto"/>
                                <w:right w:val="none" w:sz="0" w:space="0" w:color="auto"/>
                              </w:divBdr>
                              <w:divsChild>
                                <w:div w:id="717433953">
                                  <w:marLeft w:val="0"/>
                                  <w:marRight w:val="0"/>
                                  <w:marTop w:val="0"/>
                                  <w:marBottom w:val="0"/>
                                  <w:divBdr>
                                    <w:top w:val="none" w:sz="0" w:space="0" w:color="auto"/>
                                    <w:left w:val="none" w:sz="0" w:space="0" w:color="auto"/>
                                    <w:bottom w:val="none" w:sz="0" w:space="0" w:color="auto"/>
                                    <w:right w:val="none" w:sz="0" w:space="0" w:color="auto"/>
                                  </w:divBdr>
                                  <w:divsChild>
                                    <w:div w:id="1497308727">
                                      <w:marLeft w:val="0"/>
                                      <w:marRight w:val="0"/>
                                      <w:marTop w:val="0"/>
                                      <w:marBottom w:val="0"/>
                                      <w:divBdr>
                                        <w:top w:val="none" w:sz="0" w:space="0" w:color="auto"/>
                                        <w:left w:val="none" w:sz="0" w:space="0" w:color="auto"/>
                                        <w:bottom w:val="none" w:sz="0" w:space="0" w:color="auto"/>
                                        <w:right w:val="none" w:sz="0" w:space="0" w:color="auto"/>
                                      </w:divBdr>
                                      <w:divsChild>
                                        <w:div w:id="96812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5307128">
      <w:bodyDiv w:val="1"/>
      <w:marLeft w:val="0"/>
      <w:marRight w:val="0"/>
      <w:marTop w:val="0"/>
      <w:marBottom w:val="0"/>
      <w:divBdr>
        <w:top w:val="none" w:sz="0" w:space="0" w:color="auto"/>
        <w:left w:val="none" w:sz="0" w:space="0" w:color="auto"/>
        <w:bottom w:val="none" w:sz="0" w:space="0" w:color="auto"/>
        <w:right w:val="none" w:sz="0" w:space="0" w:color="auto"/>
      </w:divBdr>
      <w:divsChild>
        <w:div w:id="1819224046">
          <w:marLeft w:val="547"/>
          <w:marRight w:val="0"/>
          <w:marTop w:val="115"/>
          <w:marBottom w:val="0"/>
          <w:divBdr>
            <w:top w:val="none" w:sz="0" w:space="0" w:color="auto"/>
            <w:left w:val="none" w:sz="0" w:space="0" w:color="auto"/>
            <w:bottom w:val="none" w:sz="0" w:space="0" w:color="auto"/>
            <w:right w:val="none" w:sz="0" w:space="0" w:color="auto"/>
          </w:divBdr>
        </w:div>
        <w:div w:id="1717656177">
          <w:marLeft w:val="1166"/>
          <w:marRight w:val="0"/>
          <w:marTop w:val="96"/>
          <w:marBottom w:val="0"/>
          <w:divBdr>
            <w:top w:val="none" w:sz="0" w:space="0" w:color="auto"/>
            <w:left w:val="none" w:sz="0" w:space="0" w:color="auto"/>
            <w:bottom w:val="none" w:sz="0" w:space="0" w:color="auto"/>
            <w:right w:val="none" w:sz="0" w:space="0" w:color="auto"/>
          </w:divBdr>
        </w:div>
        <w:div w:id="746419504">
          <w:marLeft w:val="1166"/>
          <w:marRight w:val="0"/>
          <w:marTop w:val="96"/>
          <w:marBottom w:val="0"/>
          <w:divBdr>
            <w:top w:val="none" w:sz="0" w:space="0" w:color="auto"/>
            <w:left w:val="none" w:sz="0" w:space="0" w:color="auto"/>
            <w:bottom w:val="none" w:sz="0" w:space="0" w:color="auto"/>
            <w:right w:val="none" w:sz="0" w:space="0" w:color="auto"/>
          </w:divBdr>
        </w:div>
        <w:div w:id="520356833">
          <w:marLeft w:val="1166"/>
          <w:marRight w:val="0"/>
          <w:marTop w:val="96"/>
          <w:marBottom w:val="0"/>
          <w:divBdr>
            <w:top w:val="none" w:sz="0" w:space="0" w:color="auto"/>
            <w:left w:val="none" w:sz="0" w:space="0" w:color="auto"/>
            <w:bottom w:val="none" w:sz="0" w:space="0" w:color="auto"/>
            <w:right w:val="none" w:sz="0" w:space="0" w:color="auto"/>
          </w:divBdr>
        </w:div>
        <w:div w:id="1940672577">
          <w:marLeft w:val="1166"/>
          <w:marRight w:val="0"/>
          <w:marTop w:val="96"/>
          <w:marBottom w:val="0"/>
          <w:divBdr>
            <w:top w:val="none" w:sz="0" w:space="0" w:color="auto"/>
            <w:left w:val="none" w:sz="0" w:space="0" w:color="auto"/>
            <w:bottom w:val="none" w:sz="0" w:space="0" w:color="auto"/>
            <w:right w:val="none" w:sz="0" w:space="0" w:color="auto"/>
          </w:divBdr>
        </w:div>
        <w:div w:id="2023041894">
          <w:marLeft w:val="547"/>
          <w:marRight w:val="0"/>
          <w:marTop w:val="115"/>
          <w:marBottom w:val="0"/>
          <w:divBdr>
            <w:top w:val="none" w:sz="0" w:space="0" w:color="auto"/>
            <w:left w:val="none" w:sz="0" w:space="0" w:color="auto"/>
            <w:bottom w:val="none" w:sz="0" w:space="0" w:color="auto"/>
            <w:right w:val="none" w:sz="0" w:space="0" w:color="auto"/>
          </w:divBdr>
        </w:div>
        <w:div w:id="1884323375">
          <w:marLeft w:val="1166"/>
          <w:marRight w:val="0"/>
          <w:marTop w:val="96"/>
          <w:marBottom w:val="0"/>
          <w:divBdr>
            <w:top w:val="none" w:sz="0" w:space="0" w:color="auto"/>
            <w:left w:val="none" w:sz="0" w:space="0" w:color="auto"/>
            <w:bottom w:val="none" w:sz="0" w:space="0" w:color="auto"/>
            <w:right w:val="none" w:sz="0" w:space="0" w:color="auto"/>
          </w:divBdr>
        </w:div>
        <w:div w:id="1598976311">
          <w:marLeft w:val="1166"/>
          <w:marRight w:val="0"/>
          <w:marTop w:val="96"/>
          <w:marBottom w:val="0"/>
          <w:divBdr>
            <w:top w:val="none" w:sz="0" w:space="0" w:color="auto"/>
            <w:left w:val="none" w:sz="0" w:space="0" w:color="auto"/>
            <w:bottom w:val="none" w:sz="0" w:space="0" w:color="auto"/>
            <w:right w:val="none" w:sz="0" w:space="0" w:color="auto"/>
          </w:divBdr>
        </w:div>
        <w:div w:id="2004774742">
          <w:marLeft w:val="1166"/>
          <w:marRight w:val="0"/>
          <w:marTop w:val="96"/>
          <w:marBottom w:val="0"/>
          <w:divBdr>
            <w:top w:val="none" w:sz="0" w:space="0" w:color="auto"/>
            <w:left w:val="none" w:sz="0" w:space="0" w:color="auto"/>
            <w:bottom w:val="none" w:sz="0" w:space="0" w:color="auto"/>
            <w:right w:val="none" w:sz="0" w:space="0" w:color="auto"/>
          </w:divBdr>
        </w:div>
        <w:div w:id="132798048">
          <w:marLeft w:val="1166"/>
          <w:marRight w:val="0"/>
          <w:marTop w:val="96"/>
          <w:marBottom w:val="0"/>
          <w:divBdr>
            <w:top w:val="none" w:sz="0" w:space="0" w:color="auto"/>
            <w:left w:val="none" w:sz="0" w:space="0" w:color="auto"/>
            <w:bottom w:val="none" w:sz="0" w:space="0" w:color="auto"/>
            <w:right w:val="none" w:sz="0" w:space="0" w:color="auto"/>
          </w:divBdr>
        </w:div>
        <w:div w:id="1834418228">
          <w:marLeft w:val="1166"/>
          <w:marRight w:val="0"/>
          <w:marTop w:val="96"/>
          <w:marBottom w:val="0"/>
          <w:divBdr>
            <w:top w:val="none" w:sz="0" w:space="0" w:color="auto"/>
            <w:left w:val="none" w:sz="0" w:space="0" w:color="auto"/>
            <w:bottom w:val="none" w:sz="0" w:space="0" w:color="auto"/>
            <w:right w:val="none" w:sz="0" w:space="0" w:color="auto"/>
          </w:divBdr>
        </w:div>
      </w:divsChild>
    </w:div>
    <w:div w:id="163305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cussie.kinggemeenten.nl/discussie/gemma/stuf-bg-310/uitbreiding-waardenbereik-aanduidinginhoudingvermissi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noraonline.nl/images/noraonline/f/fd/151902-harmonistatievoorstel-postcodes-v1.01.pd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7F235-4C10-4D87-93E6-1256F4B8D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31743</TotalTime>
  <Pages>20</Pages>
  <Words>5867</Words>
  <Characters>32269</Characters>
  <Application>Microsoft Office Word</Application>
  <DocSecurity>0</DocSecurity>
  <Lines>268</Lines>
  <Paragraphs>76</Paragraphs>
  <ScaleCrop>false</ScaleCrop>
  <HeadingPairs>
    <vt:vector size="2" baseType="variant">
      <vt:variant>
        <vt:lpstr>Titel</vt:lpstr>
      </vt:variant>
      <vt:variant>
        <vt:i4>1</vt:i4>
      </vt:variant>
    </vt:vector>
  </HeadingPairs>
  <TitlesOfParts>
    <vt:vector size="1" baseType="lpstr">
      <vt:lpstr/>
    </vt:vector>
  </TitlesOfParts>
  <Company>Vereniging Nederlandse Gemeenten</Company>
  <LinksUpToDate>false</LinksUpToDate>
  <CharactersWithSpaces>38060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Henri Korver</dc:creator>
  <cp:lastModifiedBy>Henri Korver</cp:lastModifiedBy>
  <cp:revision>494</cp:revision>
  <cp:lastPrinted>2014-12-13T13:13:00Z</cp:lastPrinted>
  <dcterms:created xsi:type="dcterms:W3CDTF">2014-10-29T19:57:00Z</dcterms:created>
  <dcterms:modified xsi:type="dcterms:W3CDTF">2017-03-07T20:20:00Z</dcterms:modified>
</cp:coreProperties>
</file>